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89391" w14:textId="375BC7F1" w:rsidR="00701545" w:rsidRDefault="00FB7BE0" w:rsidP="00CD1A63">
      <w:pPr>
        <w:pStyle w:val="Loendilik"/>
        <w:shd w:val="clear" w:color="auto" w:fill="FFFFFF" w:themeFill="background1"/>
        <w:spacing w:after="0" w:line="240" w:lineRule="auto"/>
        <w:ind w:left="0"/>
        <w:contextualSpacing w:val="0"/>
        <w:jc w:val="right"/>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1</w:t>
      </w:r>
      <w:r w:rsidR="00236063">
        <w:rPr>
          <w:rFonts w:ascii="Times New Roman" w:eastAsia="Times New Roman" w:hAnsi="Times New Roman" w:cs="Times New Roman"/>
          <w:color w:val="000000" w:themeColor="text1"/>
          <w:sz w:val="24"/>
          <w:szCs w:val="24"/>
          <w:lang w:eastAsia="ar-SA"/>
        </w:rPr>
        <w:t>5</w:t>
      </w:r>
      <w:r w:rsidR="009E5B55" w:rsidRPr="00CD1A63">
        <w:rPr>
          <w:rFonts w:ascii="Times New Roman" w:eastAsia="Times New Roman" w:hAnsi="Times New Roman" w:cs="Times New Roman"/>
          <w:color w:val="000000" w:themeColor="text1"/>
          <w:sz w:val="24"/>
          <w:szCs w:val="24"/>
          <w:lang w:eastAsia="ar-SA"/>
        </w:rPr>
        <w:t>.1</w:t>
      </w:r>
      <w:r w:rsidR="00236063">
        <w:rPr>
          <w:rFonts w:ascii="Times New Roman" w:eastAsia="Times New Roman" w:hAnsi="Times New Roman" w:cs="Times New Roman"/>
          <w:color w:val="000000" w:themeColor="text1"/>
          <w:sz w:val="24"/>
          <w:szCs w:val="24"/>
          <w:lang w:eastAsia="ar-SA"/>
        </w:rPr>
        <w:t>2</w:t>
      </w:r>
      <w:r w:rsidR="009E5B55" w:rsidRPr="00CD1A63">
        <w:rPr>
          <w:rFonts w:ascii="Times New Roman" w:eastAsia="Times New Roman" w:hAnsi="Times New Roman" w:cs="Times New Roman"/>
          <w:color w:val="000000" w:themeColor="text1"/>
          <w:sz w:val="24"/>
          <w:szCs w:val="24"/>
          <w:lang w:eastAsia="ar-SA"/>
        </w:rPr>
        <w:t>.2025</w:t>
      </w:r>
    </w:p>
    <w:p w14:paraId="5377C59E" w14:textId="77777777" w:rsidR="00D10685" w:rsidRPr="00CD1A63" w:rsidRDefault="00D10685" w:rsidP="00CD1A63">
      <w:pPr>
        <w:pStyle w:val="Loendilik"/>
        <w:shd w:val="clear" w:color="auto" w:fill="FFFFFF" w:themeFill="background1"/>
        <w:spacing w:after="0" w:line="240" w:lineRule="auto"/>
        <w:ind w:left="0"/>
        <w:contextualSpacing w:val="0"/>
        <w:jc w:val="right"/>
        <w:rPr>
          <w:rFonts w:ascii="Times New Roman" w:eastAsia="Times New Roman" w:hAnsi="Times New Roman" w:cs="Times New Roman"/>
          <w:color w:val="000000" w:themeColor="text1"/>
          <w:sz w:val="24"/>
          <w:szCs w:val="24"/>
          <w:lang w:eastAsia="ar-SA"/>
        </w:rPr>
      </w:pPr>
    </w:p>
    <w:p w14:paraId="4D6CC395" w14:textId="3D1D3053" w:rsidR="006D1AC1" w:rsidRPr="00CD1A63" w:rsidRDefault="00390556" w:rsidP="000808B6">
      <w:pPr>
        <w:pStyle w:val="Loendilik"/>
        <w:shd w:val="clear" w:color="auto" w:fill="FFFFFF" w:themeFill="background1"/>
        <w:spacing w:after="0" w:line="240" w:lineRule="auto"/>
        <w:ind w:left="0"/>
        <w:contextualSpacing w:val="0"/>
        <w:jc w:val="center"/>
        <w:rPr>
          <w:rFonts w:ascii="Times New Roman" w:eastAsia="Times New Roman" w:hAnsi="Times New Roman" w:cs="Times New Roman"/>
          <w:b/>
          <w:bCs/>
          <w:color w:val="000000" w:themeColor="text1"/>
          <w:sz w:val="24"/>
          <w:szCs w:val="24"/>
          <w:lang w:eastAsia="ar-SA"/>
        </w:rPr>
      </w:pPr>
      <w:commentRangeStart w:id="0"/>
      <w:r w:rsidRPr="00CD1A63">
        <w:rPr>
          <w:rFonts w:ascii="Times New Roman" w:eastAsia="Times New Roman" w:hAnsi="Times New Roman" w:cs="Times New Roman"/>
          <w:b/>
          <w:bCs/>
          <w:color w:val="000000" w:themeColor="text1"/>
          <w:sz w:val="24"/>
          <w:szCs w:val="24"/>
          <w:lang w:eastAsia="ar-SA"/>
        </w:rPr>
        <w:t xml:space="preserve">Töötervishoiu ja tööohutuse seaduse muutmise </w:t>
      </w:r>
      <w:r w:rsidR="00E50A4D" w:rsidRPr="00CD1A63">
        <w:rPr>
          <w:rFonts w:ascii="Times New Roman" w:eastAsia="Times New Roman" w:hAnsi="Times New Roman" w:cs="Times New Roman"/>
          <w:b/>
          <w:bCs/>
          <w:color w:val="000000" w:themeColor="text1"/>
          <w:sz w:val="24"/>
          <w:szCs w:val="24"/>
          <w:lang w:eastAsia="ar-SA"/>
        </w:rPr>
        <w:t>seaduse</w:t>
      </w:r>
      <w:r w:rsidR="00D10685">
        <w:rPr>
          <w:rFonts w:ascii="Times New Roman" w:eastAsia="Times New Roman" w:hAnsi="Times New Roman" w:cs="Times New Roman"/>
          <w:b/>
          <w:bCs/>
          <w:color w:val="000000" w:themeColor="text1"/>
          <w:sz w:val="24"/>
          <w:szCs w:val="24"/>
          <w:lang w:eastAsia="ar-SA"/>
        </w:rPr>
        <w:t xml:space="preserve"> </w:t>
      </w:r>
      <w:r w:rsidR="006D1AC1" w:rsidRPr="00CD1A63">
        <w:rPr>
          <w:rFonts w:ascii="Times New Roman" w:eastAsia="Times New Roman" w:hAnsi="Times New Roman" w:cs="Times New Roman"/>
          <w:b/>
          <w:bCs/>
          <w:color w:val="000000" w:themeColor="text1"/>
          <w:sz w:val="24"/>
          <w:szCs w:val="24"/>
          <w:lang w:eastAsia="ar-SA"/>
        </w:rPr>
        <w:t>eelnõu seletuskiri</w:t>
      </w:r>
      <w:commentRangeEnd w:id="0"/>
      <w:r w:rsidR="00D03A1C">
        <w:rPr>
          <w:rStyle w:val="Kommentaariviide"/>
          <w:rFonts w:ascii="Times New Roman" w:eastAsia="Times New Roman" w:hAnsi="Times New Roman"/>
          <w:lang w:eastAsia="ar-SA"/>
        </w:rPr>
        <w:commentReference w:id="0"/>
      </w:r>
    </w:p>
    <w:p w14:paraId="4986B2A1" w14:textId="77777777" w:rsidR="00ED7F62" w:rsidRPr="00CD1A63" w:rsidRDefault="00ED7F62" w:rsidP="00CD1A63">
      <w:pPr>
        <w:shd w:val="clear" w:color="auto" w:fill="FFFFFF"/>
        <w:suppressAutoHyphens/>
        <w:autoSpaceDE w:val="0"/>
        <w:spacing w:after="0" w:line="240" w:lineRule="auto"/>
        <w:jc w:val="center"/>
        <w:rPr>
          <w:rFonts w:ascii="Times New Roman" w:eastAsia="Times New Roman" w:hAnsi="Times New Roman" w:cs="Times New Roman"/>
          <w:b/>
          <w:bCs/>
          <w:color w:val="000000" w:themeColor="text1"/>
          <w:sz w:val="24"/>
          <w:szCs w:val="24"/>
          <w:lang w:eastAsia="ar-SA"/>
        </w:rPr>
      </w:pPr>
    </w:p>
    <w:p w14:paraId="4D6CC396" w14:textId="77777777" w:rsidR="006D1AC1" w:rsidRPr="00CD1A63" w:rsidRDefault="006D1AC1" w:rsidP="00CD1A63">
      <w:pPr>
        <w:spacing w:after="0" w:line="240" w:lineRule="auto"/>
        <w:jc w:val="both"/>
        <w:rPr>
          <w:rFonts w:ascii="Times New Roman" w:hAnsi="Times New Roman" w:cs="Times New Roman"/>
          <w:b/>
          <w:bCs/>
          <w:color w:val="000000" w:themeColor="text1"/>
          <w:sz w:val="24"/>
          <w:szCs w:val="24"/>
        </w:rPr>
      </w:pPr>
      <w:r w:rsidRPr="00CD1A63">
        <w:rPr>
          <w:rFonts w:ascii="Times New Roman" w:hAnsi="Times New Roman" w:cs="Times New Roman"/>
          <w:b/>
          <w:bCs/>
          <w:color w:val="000000" w:themeColor="text1"/>
          <w:sz w:val="24"/>
          <w:szCs w:val="24"/>
        </w:rPr>
        <w:t>1. Sissejuhatus</w:t>
      </w:r>
    </w:p>
    <w:p w14:paraId="4D6CC397" w14:textId="77777777" w:rsidR="006D1AC1" w:rsidRPr="00CD1A63" w:rsidRDefault="006D1AC1"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98" w14:textId="5E93150E" w:rsidR="006D1AC1" w:rsidRPr="00053B2A" w:rsidRDefault="00701545" w:rsidP="00CD1A63">
      <w:pPr>
        <w:pStyle w:val="Loendilik"/>
        <w:numPr>
          <w:ilvl w:val="1"/>
          <w:numId w:val="28"/>
        </w:num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CD1A63">
        <w:rPr>
          <w:rFonts w:ascii="Times New Roman" w:eastAsia="Times New Roman" w:hAnsi="Times New Roman" w:cs="Times New Roman"/>
          <w:b/>
          <w:color w:val="000000" w:themeColor="text1"/>
          <w:sz w:val="24"/>
          <w:szCs w:val="24"/>
          <w:lang w:eastAsia="ar-SA"/>
        </w:rPr>
        <w:t xml:space="preserve"> </w:t>
      </w:r>
      <w:r w:rsidR="006D1AC1" w:rsidRPr="00053B2A">
        <w:rPr>
          <w:rFonts w:ascii="Times New Roman" w:eastAsia="Times New Roman" w:hAnsi="Times New Roman" w:cs="Times New Roman"/>
          <w:b/>
          <w:color w:val="000000" w:themeColor="text1"/>
          <w:sz w:val="24"/>
          <w:szCs w:val="24"/>
          <w:lang w:eastAsia="ar-SA"/>
        </w:rPr>
        <w:t>Sisukokkuvõte</w:t>
      </w:r>
    </w:p>
    <w:p w14:paraId="460F7D84" w14:textId="77777777" w:rsidR="007F69F5" w:rsidRPr="00CD1A63" w:rsidRDefault="007F69F5" w:rsidP="00CD1A63">
      <w:pPr>
        <w:suppressAutoHyphens/>
        <w:spacing w:after="0" w:line="240" w:lineRule="auto"/>
        <w:jc w:val="both"/>
        <w:rPr>
          <w:rFonts w:ascii="Times New Roman" w:eastAsia="Times New Roman" w:hAnsi="Times New Roman" w:cs="Times New Roman"/>
          <w:bCs/>
          <w:color w:val="000000" w:themeColor="text1"/>
          <w:sz w:val="24"/>
          <w:szCs w:val="24"/>
          <w:lang w:eastAsia="ar-SA"/>
        </w:rPr>
      </w:pPr>
    </w:p>
    <w:p w14:paraId="20D44B76" w14:textId="331E3EB8" w:rsidR="000A6F01" w:rsidRDefault="00053B2A"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053B2A">
        <w:rPr>
          <w:rFonts w:ascii="Times New Roman" w:eastAsia="Times New Roman" w:hAnsi="Times New Roman" w:cs="Times New Roman"/>
          <w:color w:val="000000" w:themeColor="text1"/>
          <w:sz w:val="24"/>
          <w:szCs w:val="24"/>
          <w:lang w:eastAsia="ar-SA"/>
        </w:rPr>
        <w:t xml:space="preserve">Eelnõu eesmärk on ajakohastada </w:t>
      </w:r>
      <w:r w:rsidR="006B0C16">
        <w:rPr>
          <w:rFonts w:ascii="Times New Roman" w:eastAsia="Times New Roman" w:hAnsi="Times New Roman" w:cs="Times New Roman"/>
          <w:color w:val="000000" w:themeColor="text1"/>
          <w:sz w:val="24"/>
          <w:szCs w:val="24"/>
          <w:lang w:eastAsia="ar-SA"/>
        </w:rPr>
        <w:t xml:space="preserve">töötervishoiu tervisekontrollide andmete edastamise korda, </w:t>
      </w:r>
      <w:r w:rsidR="00B5470E">
        <w:rPr>
          <w:rFonts w:ascii="Times New Roman" w:eastAsia="Times New Roman" w:hAnsi="Times New Roman" w:cs="Times New Roman"/>
          <w:color w:val="000000" w:themeColor="text1"/>
          <w:sz w:val="24"/>
          <w:szCs w:val="24"/>
          <w:lang w:eastAsia="ar-SA"/>
        </w:rPr>
        <w:t xml:space="preserve">muutes </w:t>
      </w:r>
      <w:r w:rsidR="00D753CD">
        <w:rPr>
          <w:rFonts w:ascii="Times New Roman" w:eastAsia="Times New Roman" w:hAnsi="Times New Roman" w:cs="Times New Roman"/>
          <w:color w:val="000000" w:themeColor="text1"/>
          <w:sz w:val="24"/>
          <w:szCs w:val="24"/>
          <w:lang w:eastAsia="ar-SA"/>
        </w:rPr>
        <w:t xml:space="preserve">andmete edastamise </w:t>
      </w:r>
      <w:r w:rsidR="00B5470E">
        <w:rPr>
          <w:rFonts w:ascii="Times New Roman" w:eastAsia="Times New Roman" w:hAnsi="Times New Roman" w:cs="Times New Roman"/>
          <w:color w:val="000000" w:themeColor="text1"/>
          <w:sz w:val="24"/>
          <w:szCs w:val="24"/>
          <w:lang w:eastAsia="ar-SA"/>
        </w:rPr>
        <w:t>elektrooniliseks</w:t>
      </w:r>
      <w:r w:rsidR="00F27248">
        <w:rPr>
          <w:rFonts w:ascii="Times New Roman" w:eastAsia="Times New Roman" w:hAnsi="Times New Roman" w:cs="Times New Roman"/>
          <w:color w:val="000000" w:themeColor="text1"/>
          <w:sz w:val="24"/>
          <w:szCs w:val="24"/>
          <w:lang w:eastAsia="ar-SA"/>
        </w:rPr>
        <w:t>,</w:t>
      </w:r>
      <w:r w:rsidR="00B5470E">
        <w:rPr>
          <w:rFonts w:ascii="Times New Roman" w:eastAsia="Times New Roman" w:hAnsi="Times New Roman" w:cs="Times New Roman"/>
          <w:color w:val="000000" w:themeColor="text1"/>
          <w:sz w:val="24"/>
          <w:szCs w:val="24"/>
          <w:lang w:eastAsia="ar-SA"/>
        </w:rPr>
        <w:t xml:space="preserve"> </w:t>
      </w:r>
      <w:r w:rsidR="00B111A3">
        <w:rPr>
          <w:rFonts w:ascii="Times New Roman" w:eastAsia="Times New Roman" w:hAnsi="Times New Roman" w:cs="Times New Roman"/>
          <w:color w:val="000000" w:themeColor="text1"/>
          <w:sz w:val="24"/>
          <w:szCs w:val="24"/>
          <w:lang w:eastAsia="ar-SA"/>
        </w:rPr>
        <w:t xml:space="preserve">ning </w:t>
      </w:r>
      <w:r w:rsidRPr="00053B2A">
        <w:rPr>
          <w:rFonts w:ascii="Times New Roman" w:eastAsia="Times New Roman" w:hAnsi="Times New Roman" w:cs="Times New Roman"/>
          <w:color w:val="000000" w:themeColor="text1"/>
          <w:sz w:val="24"/>
          <w:szCs w:val="24"/>
          <w:lang w:eastAsia="ar-SA"/>
        </w:rPr>
        <w:t>vähendada</w:t>
      </w:r>
      <w:r w:rsidR="006B0C16">
        <w:rPr>
          <w:rFonts w:ascii="Times New Roman" w:eastAsia="Times New Roman" w:hAnsi="Times New Roman" w:cs="Times New Roman"/>
          <w:color w:val="000000" w:themeColor="text1"/>
          <w:sz w:val="24"/>
          <w:szCs w:val="24"/>
          <w:lang w:eastAsia="ar-SA"/>
        </w:rPr>
        <w:t xml:space="preserve"> sellega </w:t>
      </w:r>
      <w:r w:rsidRPr="00053B2A">
        <w:rPr>
          <w:rFonts w:ascii="Times New Roman" w:eastAsia="Times New Roman" w:hAnsi="Times New Roman" w:cs="Times New Roman"/>
          <w:color w:val="000000" w:themeColor="text1"/>
          <w:sz w:val="24"/>
          <w:szCs w:val="24"/>
          <w:lang w:eastAsia="ar-SA"/>
        </w:rPr>
        <w:t xml:space="preserve">tööandjate ja </w:t>
      </w:r>
      <w:r w:rsidR="006B0C16">
        <w:rPr>
          <w:rFonts w:ascii="Times New Roman" w:eastAsia="Times New Roman" w:hAnsi="Times New Roman" w:cs="Times New Roman"/>
          <w:color w:val="000000" w:themeColor="text1"/>
          <w:sz w:val="24"/>
          <w:szCs w:val="24"/>
          <w:lang w:eastAsia="ar-SA"/>
        </w:rPr>
        <w:t>töötervishoiuteenuse osutajate</w:t>
      </w:r>
      <w:r w:rsidRPr="00053B2A">
        <w:rPr>
          <w:rFonts w:ascii="Times New Roman" w:eastAsia="Times New Roman" w:hAnsi="Times New Roman" w:cs="Times New Roman"/>
          <w:color w:val="000000" w:themeColor="text1"/>
          <w:sz w:val="24"/>
          <w:szCs w:val="24"/>
          <w:lang w:eastAsia="ar-SA"/>
        </w:rPr>
        <w:t xml:space="preserve"> halduskoormust</w:t>
      </w:r>
      <w:r w:rsidR="000A6F01">
        <w:rPr>
          <w:rFonts w:ascii="Times New Roman" w:eastAsia="Times New Roman" w:hAnsi="Times New Roman" w:cs="Times New Roman"/>
          <w:color w:val="000000" w:themeColor="text1"/>
          <w:sz w:val="24"/>
          <w:szCs w:val="24"/>
          <w:lang w:eastAsia="ar-SA"/>
        </w:rPr>
        <w:t>, parandada terviseandmete kvaliteeti</w:t>
      </w:r>
      <w:r w:rsidR="00447F7E">
        <w:rPr>
          <w:rFonts w:ascii="Times New Roman" w:eastAsia="Times New Roman" w:hAnsi="Times New Roman" w:cs="Times New Roman"/>
          <w:color w:val="000000" w:themeColor="text1"/>
          <w:sz w:val="24"/>
          <w:szCs w:val="24"/>
          <w:lang w:eastAsia="ar-SA"/>
        </w:rPr>
        <w:t xml:space="preserve"> </w:t>
      </w:r>
      <w:r w:rsidR="00B111A3">
        <w:rPr>
          <w:rFonts w:ascii="Times New Roman" w:eastAsia="Times New Roman" w:hAnsi="Times New Roman" w:cs="Times New Roman"/>
          <w:color w:val="000000" w:themeColor="text1"/>
          <w:sz w:val="24"/>
          <w:szCs w:val="24"/>
          <w:lang w:eastAsia="ar-SA"/>
        </w:rPr>
        <w:t xml:space="preserve">ja </w:t>
      </w:r>
      <w:r w:rsidR="00447F7E">
        <w:rPr>
          <w:rFonts w:ascii="Times New Roman" w:eastAsia="Times New Roman" w:hAnsi="Times New Roman" w:cs="Times New Roman"/>
          <w:color w:val="000000" w:themeColor="text1"/>
          <w:sz w:val="24"/>
          <w:szCs w:val="24"/>
          <w:lang w:eastAsia="ar-SA"/>
        </w:rPr>
        <w:t xml:space="preserve">andmete kaitset </w:t>
      </w:r>
      <w:r w:rsidR="00B111A3">
        <w:rPr>
          <w:rFonts w:ascii="Times New Roman" w:eastAsia="Times New Roman" w:hAnsi="Times New Roman" w:cs="Times New Roman"/>
          <w:color w:val="000000" w:themeColor="text1"/>
          <w:sz w:val="24"/>
          <w:szCs w:val="24"/>
          <w:lang w:eastAsia="ar-SA"/>
        </w:rPr>
        <w:t>ning</w:t>
      </w:r>
      <w:r w:rsidR="00B111A3" w:rsidRPr="00053B2A">
        <w:rPr>
          <w:rFonts w:ascii="Times New Roman" w:eastAsia="Times New Roman" w:hAnsi="Times New Roman" w:cs="Times New Roman"/>
          <w:color w:val="000000" w:themeColor="text1"/>
          <w:sz w:val="24"/>
          <w:szCs w:val="24"/>
          <w:lang w:eastAsia="ar-SA"/>
        </w:rPr>
        <w:t xml:space="preserve"> </w:t>
      </w:r>
      <w:r w:rsidRPr="00053B2A">
        <w:rPr>
          <w:rFonts w:ascii="Times New Roman" w:eastAsia="Times New Roman" w:hAnsi="Times New Roman" w:cs="Times New Roman"/>
          <w:color w:val="000000" w:themeColor="text1"/>
          <w:sz w:val="24"/>
          <w:szCs w:val="24"/>
          <w:lang w:eastAsia="ar-SA"/>
        </w:rPr>
        <w:t xml:space="preserve">tõhustada </w:t>
      </w:r>
      <w:r w:rsidR="006B0C16" w:rsidRPr="00053B2A">
        <w:rPr>
          <w:rFonts w:ascii="Times New Roman" w:eastAsia="Times New Roman" w:hAnsi="Times New Roman" w:cs="Times New Roman"/>
          <w:color w:val="000000" w:themeColor="text1"/>
          <w:sz w:val="24"/>
          <w:szCs w:val="24"/>
          <w:lang w:eastAsia="ar-SA"/>
        </w:rPr>
        <w:t>T</w:t>
      </w:r>
      <w:r w:rsidR="006B0C16">
        <w:rPr>
          <w:rFonts w:ascii="Times New Roman" w:eastAsia="Times New Roman" w:hAnsi="Times New Roman" w:cs="Times New Roman"/>
          <w:color w:val="000000" w:themeColor="text1"/>
          <w:sz w:val="24"/>
          <w:szCs w:val="24"/>
          <w:lang w:eastAsia="ar-SA"/>
        </w:rPr>
        <w:t>ööinspektsiooni (edaspidi</w:t>
      </w:r>
      <w:r w:rsidR="000808B6">
        <w:rPr>
          <w:rFonts w:ascii="Times New Roman" w:eastAsia="Times New Roman" w:hAnsi="Times New Roman" w:cs="Times New Roman"/>
          <w:color w:val="000000" w:themeColor="text1"/>
          <w:sz w:val="24"/>
          <w:szCs w:val="24"/>
          <w:lang w:eastAsia="ar-SA"/>
        </w:rPr>
        <w:t xml:space="preserve"> ka</w:t>
      </w:r>
      <w:r w:rsidR="006B0C16">
        <w:rPr>
          <w:rFonts w:ascii="Times New Roman" w:eastAsia="Times New Roman" w:hAnsi="Times New Roman" w:cs="Times New Roman"/>
          <w:color w:val="000000" w:themeColor="text1"/>
          <w:sz w:val="24"/>
          <w:szCs w:val="24"/>
          <w:lang w:eastAsia="ar-SA"/>
        </w:rPr>
        <w:t xml:space="preserve"> </w:t>
      </w:r>
      <w:r w:rsidR="006B0C16" w:rsidRPr="00236063">
        <w:rPr>
          <w:rFonts w:ascii="Times New Roman" w:eastAsia="Times New Roman" w:hAnsi="Times New Roman" w:cs="Times New Roman"/>
          <w:color w:val="000000" w:themeColor="text1"/>
          <w:sz w:val="24"/>
          <w:szCs w:val="24"/>
          <w:lang w:eastAsia="ar-SA"/>
        </w:rPr>
        <w:t>T</w:t>
      </w:r>
      <w:r w:rsidRPr="00236063">
        <w:rPr>
          <w:rFonts w:ascii="Times New Roman" w:eastAsia="Times New Roman" w:hAnsi="Times New Roman" w:cs="Times New Roman"/>
          <w:color w:val="000000" w:themeColor="text1"/>
          <w:sz w:val="24"/>
          <w:szCs w:val="24"/>
          <w:lang w:eastAsia="ar-SA"/>
        </w:rPr>
        <w:t>I</w:t>
      </w:r>
      <w:r w:rsidR="006B0C16">
        <w:rPr>
          <w:rFonts w:ascii="Times New Roman" w:eastAsia="Times New Roman" w:hAnsi="Times New Roman" w:cs="Times New Roman"/>
          <w:color w:val="000000" w:themeColor="text1"/>
          <w:sz w:val="24"/>
          <w:szCs w:val="24"/>
          <w:lang w:eastAsia="ar-SA"/>
        </w:rPr>
        <w:t>)</w:t>
      </w:r>
      <w:r w:rsidRPr="00053B2A">
        <w:rPr>
          <w:rFonts w:ascii="Times New Roman" w:eastAsia="Times New Roman" w:hAnsi="Times New Roman" w:cs="Times New Roman"/>
          <w:color w:val="000000" w:themeColor="text1"/>
          <w:sz w:val="24"/>
          <w:szCs w:val="24"/>
          <w:lang w:eastAsia="ar-SA"/>
        </w:rPr>
        <w:t xml:space="preserve"> järelevalvet.</w:t>
      </w:r>
      <w:r>
        <w:rPr>
          <w:rFonts w:ascii="Times New Roman" w:eastAsia="Times New Roman" w:hAnsi="Times New Roman" w:cs="Times New Roman"/>
          <w:color w:val="000000" w:themeColor="text1"/>
          <w:sz w:val="24"/>
          <w:szCs w:val="24"/>
          <w:lang w:eastAsia="ar-SA"/>
        </w:rPr>
        <w:t xml:space="preserve"> </w:t>
      </w:r>
    </w:p>
    <w:p w14:paraId="28931215" w14:textId="77777777" w:rsidR="000A6F01" w:rsidRDefault="000A6F01" w:rsidP="000A6F01">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1CB095E9" w14:textId="584420CB" w:rsidR="000A6F01" w:rsidRPr="00CD1A63" w:rsidRDefault="000A6F01" w:rsidP="000A6F01">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roofErr w:type="spellStart"/>
      <w:r w:rsidRPr="00CD1A63">
        <w:rPr>
          <w:rFonts w:ascii="Times New Roman" w:hAnsi="Times New Roman" w:cs="Times New Roman"/>
          <w:color w:val="000000" w:themeColor="text1"/>
          <w:sz w:val="24"/>
          <w:szCs w:val="24"/>
          <w:lang w:bidi="en-US"/>
        </w:rPr>
        <w:t>Inimkeskse</w:t>
      </w:r>
      <w:proofErr w:type="spellEnd"/>
      <w:r w:rsidRPr="00CD1A63">
        <w:rPr>
          <w:rFonts w:ascii="Times New Roman" w:hAnsi="Times New Roman" w:cs="Times New Roman"/>
          <w:color w:val="000000" w:themeColor="text1"/>
          <w:sz w:val="24"/>
          <w:szCs w:val="24"/>
          <w:lang w:bidi="en-US"/>
        </w:rPr>
        <w:t xml:space="preserve"> tervishoiu programm 2025</w:t>
      </w:r>
      <w:r w:rsidR="00946E36">
        <w:rPr>
          <w:rFonts w:ascii="Times New Roman" w:hAnsi="Times New Roman" w:cs="Times New Roman"/>
          <w:color w:val="000000" w:themeColor="text1"/>
          <w:sz w:val="24"/>
          <w:szCs w:val="24"/>
          <w:lang w:bidi="en-US"/>
        </w:rPr>
        <w:t>–</w:t>
      </w:r>
      <w:r w:rsidRPr="00CD1A63">
        <w:rPr>
          <w:rFonts w:ascii="Times New Roman" w:hAnsi="Times New Roman" w:cs="Times New Roman"/>
          <w:color w:val="000000" w:themeColor="text1"/>
          <w:sz w:val="24"/>
          <w:szCs w:val="24"/>
          <w:lang w:bidi="en-US"/>
        </w:rPr>
        <w:t xml:space="preserve">2028 toob ühe tegevusena </w:t>
      </w:r>
      <w:r w:rsidR="00F45552" w:rsidRPr="00CD1A63">
        <w:rPr>
          <w:rFonts w:ascii="Times New Roman" w:hAnsi="Times New Roman" w:cs="Times New Roman"/>
          <w:color w:val="000000" w:themeColor="text1"/>
          <w:sz w:val="24"/>
          <w:szCs w:val="24"/>
          <w:lang w:bidi="en-US"/>
        </w:rPr>
        <w:t>programmi perioodil</w:t>
      </w:r>
      <w:r w:rsidR="00F45552">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 xml:space="preserve">välja tervisetõendite </w:t>
      </w:r>
      <w:proofErr w:type="spellStart"/>
      <w:r w:rsidRPr="00CD1A63">
        <w:rPr>
          <w:rFonts w:ascii="Times New Roman" w:hAnsi="Times New Roman" w:cs="Times New Roman"/>
          <w:color w:val="000000" w:themeColor="text1"/>
          <w:sz w:val="24"/>
          <w:szCs w:val="24"/>
          <w:lang w:bidi="en-US"/>
        </w:rPr>
        <w:t>digiteerimise</w:t>
      </w:r>
      <w:proofErr w:type="spellEnd"/>
      <w:r w:rsidRPr="00CD1A63">
        <w:rPr>
          <w:rFonts w:ascii="Times New Roman" w:hAnsi="Times New Roman" w:cs="Times New Roman"/>
          <w:color w:val="000000" w:themeColor="text1"/>
          <w:sz w:val="24"/>
          <w:szCs w:val="24"/>
          <w:lang w:bidi="en-US"/>
        </w:rPr>
        <w:t xml:space="preserve"> ja ühtsetele põhimõtetele ülemineku töötamise eesmärgi. </w:t>
      </w:r>
      <w:proofErr w:type="spellStart"/>
      <w:r w:rsidRPr="00CD1A63">
        <w:rPr>
          <w:rFonts w:ascii="Times New Roman" w:hAnsi="Times New Roman" w:cs="Times New Roman"/>
          <w:color w:val="000000" w:themeColor="text1"/>
          <w:sz w:val="24"/>
          <w:szCs w:val="24"/>
          <w:lang w:bidi="en-US"/>
        </w:rPr>
        <w:t>Digiteeritakse</w:t>
      </w:r>
      <w:proofErr w:type="spellEnd"/>
      <w:r w:rsidR="00EF5D92">
        <w:rPr>
          <w:rFonts w:ascii="Times New Roman" w:hAnsi="Times New Roman" w:cs="Times New Roman"/>
          <w:color w:val="000000" w:themeColor="text1"/>
          <w:sz w:val="24"/>
          <w:szCs w:val="24"/>
          <w:lang w:bidi="en-US"/>
        </w:rPr>
        <w:t xml:space="preserve"> ja digitaliseeritakse</w:t>
      </w:r>
      <w:r w:rsidRPr="00CD1A63">
        <w:rPr>
          <w:rFonts w:ascii="Times New Roman" w:hAnsi="Times New Roman" w:cs="Times New Roman"/>
          <w:color w:val="000000" w:themeColor="text1"/>
          <w:sz w:val="24"/>
          <w:szCs w:val="24"/>
          <w:lang w:bidi="en-US"/>
        </w:rPr>
        <w:t xml:space="preserve"> töötervishoiukontrolli tervisedeklaratsioonid </w:t>
      </w:r>
      <w:r w:rsidR="00EF5D92">
        <w:rPr>
          <w:rFonts w:ascii="Times New Roman" w:hAnsi="Times New Roman" w:cs="Times New Roman"/>
          <w:color w:val="000000" w:themeColor="text1"/>
          <w:sz w:val="24"/>
          <w:szCs w:val="24"/>
          <w:lang w:bidi="en-US"/>
        </w:rPr>
        <w:t>ning</w:t>
      </w:r>
      <w:r w:rsidRPr="00CD1A63">
        <w:rPr>
          <w:rFonts w:ascii="Times New Roman" w:hAnsi="Times New Roman" w:cs="Times New Roman"/>
          <w:color w:val="000000" w:themeColor="text1"/>
          <w:sz w:val="24"/>
          <w:szCs w:val="24"/>
          <w:lang w:bidi="en-US"/>
        </w:rPr>
        <w:t xml:space="preserve"> </w:t>
      </w:r>
      <w:r w:rsidR="00D6044A">
        <w:rPr>
          <w:rFonts w:ascii="Times New Roman" w:hAnsi="Times New Roman" w:cs="Times New Roman"/>
          <w:color w:val="000000" w:themeColor="text1"/>
          <w:sz w:val="24"/>
          <w:szCs w:val="24"/>
          <w:lang w:bidi="en-US"/>
        </w:rPr>
        <w:t xml:space="preserve">tervisekontrolli </w:t>
      </w:r>
      <w:r w:rsidRPr="00CD1A63">
        <w:rPr>
          <w:rFonts w:ascii="Times New Roman" w:hAnsi="Times New Roman" w:cs="Times New Roman"/>
          <w:color w:val="000000" w:themeColor="text1"/>
          <w:sz w:val="24"/>
          <w:szCs w:val="24"/>
          <w:lang w:bidi="en-US"/>
        </w:rPr>
        <w:t>otsused, mille tulemusena lihtsustuvad töötervishoiu osapoolte jaoks töötervishoiukontrolli protsess ja andmevahetus infosüsteemide (</w:t>
      </w:r>
      <w:r w:rsidR="007D20D8">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 xml:space="preserve">ervise infosüsteem, </w:t>
      </w:r>
      <w:r w:rsidR="00E94815">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 xml:space="preserve">erviseportaal, </w:t>
      </w:r>
      <w:r w:rsidR="009A1FD8">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öökeskkonna andmekogu) vahel</w:t>
      </w:r>
      <w:r w:rsidR="005117E5">
        <w:rPr>
          <w:rFonts w:ascii="Times New Roman" w:hAnsi="Times New Roman" w:cs="Times New Roman"/>
          <w:color w:val="000000" w:themeColor="text1"/>
          <w:sz w:val="24"/>
          <w:szCs w:val="24"/>
          <w:lang w:bidi="en-US"/>
        </w:rPr>
        <w:t>.</w:t>
      </w:r>
      <w:r w:rsidR="00DA1150" w:rsidRPr="00CD1A63">
        <w:rPr>
          <w:rFonts w:ascii="Times New Roman" w:hAnsi="Times New Roman" w:cs="Times New Roman"/>
          <w:color w:val="000000" w:themeColor="text1"/>
          <w:sz w:val="24"/>
          <w:szCs w:val="24"/>
          <w:vertAlign w:val="superscript"/>
          <w:lang w:bidi="en-US"/>
        </w:rPr>
        <w:footnoteReference w:id="2"/>
      </w:r>
      <w:r w:rsidRPr="00CD1A63">
        <w:rPr>
          <w:rFonts w:ascii="Times New Roman" w:hAnsi="Times New Roman" w:cs="Times New Roman"/>
          <w:color w:val="000000" w:themeColor="text1"/>
          <w:sz w:val="24"/>
          <w:szCs w:val="24"/>
          <w:lang w:bidi="en-US"/>
        </w:rPr>
        <w:t xml:space="preserve"> Lisaks näeb esmatasandi tervishoiu arengukava 2035</w:t>
      </w:r>
      <w:r w:rsidR="00D6044A">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ette, et esmatasandi tervishoid (mille üks osa on töötervishoid) peab olema patsiendikeskne</w:t>
      </w:r>
      <w:r w:rsidR="005117E5">
        <w:rPr>
          <w:rFonts w:ascii="Times New Roman" w:hAnsi="Times New Roman" w:cs="Times New Roman"/>
          <w:color w:val="000000" w:themeColor="text1"/>
          <w:sz w:val="24"/>
          <w:szCs w:val="24"/>
          <w:lang w:bidi="en-US"/>
        </w:rPr>
        <w:t>.</w:t>
      </w:r>
      <w:r w:rsidR="00DA1150" w:rsidRPr="00CD1A63">
        <w:rPr>
          <w:rFonts w:ascii="Times New Roman" w:hAnsi="Times New Roman" w:cs="Times New Roman"/>
          <w:color w:val="000000" w:themeColor="text1"/>
          <w:sz w:val="24"/>
          <w:szCs w:val="24"/>
          <w:vertAlign w:val="superscript"/>
          <w:lang w:bidi="en-US"/>
        </w:rPr>
        <w:footnoteReference w:id="3"/>
      </w:r>
      <w:r w:rsidRPr="00CD1A63">
        <w:rPr>
          <w:rFonts w:ascii="Times New Roman" w:hAnsi="Times New Roman" w:cs="Times New Roman"/>
          <w:color w:val="000000" w:themeColor="text1"/>
          <w:sz w:val="24"/>
          <w:szCs w:val="24"/>
          <w:lang w:bidi="en-US"/>
        </w:rPr>
        <w:t xml:space="preserve"> </w:t>
      </w:r>
    </w:p>
    <w:p w14:paraId="52081F96" w14:textId="77777777" w:rsidR="000A6F01" w:rsidRDefault="000A6F01"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0E5152B4" w14:textId="23486B75" w:rsidR="00B11650" w:rsidRPr="00CD1A63" w:rsidRDefault="006D1AC1"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Eelnõuga muudetakse </w:t>
      </w:r>
      <w:r w:rsidR="00D26D08" w:rsidRPr="00CD1A63">
        <w:rPr>
          <w:rFonts w:ascii="Times New Roman" w:eastAsia="Times New Roman" w:hAnsi="Times New Roman" w:cs="Times New Roman"/>
          <w:color w:val="000000" w:themeColor="text1"/>
          <w:sz w:val="24"/>
          <w:szCs w:val="24"/>
          <w:lang w:eastAsia="ar-SA"/>
        </w:rPr>
        <w:t>töötervishoiu ja tööohutus</w:t>
      </w:r>
      <w:r w:rsidRPr="00CD1A63">
        <w:rPr>
          <w:rFonts w:ascii="Times New Roman" w:eastAsia="Times New Roman" w:hAnsi="Times New Roman" w:cs="Times New Roman"/>
          <w:color w:val="000000" w:themeColor="text1"/>
          <w:sz w:val="24"/>
          <w:szCs w:val="24"/>
          <w:lang w:eastAsia="ar-SA"/>
        </w:rPr>
        <w:t>e seadust</w:t>
      </w:r>
      <w:r w:rsidR="0026259A" w:rsidRPr="00CD1A63">
        <w:rPr>
          <w:rFonts w:ascii="Times New Roman" w:eastAsia="Times New Roman" w:hAnsi="Times New Roman" w:cs="Times New Roman"/>
          <w:color w:val="000000" w:themeColor="text1"/>
          <w:sz w:val="24"/>
          <w:szCs w:val="24"/>
          <w:lang w:eastAsia="ar-SA"/>
        </w:rPr>
        <w:t xml:space="preserve"> (</w:t>
      </w:r>
      <w:r w:rsidR="00D26D08" w:rsidRPr="00236063">
        <w:rPr>
          <w:rFonts w:ascii="Times New Roman" w:eastAsia="Times New Roman" w:hAnsi="Times New Roman" w:cs="Times New Roman"/>
          <w:iCs/>
          <w:color w:val="000000" w:themeColor="text1"/>
          <w:sz w:val="24"/>
          <w:szCs w:val="24"/>
          <w:lang w:eastAsia="ar-SA"/>
        </w:rPr>
        <w:t>TTOS</w:t>
      </w:r>
      <w:r w:rsidR="0026259A" w:rsidRPr="00CD1A63">
        <w:rPr>
          <w:rFonts w:ascii="Times New Roman" w:eastAsia="Times New Roman" w:hAnsi="Times New Roman" w:cs="Times New Roman"/>
          <w:color w:val="000000" w:themeColor="text1"/>
          <w:sz w:val="24"/>
          <w:szCs w:val="24"/>
          <w:lang w:eastAsia="ar-SA"/>
        </w:rPr>
        <w:t>)</w:t>
      </w:r>
      <w:r w:rsidR="00D615DE" w:rsidRPr="00CD1A63">
        <w:rPr>
          <w:rFonts w:ascii="Times New Roman" w:eastAsia="Times New Roman" w:hAnsi="Times New Roman" w:cs="Times New Roman"/>
          <w:color w:val="000000" w:themeColor="text1"/>
          <w:sz w:val="24"/>
          <w:szCs w:val="24"/>
          <w:lang w:eastAsia="ar-SA"/>
        </w:rPr>
        <w:t xml:space="preserve">, mille kohaselt </w:t>
      </w:r>
      <w:r w:rsidR="005D09D6">
        <w:rPr>
          <w:rFonts w:ascii="Times New Roman" w:eastAsia="Times New Roman" w:hAnsi="Times New Roman" w:cs="Times New Roman"/>
          <w:color w:val="000000" w:themeColor="text1"/>
          <w:sz w:val="24"/>
          <w:szCs w:val="24"/>
          <w:lang w:eastAsia="ar-SA"/>
        </w:rPr>
        <w:t xml:space="preserve">ei ole enam edaspidi </w:t>
      </w:r>
      <w:r w:rsidR="005C7A61">
        <w:rPr>
          <w:rFonts w:ascii="Times New Roman" w:eastAsia="Times New Roman" w:hAnsi="Times New Roman" w:cs="Times New Roman"/>
          <w:color w:val="000000" w:themeColor="text1"/>
          <w:sz w:val="24"/>
          <w:szCs w:val="24"/>
          <w:lang w:eastAsia="ar-SA"/>
        </w:rPr>
        <w:t xml:space="preserve">(alates 01.07.2026) </w:t>
      </w:r>
      <w:r w:rsidR="005D09D6">
        <w:rPr>
          <w:rFonts w:ascii="Times New Roman" w:eastAsia="Times New Roman" w:hAnsi="Times New Roman" w:cs="Times New Roman"/>
          <w:color w:val="000000" w:themeColor="text1"/>
          <w:sz w:val="24"/>
          <w:szCs w:val="24"/>
          <w:lang w:eastAsia="ar-SA"/>
        </w:rPr>
        <w:t>tööandjal kohustust säilitada tervisekontrollide otsuseid</w:t>
      </w:r>
      <w:r w:rsidR="00D16AE6">
        <w:rPr>
          <w:rFonts w:ascii="Times New Roman" w:eastAsia="Times New Roman" w:hAnsi="Times New Roman" w:cs="Times New Roman"/>
          <w:color w:val="000000" w:themeColor="text1"/>
          <w:sz w:val="24"/>
          <w:szCs w:val="24"/>
          <w:lang w:eastAsia="ar-SA"/>
        </w:rPr>
        <w:t>. Tervisekontrollide otsused liiguvad edaspidi automaatselt p</w:t>
      </w:r>
      <w:r w:rsidR="008A17C1">
        <w:rPr>
          <w:rFonts w:ascii="Times New Roman" w:eastAsia="Times New Roman" w:hAnsi="Times New Roman" w:cs="Times New Roman"/>
          <w:color w:val="000000" w:themeColor="text1"/>
          <w:sz w:val="24"/>
          <w:szCs w:val="24"/>
          <w:lang w:eastAsia="ar-SA"/>
        </w:rPr>
        <w:t>ärast</w:t>
      </w:r>
      <w:r w:rsidR="00D16AE6">
        <w:rPr>
          <w:rFonts w:ascii="Times New Roman" w:eastAsia="Times New Roman" w:hAnsi="Times New Roman" w:cs="Times New Roman"/>
          <w:color w:val="000000" w:themeColor="text1"/>
          <w:sz w:val="24"/>
          <w:szCs w:val="24"/>
          <w:lang w:eastAsia="ar-SA"/>
        </w:rPr>
        <w:t xml:space="preserve"> tervisekontrolli</w:t>
      </w:r>
      <w:r w:rsidR="005D09D6">
        <w:rPr>
          <w:rFonts w:ascii="Times New Roman" w:eastAsia="Times New Roman" w:hAnsi="Times New Roman" w:cs="Times New Roman"/>
          <w:color w:val="000000" w:themeColor="text1"/>
          <w:sz w:val="24"/>
          <w:szCs w:val="24"/>
          <w:lang w:eastAsia="ar-SA"/>
        </w:rPr>
        <w:t xml:space="preserve"> </w:t>
      </w:r>
      <w:r w:rsidR="00B824B5">
        <w:rPr>
          <w:rFonts w:ascii="Times New Roman" w:eastAsia="Times New Roman" w:hAnsi="Times New Roman" w:cs="Times New Roman"/>
          <w:color w:val="000000" w:themeColor="text1"/>
          <w:sz w:val="24"/>
          <w:szCs w:val="24"/>
          <w:lang w:eastAsia="ar-SA"/>
        </w:rPr>
        <w:t>t</w:t>
      </w:r>
      <w:r w:rsidR="00D16AE6">
        <w:rPr>
          <w:rFonts w:ascii="Times New Roman" w:eastAsia="Times New Roman" w:hAnsi="Times New Roman" w:cs="Times New Roman"/>
          <w:color w:val="000000" w:themeColor="text1"/>
          <w:sz w:val="24"/>
          <w:szCs w:val="24"/>
          <w:lang w:eastAsia="ar-SA"/>
        </w:rPr>
        <w:t xml:space="preserve">ervise infosüsteemi (TIS), kus neid </w:t>
      </w:r>
      <w:r w:rsidR="005D09D6">
        <w:rPr>
          <w:rFonts w:ascii="Times New Roman" w:eastAsia="Times New Roman" w:hAnsi="Times New Roman" w:cs="Times New Roman"/>
          <w:color w:val="000000" w:themeColor="text1"/>
          <w:sz w:val="24"/>
          <w:szCs w:val="24"/>
          <w:lang w:eastAsia="ar-SA"/>
        </w:rPr>
        <w:t>säilitatakse tähtajatult</w:t>
      </w:r>
      <w:r w:rsidR="00F77F01">
        <w:rPr>
          <w:rFonts w:ascii="Times New Roman" w:eastAsia="Times New Roman" w:hAnsi="Times New Roman" w:cs="Times New Roman"/>
          <w:color w:val="000000" w:themeColor="text1"/>
          <w:sz w:val="24"/>
          <w:szCs w:val="24"/>
          <w:lang w:eastAsia="ar-SA"/>
        </w:rPr>
        <w:t>, millega vähendatakse tööandjate</w:t>
      </w:r>
      <w:r w:rsidR="005117E5">
        <w:rPr>
          <w:rFonts w:ascii="Times New Roman" w:eastAsia="Times New Roman" w:hAnsi="Times New Roman" w:cs="Times New Roman"/>
          <w:color w:val="000000" w:themeColor="text1"/>
          <w:sz w:val="24"/>
          <w:szCs w:val="24"/>
          <w:lang w:eastAsia="ar-SA"/>
        </w:rPr>
        <w:t xml:space="preserve"> ja töötervishoiuarstide</w:t>
      </w:r>
      <w:r w:rsidR="00F77F01">
        <w:rPr>
          <w:rFonts w:ascii="Times New Roman" w:eastAsia="Times New Roman" w:hAnsi="Times New Roman" w:cs="Times New Roman"/>
          <w:color w:val="000000" w:themeColor="text1"/>
          <w:sz w:val="24"/>
          <w:szCs w:val="24"/>
          <w:lang w:eastAsia="ar-SA"/>
        </w:rPr>
        <w:t xml:space="preserve"> halduskoormust</w:t>
      </w:r>
      <w:r w:rsidR="00447F7E">
        <w:rPr>
          <w:rFonts w:ascii="Times New Roman" w:eastAsia="Times New Roman" w:hAnsi="Times New Roman" w:cs="Times New Roman"/>
          <w:color w:val="000000" w:themeColor="text1"/>
          <w:sz w:val="24"/>
          <w:szCs w:val="24"/>
          <w:lang w:eastAsia="ar-SA"/>
        </w:rPr>
        <w:t xml:space="preserve">. Tööandja saab </w:t>
      </w:r>
      <w:r w:rsidR="00D16AE6">
        <w:rPr>
          <w:rFonts w:ascii="Times New Roman" w:eastAsia="Times New Roman" w:hAnsi="Times New Roman" w:cs="Times New Roman"/>
          <w:color w:val="000000" w:themeColor="text1"/>
          <w:sz w:val="24"/>
          <w:szCs w:val="24"/>
          <w:lang w:eastAsia="ar-SA"/>
        </w:rPr>
        <w:t>tervisekontrolli otsuse</w:t>
      </w:r>
      <w:r w:rsidR="00BE397D">
        <w:rPr>
          <w:rFonts w:ascii="Times New Roman" w:eastAsia="Times New Roman" w:hAnsi="Times New Roman" w:cs="Times New Roman"/>
          <w:color w:val="000000" w:themeColor="text1"/>
          <w:sz w:val="24"/>
          <w:szCs w:val="24"/>
          <w:lang w:eastAsia="ar-SA"/>
        </w:rPr>
        <w:t>i</w:t>
      </w:r>
      <w:r w:rsidR="00D16AE6">
        <w:rPr>
          <w:rFonts w:ascii="Times New Roman" w:eastAsia="Times New Roman" w:hAnsi="Times New Roman" w:cs="Times New Roman"/>
          <w:color w:val="000000" w:themeColor="text1"/>
          <w:sz w:val="24"/>
          <w:szCs w:val="24"/>
          <w:lang w:eastAsia="ar-SA"/>
        </w:rPr>
        <w:t xml:space="preserve">d </w:t>
      </w:r>
      <w:r w:rsidR="005117E5">
        <w:rPr>
          <w:rFonts w:ascii="Times New Roman" w:eastAsia="Times New Roman" w:hAnsi="Times New Roman" w:cs="Times New Roman"/>
          <w:color w:val="000000" w:themeColor="text1"/>
          <w:sz w:val="24"/>
          <w:szCs w:val="24"/>
          <w:lang w:eastAsia="ar-SA"/>
        </w:rPr>
        <w:t xml:space="preserve">hallata, vaadata ja </w:t>
      </w:r>
      <w:r w:rsidR="00D16AE6">
        <w:rPr>
          <w:rFonts w:ascii="Times New Roman" w:eastAsia="Times New Roman" w:hAnsi="Times New Roman" w:cs="Times New Roman"/>
          <w:color w:val="000000" w:themeColor="text1"/>
          <w:sz w:val="24"/>
          <w:szCs w:val="24"/>
          <w:lang w:eastAsia="ar-SA"/>
        </w:rPr>
        <w:t>alla laadida Tööinspektsiooni töökeskkonna andmekogust (TEIS)</w:t>
      </w:r>
      <w:r w:rsidR="00703E3B">
        <w:rPr>
          <w:rFonts w:ascii="Times New Roman" w:eastAsia="Times New Roman" w:hAnsi="Times New Roman" w:cs="Times New Roman"/>
          <w:color w:val="000000" w:themeColor="text1"/>
          <w:sz w:val="24"/>
          <w:szCs w:val="24"/>
          <w:lang w:eastAsia="ar-SA"/>
        </w:rPr>
        <w:t xml:space="preserve">. </w:t>
      </w:r>
      <w:r w:rsidR="005C7A61">
        <w:rPr>
          <w:rFonts w:ascii="Times New Roman" w:eastAsia="Times New Roman" w:hAnsi="Times New Roman" w:cs="Times New Roman"/>
          <w:color w:val="000000" w:themeColor="text1"/>
          <w:sz w:val="24"/>
          <w:szCs w:val="24"/>
          <w:lang w:eastAsia="ar-SA"/>
        </w:rPr>
        <w:t xml:space="preserve">Enne 1. juulit 2026.a väljastatud tervisekontrollide otsused säilitab tööandja vastavalt varasemale korrale. </w:t>
      </w:r>
      <w:proofErr w:type="spellStart"/>
      <w:r w:rsidR="00703E3B">
        <w:rPr>
          <w:rFonts w:ascii="Times New Roman" w:eastAsia="Times New Roman" w:hAnsi="Times New Roman" w:cs="Times New Roman"/>
          <w:color w:val="000000" w:themeColor="text1"/>
          <w:sz w:val="24"/>
          <w:szCs w:val="24"/>
          <w:lang w:eastAsia="ar-SA"/>
        </w:rPr>
        <w:t>TEIS-ist</w:t>
      </w:r>
      <w:proofErr w:type="spellEnd"/>
      <w:r w:rsidR="00703E3B">
        <w:rPr>
          <w:rFonts w:ascii="Times New Roman" w:eastAsia="Times New Roman" w:hAnsi="Times New Roman" w:cs="Times New Roman"/>
          <w:color w:val="000000" w:themeColor="text1"/>
          <w:sz w:val="24"/>
          <w:szCs w:val="24"/>
          <w:lang w:eastAsia="ar-SA"/>
        </w:rPr>
        <w:t xml:space="preserve"> saab edaspidi </w:t>
      </w:r>
      <w:r w:rsidR="00264475">
        <w:rPr>
          <w:rFonts w:ascii="Times New Roman" w:eastAsia="Times New Roman" w:hAnsi="Times New Roman" w:cs="Times New Roman"/>
          <w:color w:val="000000" w:themeColor="text1"/>
          <w:sz w:val="24"/>
          <w:szCs w:val="24"/>
          <w:lang w:eastAsia="ar-SA"/>
        </w:rPr>
        <w:t xml:space="preserve">tööinspektor </w:t>
      </w:r>
      <w:r w:rsidR="00703E3B">
        <w:rPr>
          <w:rFonts w:ascii="Times New Roman" w:eastAsia="Times New Roman" w:hAnsi="Times New Roman" w:cs="Times New Roman"/>
          <w:color w:val="000000" w:themeColor="text1"/>
          <w:sz w:val="24"/>
          <w:szCs w:val="24"/>
          <w:lang w:eastAsia="ar-SA"/>
        </w:rPr>
        <w:t xml:space="preserve">ülevaate tööandja </w:t>
      </w:r>
      <w:proofErr w:type="spellStart"/>
      <w:r w:rsidR="00703E3B">
        <w:rPr>
          <w:rFonts w:ascii="Times New Roman" w:eastAsia="Times New Roman" w:hAnsi="Times New Roman" w:cs="Times New Roman"/>
          <w:color w:val="000000" w:themeColor="text1"/>
          <w:sz w:val="24"/>
          <w:szCs w:val="24"/>
          <w:lang w:eastAsia="ar-SA"/>
        </w:rPr>
        <w:t>TTOS</w:t>
      </w:r>
      <w:r w:rsidR="00DD1517">
        <w:rPr>
          <w:rFonts w:ascii="Times New Roman" w:eastAsia="Times New Roman" w:hAnsi="Times New Roman" w:cs="Times New Roman"/>
          <w:color w:val="000000" w:themeColor="text1"/>
          <w:sz w:val="24"/>
          <w:szCs w:val="24"/>
          <w:lang w:eastAsia="ar-SA"/>
        </w:rPr>
        <w:t>-i</w:t>
      </w:r>
      <w:r w:rsidR="00A93114">
        <w:rPr>
          <w:rFonts w:ascii="Times New Roman" w:eastAsia="Times New Roman" w:hAnsi="Times New Roman" w:cs="Times New Roman"/>
          <w:color w:val="000000" w:themeColor="text1"/>
          <w:sz w:val="24"/>
          <w:szCs w:val="24"/>
          <w:lang w:eastAsia="ar-SA"/>
        </w:rPr>
        <w:t>s</w:t>
      </w:r>
      <w:proofErr w:type="spellEnd"/>
      <w:r w:rsidR="00A93114">
        <w:rPr>
          <w:rFonts w:ascii="Times New Roman" w:eastAsia="Times New Roman" w:hAnsi="Times New Roman" w:cs="Times New Roman"/>
          <w:color w:val="000000" w:themeColor="text1"/>
          <w:sz w:val="24"/>
          <w:szCs w:val="24"/>
          <w:lang w:eastAsia="ar-SA"/>
        </w:rPr>
        <w:t xml:space="preserve"> sätestatud</w:t>
      </w:r>
      <w:r w:rsidR="00703E3B">
        <w:rPr>
          <w:rFonts w:ascii="Times New Roman" w:eastAsia="Times New Roman" w:hAnsi="Times New Roman" w:cs="Times New Roman"/>
          <w:color w:val="000000" w:themeColor="text1"/>
          <w:sz w:val="24"/>
          <w:szCs w:val="24"/>
          <w:lang w:eastAsia="ar-SA"/>
        </w:rPr>
        <w:t xml:space="preserve"> kohustuste täitmise üle</w:t>
      </w:r>
      <w:r w:rsidR="00A519C3">
        <w:rPr>
          <w:rFonts w:ascii="Times New Roman" w:eastAsia="Times New Roman" w:hAnsi="Times New Roman" w:cs="Times New Roman"/>
          <w:color w:val="000000" w:themeColor="text1"/>
          <w:sz w:val="24"/>
          <w:szCs w:val="24"/>
          <w:lang w:eastAsia="ar-SA"/>
        </w:rPr>
        <w:t>, mis lihtsustab ja tõhustab järelevalve tööd.</w:t>
      </w:r>
      <w:r w:rsidR="00111A38">
        <w:rPr>
          <w:rFonts w:ascii="Times New Roman" w:eastAsia="Times New Roman" w:hAnsi="Times New Roman" w:cs="Times New Roman"/>
          <w:color w:val="000000" w:themeColor="text1"/>
          <w:sz w:val="24"/>
          <w:szCs w:val="24"/>
          <w:lang w:eastAsia="ar-SA"/>
        </w:rPr>
        <w:t xml:space="preserve"> Otsuste liikumisel </w:t>
      </w:r>
      <w:proofErr w:type="spellStart"/>
      <w:r w:rsidR="00111A38">
        <w:rPr>
          <w:rFonts w:ascii="Times New Roman" w:eastAsia="Times New Roman" w:hAnsi="Times New Roman" w:cs="Times New Roman"/>
          <w:color w:val="000000" w:themeColor="text1"/>
          <w:sz w:val="24"/>
          <w:szCs w:val="24"/>
          <w:lang w:eastAsia="ar-SA"/>
        </w:rPr>
        <w:t>TIS-i</w:t>
      </w:r>
      <w:proofErr w:type="spellEnd"/>
      <w:r w:rsidR="00111A38">
        <w:rPr>
          <w:rFonts w:ascii="Times New Roman" w:eastAsia="Times New Roman" w:hAnsi="Times New Roman" w:cs="Times New Roman"/>
          <w:color w:val="000000" w:themeColor="text1"/>
          <w:sz w:val="24"/>
          <w:szCs w:val="24"/>
          <w:lang w:eastAsia="ar-SA"/>
        </w:rPr>
        <w:t xml:space="preserve"> on edaspidi </w:t>
      </w:r>
      <w:r w:rsidR="00F77F01">
        <w:rPr>
          <w:rFonts w:ascii="Times New Roman" w:eastAsia="Times New Roman" w:hAnsi="Times New Roman" w:cs="Times New Roman"/>
          <w:color w:val="000000" w:themeColor="text1"/>
          <w:sz w:val="24"/>
          <w:szCs w:val="24"/>
          <w:lang w:eastAsia="ar-SA"/>
        </w:rPr>
        <w:t xml:space="preserve">ka </w:t>
      </w:r>
      <w:r w:rsidR="00111A38">
        <w:rPr>
          <w:rFonts w:ascii="Times New Roman" w:eastAsia="Times New Roman" w:hAnsi="Times New Roman" w:cs="Times New Roman"/>
          <w:color w:val="000000" w:themeColor="text1"/>
          <w:sz w:val="24"/>
          <w:szCs w:val="24"/>
          <w:lang w:eastAsia="ar-SA"/>
        </w:rPr>
        <w:t>kõikidel</w:t>
      </w:r>
      <w:r w:rsidR="00F77F01">
        <w:rPr>
          <w:rFonts w:ascii="Times New Roman" w:eastAsia="Times New Roman" w:hAnsi="Times New Roman" w:cs="Times New Roman"/>
          <w:color w:val="000000" w:themeColor="text1"/>
          <w:sz w:val="24"/>
          <w:szCs w:val="24"/>
          <w:lang w:eastAsia="ar-SA"/>
        </w:rPr>
        <w:t xml:space="preserve"> järg</w:t>
      </w:r>
      <w:r w:rsidR="008F3BE6">
        <w:rPr>
          <w:rFonts w:ascii="Times New Roman" w:eastAsia="Times New Roman" w:hAnsi="Times New Roman" w:cs="Times New Roman"/>
          <w:color w:val="000000" w:themeColor="text1"/>
          <w:sz w:val="24"/>
          <w:szCs w:val="24"/>
          <w:lang w:eastAsia="ar-SA"/>
        </w:rPr>
        <w:t>mistel</w:t>
      </w:r>
      <w:r w:rsidR="00F77F01">
        <w:rPr>
          <w:rFonts w:ascii="Times New Roman" w:eastAsia="Times New Roman" w:hAnsi="Times New Roman" w:cs="Times New Roman"/>
          <w:color w:val="000000" w:themeColor="text1"/>
          <w:sz w:val="24"/>
          <w:szCs w:val="24"/>
          <w:lang w:eastAsia="ar-SA"/>
        </w:rPr>
        <w:t xml:space="preserve"> raviteekonna</w:t>
      </w:r>
      <w:r w:rsidR="00111A38">
        <w:rPr>
          <w:rFonts w:ascii="Times New Roman" w:eastAsia="Times New Roman" w:hAnsi="Times New Roman" w:cs="Times New Roman"/>
          <w:color w:val="000000" w:themeColor="text1"/>
          <w:sz w:val="24"/>
          <w:szCs w:val="24"/>
          <w:lang w:eastAsia="ar-SA"/>
        </w:rPr>
        <w:t xml:space="preserve"> arstidel </w:t>
      </w:r>
      <w:r w:rsidR="00F77F01">
        <w:rPr>
          <w:rFonts w:ascii="Times New Roman" w:eastAsia="Times New Roman" w:hAnsi="Times New Roman" w:cs="Times New Roman"/>
          <w:color w:val="000000" w:themeColor="text1"/>
          <w:sz w:val="24"/>
          <w:szCs w:val="24"/>
          <w:lang w:eastAsia="ar-SA"/>
        </w:rPr>
        <w:t xml:space="preserve">töötaja kui patsiendi terviseseisust terviklik ülevaade. </w:t>
      </w:r>
      <w:r w:rsidR="005C7A61">
        <w:rPr>
          <w:rFonts w:ascii="Times New Roman" w:eastAsia="Times New Roman" w:hAnsi="Times New Roman" w:cs="Times New Roman"/>
          <w:color w:val="000000" w:themeColor="text1"/>
          <w:sz w:val="24"/>
          <w:szCs w:val="24"/>
          <w:lang w:eastAsia="ar-SA"/>
        </w:rPr>
        <w:t xml:space="preserve">Töötervishoiuteenuse osutajad saavad jätkata </w:t>
      </w:r>
      <w:r w:rsidR="005C501B">
        <w:rPr>
          <w:rFonts w:ascii="Times New Roman" w:eastAsia="Times New Roman" w:hAnsi="Times New Roman" w:cs="Times New Roman"/>
          <w:color w:val="000000" w:themeColor="text1"/>
          <w:sz w:val="24"/>
          <w:szCs w:val="24"/>
          <w:lang w:eastAsia="ar-SA"/>
        </w:rPr>
        <w:t xml:space="preserve">oma asutuse </w:t>
      </w:r>
      <w:r w:rsidR="00714D30">
        <w:rPr>
          <w:rFonts w:ascii="Times New Roman" w:eastAsia="Times New Roman" w:hAnsi="Times New Roman" w:cs="Times New Roman"/>
          <w:color w:val="000000" w:themeColor="text1"/>
          <w:sz w:val="24"/>
          <w:szCs w:val="24"/>
          <w:lang w:eastAsia="ar-SA"/>
        </w:rPr>
        <w:t>olemasolevate</w:t>
      </w:r>
      <w:r w:rsidR="005C7A61">
        <w:rPr>
          <w:rFonts w:ascii="Times New Roman" w:eastAsia="Times New Roman" w:hAnsi="Times New Roman" w:cs="Times New Roman"/>
          <w:color w:val="000000" w:themeColor="text1"/>
          <w:sz w:val="24"/>
          <w:szCs w:val="24"/>
          <w:lang w:eastAsia="ar-SA"/>
        </w:rPr>
        <w:t xml:space="preserve"> iseteeninduse süsteemide kasutamist</w:t>
      </w:r>
      <w:r w:rsidR="005C501B">
        <w:rPr>
          <w:rFonts w:ascii="Times New Roman" w:eastAsia="Times New Roman" w:hAnsi="Times New Roman" w:cs="Times New Roman"/>
          <w:color w:val="000000" w:themeColor="text1"/>
          <w:sz w:val="24"/>
          <w:szCs w:val="24"/>
          <w:lang w:eastAsia="ar-SA"/>
        </w:rPr>
        <w:t xml:space="preserve">, selleks tagatakse teenuseosutajatele nende infosüsteemide </w:t>
      </w:r>
      <w:proofErr w:type="spellStart"/>
      <w:r w:rsidR="005C501B">
        <w:rPr>
          <w:rFonts w:ascii="Times New Roman" w:eastAsia="Times New Roman" w:hAnsi="Times New Roman" w:cs="Times New Roman"/>
          <w:color w:val="000000" w:themeColor="text1"/>
          <w:sz w:val="24"/>
          <w:szCs w:val="24"/>
          <w:lang w:eastAsia="ar-SA"/>
        </w:rPr>
        <w:t>liidestamise</w:t>
      </w:r>
      <w:proofErr w:type="spellEnd"/>
      <w:r w:rsidR="005C501B">
        <w:rPr>
          <w:rFonts w:ascii="Times New Roman" w:eastAsia="Times New Roman" w:hAnsi="Times New Roman" w:cs="Times New Roman"/>
          <w:color w:val="000000" w:themeColor="text1"/>
          <w:sz w:val="24"/>
          <w:szCs w:val="24"/>
          <w:lang w:eastAsia="ar-SA"/>
        </w:rPr>
        <w:t xml:space="preserve"> võimalusel </w:t>
      </w:r>
      <w:proofErr w:type="spellStart"/>
      <w:r w:rsidR="005C501B">
        <w:rPr>
          <w:rFonts w:ascii="Times New Roman" w:eastAsia="Times New Roman" w:hAnsi="Times New Roman" w:cs="Times New Roman"/>
          <w:color w:val="000000" w:themeColor="text1"/>
          <w:sz w:val="24"/>
          <w:szCs w:val="24"/>
          <w:lang w:eastAsia="ar-SA"/>
        </w:rPr>
        <w:t>TIS-iga</w:t>
      </w:r>
      <w:proofErr w:type="spellEnd"/>
      <w:r w:rsidR="005C7A61">
        <w:rPr>
          <w:rFonts w:ascii="Times New Roman" w:eastAsia="Times New Roman" w:hAnsi="Times New Roman" w:cs="Times New Roman"/>
          <w:color w:val="000000" w:themeColor="text1"/>
          <w:sz w:val="24"/>
          <w:szCs w:val="24"/>
          <w:lang w:eastAsia="ar-SA"/>
        </w:rPr>
        <w:t xml:space="preserve">. </w:t>
      </w:r>
    </w:p>
    <w:p w14:paraId="4D6CC3A2" w14:textId="29705355" w:rsidR="006D1AC1" w:rsidRPr="00CD1A63" w:rsidRDefault="006D1AC1" w:rsidP="00CD1A63">
      <w:pPr>
        <w:spacing w:after="0" w:line="240" w:lineRule="auto"/>
        <w:jc w:val="both"/>
        <w:rPr>
          <w:rFonts w:ascii="Times New Roman" w:hAnsi="Times New Roman" w:cs="Times New Roman"/>
          <w:color w:val="000000" w:themeColor="text1"/>
          <w:sz w:val="24"/>
          <w:szCs w:val="24"/>
        </w:rPr>
      </w:pPr>
    </w:p>
    <w:p w14:paraId="74D6545E" w14:textId="785FF6FB" w:rsidR="00004F51" w:rsidRPr="00CD1A63" w:rsidRDefault="002E5DE6" w:rsidP="00CD1A63">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CD1A63">
        <w:rPr>
          <w:rFonts w:ascii="Times New Roman" w:eastAsia="Times New Roman" w:hAnsi="Times New Roman" w:cs="Times New Roman"/>
          <w:b/>
          <w:color w:val="000000" w:themeColor="text1"/>
          <w:sz w:val="24"/>
          <w:szCs w:val="24"/>
          <w:lang w:eastAsia="ar-SA"/>
        </w:rPr>
        <w:t xml:space="preserve">1.2. </w:t>
      </w:r>
      <w:r w:rsidR="006D1AC1" w:rsidRPr="00CD1A63">
        <w:rPr>
          <w:rFonts w:ascii="Times New Roman" w:eastAsia="Times New Roman" w:hAnsi="Times New Roman" w:cs="Times New Roman"/>
          <w:b/>
          <w:color w:val="000000" w:themeColor="text1"/>
          <w:sz w:val="24"/>
          <w:szCs w:val="24"/>
          <w:lang w:eastAsia="ar-SA"/>
        </w:rPr>
        <w:t>Eelnõu ettevalmistajad</w:t>
      </w:r>
    </w:p>
    <w:p w14:paraId="1E199984" w14:textId="77777777" w:rsidR="00004F51" w:rsidRPr="00CD1A63" w:rsidRDefault="00004F51"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685B5DD6" w14:textId="28ADD820" w:rsidR="003E1E89" w:rsidRPr="00CD1A63" w:rsidRDefault="003E1E89" w:rsidP="00CD1A63">
      <w:pPr>
        <w:spacing w:line="240" w:lineRule="auto"/>
        <w:jc w:val="both"/>
        <w:rPr>
          <w:rFonts w:ascii="Times New Roman" w:hAnsi="Times New Roman" w:cs="Times New Roman"/>
          <w:bCs/>
          <w:sz w:val="24"/>
          <w:szCs w:val="24"/>
        </w:rPr>
      </w:pPr>
      <w:r w:rsidRPr="00CD1A63">
        <w:rPr>
          <w:rFonts w:ascii="Times New Roman" w:hAnsi="Times New Roman" w:cs="Times New Roman"/>
          <w:bCs/>
          <w:sz w:val="24"/>
          <w:szCs w:val="24"/>
        </w:rPr>
        <w:t>Eelnõu ja seletuskirja on koostanud Majandus- ja Kommunikatsiooniministeeriumi töösuhete ja töökeskkonna osakonna nõunik Dana Kadanik (</w:t>
      </w:r>
      <w:r w:rsidRPr="00CD1A63">
        <w:rPr>
          <w:rFonts w:ascii="Times New Roman" w:hAnsi="Times New Roman" w:cs="Times New Roman"/>
          <w:sz w:val="24"/>
          <w:szCs w:val="24"/>
        </w:rPr>
        <w:t>dana.kadanik@mkm.ee</w:t>
      </w:r>
      <w:r w:rsidRPr="00CD1A63">
        <w:rPr>
          <w:rFonts w:ascii="Times New Roman" w:hAnsi="Times New Roman" w:cs="Times New Roman"/>
          <w:bCs/>
          <w:sz w:val="24"/>
          <w:szCs w:val="24"/>
        </w:rPr>
        <w:t>) ning sama osakonna töökeskkonna juht Eva Põldis (</w:t>
      </w:r>
      <w:r w:rsidR="00FB7BE0" w:rsidRPr="00FB7BE0">
        <w:rPr>
          <w:rFonts w:ascii="Times New Roman" w:hAnsi="Times New Roman" w:cs="Times New Roman"/>
          <w:sz w:val="24"/>
          <w:szCs w:val="24"/>
        </w:rPr>
        <w:t>eva.poldis@mkm.ee</w:t>
      </w:r>
      <w:r w:rsidRPr="00CD1A63">
        <w:rPr>
          <w:rFonts w:ascii="Times New Roman" w:hAnsi="Times New Roman" w:cs="Times New Roman"/>
          <w:bCs/>
          <w:sz w:val="24"/>
          <w:szCs w:val="24"/>
        </w:rPr>
        <w:t>)</w:t>
      </w:r>
      <w:r w:rsidR="005117E5">
        <w:rPr>
          <w:rFonts w:ascii="Times New Roman" w:hAnsi="Times New Roman" w:cs="Times New Roman"/>
          <w:bCs/>
          <w:sz w:val="24"/>
          <w:szCs w:val="24"/>
        </w:rPr>
        <w:t>.</w:t>
      </w:r>
      <w:r w:rsidR="00FB7BE0">
        <w:rPr>
          <w:rFonts w:ascii="Times New Roman" w:hAnsi="Times New Roman" w:cs="Times New Roman"/>
          <w:bCs/>
          <w:sz w:val="24"/>
          <w:szCs w:val="24"/>
        </w:rPr>
        <w:t xml:space="preserve"> </w:t>
      </w:r>
      <w:r w:rsidR="00FB7BE0" w:rsidRPr="00FB7BE0">
        <w:rPr>
          <w:rFonts w:ascii="Times New Roman" w:hAnsi="Times New Roman" w:cs="Times New Roman"/>
          <w:bCs/>
          <w:sz w:val="24"/>
          <w:szCs w:val="24"/>
        </w:rPr>
        <w:t>Sotsiaalministeeriumi tervishoiuteenuste osakonna nõunik Leena Kalle (leena.kalle@sm.ee) ja õigusosakonna õigusloome- ja isikuandmete kaitse nõunik Lily Mals (lily.mals@sm.ee). </w:t>
      </w:r>
    </w:p>
    <w:p w14:paraId="6F1A23A0" w14:textId="69AEA56D" w:rsidR="00416186" w:rsidRPr="00CD1A63" w:rsidRDefault="002E5DE6" w:rsidP="00CD1A63">
      <w:pPr>
        <w:spacing w:line="240" w:lineRule="auto"/>
        <w:jc w:val="both"/>
        <w:rPr>
          <w:rFonts w:ascii="Times New Roman" w:hAnsi="Times New Roman" w:cs="Times New Roman"/>
          <w:bCs/>
          <w:sz w:val="24"/>
          <w:szCs w:val="24"/>
        </w:rPr>
      </w:pPr>
      <w:r w:rsidRPr="00CD1A63">
        <w:rPr>
          <w:rFonts w:ascii="Times New Roman" w:hAnsi="Times New Roman" w:cs="Times New Roman"/>
          <w:bCs/>
          <w:sz w:val="24"/>
          <w:szCs w:val="24"/>
        </w:rPr>
        <w:t xml:space="preserve">Eelnõu mõjusid on hinnanud </w:t>
      </w:r>
      <w:r w:rsidR="000808B6">
        <w:rPr>
          <w:rFonts w:ascii="Times New Roman" w:hAnsi="Times New Roman" w:cs="Times New Roman"/>
          <w:bCs/>
          <w:sz w:val="24"/>
          <w:szCs w:val="24"/>
        </w:rPr>
        <w:t xml:space="preserve">Majandus- ja Kommunikatsiooniministeeriumi </w:t>
      </w:r>
      <w:r w:rsidR="00103E4B" w:rsidRPr="00CD1A63">
        <w:rPr>
          <w:rFonts w:ascii="Times New Roman" w:hAnsi="Times New Roman" w:cs="Times New Roman"/>
          <w:bCs/>
          <w:sz w:val="24"/>
          <w:szCs w:val="24"/>
        </w:rPr>
        <w:t xml:space="preserve">töövaldkonna andmete nõunikud </w:t>
      </w:r>
      <w:r w:rsidRPr="00CD1A63">
        <w:rPr>
          <w:rFonts w:ascii="Times New Roman" w:hAnsi="Times New Roman" w:cs="Times New Roman"/>
          <w:bCs/>
          <w:sz w:val="24"/>
          <w:szCs w:val="24"/>
        </w:rPr>
        <w:t>Ingel Kadarik (</w:t>
      </w:r>
      <w:r w:rsidR="00103E4B" w:rsidRPr="00CD1A63">
        <w:rPr>
          <w:rFonts w:ascii="Times New Roman" w:hAnsi="Times New Roman" w:cs="Times New Roman"/>
          <w:sz w:val="24"/>
          <w:szCs w:val="24"/>
        </w:rPr>
        <w:t>ingel.kadarik@mkm.ee</w:t>
      </w:r>
      <w:r w:rsidRPr="00CD1A63">
        <w:rPr>
          <w:rFonts w:ascii="Times New Roman" w:hAnsi="Times New Roman" w:cs="Times New Roman"/>
          <w:bCs/>
          <w:sz w:val="24"/>
          <w:szCs w:val="24"/>
        </w:rPr>
        <w:t>)</w:t>
      </w:r>
      <w:r w:rsidR="00103E4B" w:rsidRPr="00CD1A63">
        <w:rPr>
          <w:rFonts w:ascii="Times New Roman" w:hAnsi="Times New Roman" w:cs="Times New Roman"/>
          <w:bCs/>
          <w:sz w:val="24"/>
          <w:szCs w:val="24"/>
        </w:rPr>
        <w:t xml:space="preserve"> ja Age Viira (age.viira@mkm.ee)</w:t>
      </w:r>
      <w:r w:rsidRPr="00CD1A63">
        <w:rPr>
          <w:rFonts w:ascii="Times New Roman" w:hAnsi="Times New Roman" w:cs="Times New Roman"/>
          <w:bCs/>
          <w:sz w:val="24"/>
          <w:szCs w:val="24"/>
        </w:rPr>
        <w:t>. Eelnõu juriidilise ekspertiisi on teinud</w:t>
      </w:r>
      <w:r w:rsidR="00981586">
        <w:rPr>
          <w:rFonts w:ascii="Times New Roman" w:hAnsi="Times New Roman" w:cs="Times New Roman"/>
          <w:bCs/>
          <w:sz w:val="24"/>
          <w:szCs w:val="24"/>
        </w:rPr>
        <w:t xml:space="preserve"> Majandus- ja Kommunikatsiooniministeeriumi</w:t>
      </w:r>
      <w:r w:rsidRPr="00CD1A63">
        <w:rPr>
          <w:rFonts w:ascii="Times New Roman" w:hAnsi="Times New Roman" w:cs="Times New Roman"/>
          <w:bCs/>
          <w:sz w:val="24"/>
          <w:szCs w:val="24"/>
        </w:rPr>
        <w:t xml:space="preserve"> õigusosakonna õigusnõunik </w:t>
      </w:r>
      <w:r w:rsidR="00981586">
        <w:rPr>
          <w:rFonts w:ascii="Times New Roman" w:hAnsi="Times New Roman" w:cs="Times New Roman"/>
          <w:bCs/>
          <w:sz w:val="24"/>
          <w:szCs w:val="24"/>
        </w:rPr>
        <w:t>Ragnar Kass (ragnar.kass@mkm.ee)</w:t>
      </w:r>
      <w:r w:rsidR="003F0B24" w:rsidRPr="00CD1A63">
        <w:rPr>
          <w:rFonts w:ascii="Times New Roman" w:hAnsi="Times New Roman" w:cs="Times New Roman"/>
          <w:bCs/>
          <w:sz w:val="24"/>
          <w:szCs w:val="24"/>
        </w:rPr>
        <w:t>.</w:t>
      </w:r>
      <w:r w:rsidRPr="00CD1A63">
        <w:rPr>
          <w:rFonts w:ascii="Times New Roman" w:hAnsi="Times New Roman" w:cs="Times New Roman"/>
          <w:bCs/>
          <w:sz w:val="24"/>
          <w:szCs w:val="24"/>
        </w:rPr>
        <w:t xml:space="preserve"> </w:t>
      </w:r>
    </w:p>
    <w:p w14:paraId="3E5CC021" w14:textId="23D9E0E8" w:rsidR="002E5DE6" w:rsidRPr="00CD1A63" w:rsidRDefault="002E5DE6" w:rsidP="00CD1A63">
      <w:pPr>
        <w:spacing w:line="240" w:lineRule="auto"/>
        <w:jc w:val="both"/>
        <w:rPr>
          <w:rFonts w:ascii="Times New Roman" w:hAnsi="Times New Roman" w:cs="Times New Roman"/>
          <w:bCs/>
          <w:sz w:val="24"/>
          <w:szCs w:val="24"/>
        </w:rPr>
      </w:pPr>
      <w:r w:rsidRPr="00CD1A63">
        <w:rPr>
          <w:rFonts w:ascii="Times New Roman" w:hAnsi="Times New Roman" w:cs="Times New Roman"/>
          <w:bCs/>
          <w:sz w:val="24"/>
          <w:szCs w:val="24"/>
        </w:rPr>
        <w:t>Eelnõu ja seletuskirja on keeletoimetanud Justiits</w:t>
      </w:r>
      <w:r w:rsidR="003317CB" w:rsidRPr="00CD1A63">
        <w:rPr>
          <w:rFonts w:ascii="Times New Roman" w:hAnsi="Times New Roman" w:cs="Times New Roman"/>
          <w:bCs/>
          <w:sz w:val="24"/>
          <w:szCs w:val="24"/>
        </w:rPr>
        <w:t xml:space="preserve">- ja </w:t>
      </w:r>
      <w:r w:rsidR="003F0B24" w:rsidRPr="00CD1A63">
        <w:rPr>
          <w:rFonts w:ascii="Times New Roman" w:hAnsi="Times New Roman" w:cs="Times New Roman"/>
          <w:bCs/>
          <w:sz w:val="24"/>
          <w:szCs w:val="24"/>
        </w:rPr>
        <w:t>D</w:t>
      </w:r>
      <w:r w:rsidR="003317CB" w:rsidRPr="00CD1A63">
        <w:rPr>
          <w:rFonts w:ascii="Times New Roman" w:hAnsi="Times New Roman" w:cs="Times New Roman"/>
          <w:bCs/>
          <w:sz w:val="24"/>
          <w:szCs w:val="24"/>
        </w:rPr>
        <w:t>igi</w:t>
      </w:r>
      <w:r w:rsidRPr="00CD1A63">
        <w:rPr>
          <w:rFonts w:ascii="Times New Roman" w:hAnsi="Times New Roman" w:cs="Times New Roman"/>
          <w:bCs/>
          <w:sz w:val="24"/>
          <w:szCs w:val="24"/>
        </w:rPr>
        <w:t xml:space="preserve">ministeeriumi õigusloome korralduse talituse toimetaja </w:t>
      </w:r>
      <w:r w:rsidR="00367163">
        <w:rPr>
          <w:rFonts w:ascii="Times New Roman" w:hAnsi="Times New Roman" w:cs="Times New Roman"/>
          <w:bCs/>
          <w:sz w:val="24"/>
          <w:szCs w:val="24"/>
        </w:rPr>
        <w:t>Inge Mehide (inge.mehide</w:t>
      </w:r>
      <w:r w:rsidR="002F562F">
        <w:rPr>
          <w:rFonts w:ascii="Times New Roman" w:hAnsi="Times New Roman" w:cs="Times New Roman"/>
          <w:bCs/>
          <w:sz w:val="24"/>
          <w:szCs w:val="24"/>
        </w:rPr>
        <w:t>@justdigi.ee).</w:t>
      </w:r>
    </w:p>
    <w:p w14:paraId="25F836D8" w14:textId="77777777" w:rsidR="002E5DE6" w:rsidRPr="00CD1A63" w:rsidRDefault="002E5DE6"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A8" w14:textId="2053A5F3" w:rsidR="006D1AC1" w:rsidRPr="00CD1A63" w:rsidRDefault="002E5DE6" w:rsidP="00CD1A63">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CD1A63">
        <w:rPr>
          <w:rFonts w:ascii="Times New Roman" w:eastAsia="Times New Roman" w:hAnsi="Times New Roman" w:cs="Times New Roman"/>
          <w:b/>
          <w:color w:val="000000" w:themeColor="text1"/>
          <w:sz w:val="24"/>
          <w:szCs w:val="24"/>
          <w:lang w:eastAsia="ar-SA"/>
        </w:rPr>
        <w:t xml:space="preserve">1.3. </w:t>
      </w:r>
      <w:commentRangeStart w:id="1"/>
      <w:r w:rsidR="006D1AC1" w:rsidRPr="00CD1A63">
        <w:rPr>
          <w:rFonts w:ascii="Times New Roman" w:eastAsia="Times New Roman" w:hAnsi="Times New Roman" w:cs="Times New Roman"/>
          <w:b/>
          <w:color w:val="000000" w:themeColor="text1"/>
          <w:sz w:val="24"/>
          <w:szCs w:val="24"/>
          <w:lang w:eastAsia="ar-SA"/>
        </w:rPr>
        <w:t>Märkused</w:t>
      </w:r>
      <w:commentRangeEnd w:id="1"/>
      <w:r w:rsidR="005B30DD">
        <w:rPr>
          <w:rStyle w:val="Kommentaariviide"/>
          <w:rFonts w:ascii="Times New Roman" w:eastAsia="Times New Roman" w:hAnsi="Times New Roman"/>
          <w:lang w:eastAsia="ar-SA"/>
        </w:rPr>
        <w:commentReference w:id="1"/>
      </w:r>
    </w:p>
    <w:p w14:paraId="4D6CC3AA" w14:textId="624D6863" w:rsidR="006D1AC1" w:rsidRPr="00CD1A63" w:rsidRDefault="006D1AC1"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1C13DBC9" w14:textId="1586DAD4" w:rsidR="001B0B56" w:rsidRPr="00CD1A63" w:rsidRDefault="00802F89" w:rsidP="00CD1A63">
      <w:pPr>
        <w:suppressAutoHyphens/>
        <w:spacing w:after="0" w:line="240" w:lineRule="auto"/>
        <w:jc w:val="both"/>
        <w:rPr>
          <w:rFonts w:ascii="Times New Roman" w:hAnsi="Times New Roman" w:cs="Times New Roman"/>
          <w:color w:val="000000" w:themeColor="text1"/>
          <w:sz w:val="24"/>
          <w:szCs w:val="24"/>
          <w:shd w:val="clear" w:color="auto" w:fill="FFFFFF"/>
        </w:rPr>
      </w:pPr>
      <w:r w:rsidRPr="00CD1A63">
        <w:rPr>
          <w:rFonts w:ascii="Times New Roman" w:hAnsi="Times New Roman" w:cs="Times New Roman"/>
          <w:color w:val="000000" w:themeColor="text1"/>
          <w:sz w:val="24"/>
          <w:szCs w:val="24"/>
        </w:rPr>
        <w:t xml:space="preserve">Eelnõuga muudetakse </w:t>
      </w:r>
      <w:r w:rsidR="00487951" w:rsidRPr="00CD1A63">
        <w:rPr>
          <w:rFonts w:ascii="Times New Roman" w:hAnsi="Times New Roman" w:cs="Times New Roman"/>
          <w:color w:val="000000" w:themeColor="text1"/>
          <w:sz w:val="24"/>
          <w:szCs w:val="24"/>
        </w:rPr>
        <w:t xml:space="preserve">töötervishoiu ja tööohutuse </w:t>
      </w:r>
      <w:r w:rsidRPr="00CD1A63">
        <w:rPr>
          <w:rFonts w:ascii="Times New Roman" w:hAnsi="Times New Roman" w:cs="Times New Roman"/>
          <w:color w:val="000000" w:themeColor="text1"/>
          <w:sz w:val="24"/>
          <w:szCs w:val="24"/>
        </w:rPr>
        <w:t>seadust (</w:t>
      </w:r>
      <w:r w:rsidR="006435D5" w:rsidRPr="00CD1A63">
        <w:rPr>
          <w:rFonts w:ascii="Times New Roman" w:hAnsi="Times New Roman" w:cs="Times New Roman"/>
          <w:color w:val="000000" w:themeColor="text1"/>
          <w:sz w:val="24"/>
          <w:szCs w:val="24"/>
          <w:shd w:val="clear" w:color="auto" w:fill="FFFFFF"/>
        </w:rPr>
        <w:t>RT I, 0</w:t>
      </w:r>
      <w:r w:rsidR="0098761C">
        <w:rPr>
          <w:rFonts w:ascii="Times New Roman" w:hAnsi="Times New Roman" w:cs="Times New Roman"/>
          <w:color w:val="000000" w:themeColor="text1"/>
          <w:sz w:val="24"/>
          <w:szCs w:val="24"/>
          <w:shd w:val="clear" w:color="auto" w:fill="FFFFFF"/>
        </w:rPr>
        <w:t>3</w:t>
      </w:r>
      <w:r w:rsidR="006435D5" w:rsidRPr="00CD1A63">
        <w:rPr>
          <w:rFonts w:ascii="Times New Roman" w:hAnsi="Times New Roman" w:cs="Times New Roman"/>
          <w:color w:val="000000" w:themeColor="text1"/>
          <w:sz w:val="24"/>
          <w:szCs w:val="24"/>
          <w:shd w:val="clear" w:color="auto" w:fill="FFFFFF"/>
        </w:rPr>
        <w:t>.1</w:t>
      </w:r>
      <w:r w:rsidR="0098761C">
        <w:rPr>
          <w:rFonts w:ascii="Times New Roman" w:hAnsi="Times New Roman" w:cs="Times New Roman"/>
          <w:color w:val="000000" w:themeColor="text1"/>
          <w:sz w:val="24"/>
          <w:szCs w:val="24"/>
          <w:shd w:val="clear" w:color="auto" w:fill="FFFFFF"/>
        </w:rPr>
        <w:t>2</w:t>
      </w:r>
      <w:r w:rsidR="006435D5" w:rsidRPr="00CD1A63">
        <w:rPr>
          <w:rFonts w:ascii="Times New Roman" w:hAnsi="Times New Roman" w:cs="Times New Roman"/>
          <w:color w:val="000000" w:themeColor="text1"/>
          <w:sz w:val="24"/>
          <w:szCs w:val="24"/>
          <w:shd w:val="clear" w:color="auto" w:fill="FFFFFF"/>
        </w:rPr>
        <w:t>.2025, 1</w:t>
      </w:r>
      <w:r w:rsidR="0098761C">
        <w:rPr>
          <w:rFonts w:ascii="Times New Roman" w:hAnsi="Times New Roman" w:cs="Times New Roman"/>
          <w:color w:val="000000" w:themeColor="text1"/>
          <w:sz w:val="24"/>
          <w:szCs w:val="24"/>
          <w:shd w:val="clear" w:color="auto" w:fill="FFFFFF"/>
        </w:rPr>
        <w:t>2</w:t>
      </w:r>
      <w:r w:rsidRPr="00CD1A63">
        <w:rPr>
          <w:rFonts w:ascii="Times New Roman" w:hAnsi="Times New Roman" w:cs="Times New Roman"/>
          <w:color w:val="000000" w:themeColor="text1"/>
          <w:sz w:val="24"/>
          <w:szCs w:val="24"/>
          <w:shd w:val="clear" w:color="auto" w:fill="FFFFFF"/>
        </w:rPr>
        <w:t xml:space="preserve">). </w:t>
      </w:r>
    </w:p>
    <w:p w14:paraId="6D488081" w14:textId="77777777" w:rsidR="001B0B56" w:rsidRPr="00CD1A63" w:rsidRDefault="001B0B56" w:rsidP="00CD1A63">
      <w:pPr>
        <w:suppressAutoHyphens/>
        <w:spacing w:after="0" w:line="240" w:lineRule="auto"/>
        <w:jc w:val="both"/>
        <w:rPr>
          <w:rFonts w:ascii="Times New Roman" w:hAnsi="Times New Roman" w:cs="Times New Roman"/>
          <w:color w:val="000000" w:themeColor="text1"/>
          <w:sz w:val="24"/>
          <w:szCs w:val="24"/>
          <w:shd w:val="clear" w:color="auto" w:fill="FFFFFF"/>
        </w:rPr>
      </w:pPr>
    </w:p>
    <w:p w14:paraId="6F92EE62" w14:textId="40AD2242" w:rsidR="00802F89" w:rsidRPr="00CD1A63" w:rsidRDefault="00802F89" w:rsidP="00CD1A63">
      <w:pPr>
        <w:suppressAutoHyphens/>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shd w:val="clear" w:color="auto" w:fill="FFFFFF"/>
        </w:rPr>
        <w:t>E</w:t>
      </w:r>
      <w:r w:rsidRPr="00CD1A63">
        <w:rPr>
          <w:rFonts w:ascii="Times New Roman" w:hAnsi="Times New Roman" w:cs="Times New Roman"/>
          <w:color w:val="000000" w:themeColor="text1"/>
          <w:sz w:val="24"/>
          <w:szCs w:val="24"/>
        </w:rPr>
        <w:t xml:space="preserve">elnõu seadusena vastuvõtmiseks on vajalik Riigikogu </w:t>
      </w:r>
      <w:r w:rsidR="00966F47" w:rsidRPr="00CD1A63">
        <w:rPr>
          <w:rFonts w:ascii="Times New Roman" w:hAnsi="Times New Roman" w:cs="Times New Roman"/>
          <w:color w:val="000000" w:themeColor="text1"/>
          <w:sz w:val="24"/>
          <w:szCs w:val="24"/>
        </w:rPr>
        <w:t>poolt</w:t>
      </w:r>
      <w:r w:rsidRPr="00CD1A63">
        <w:rPr>
          <w:rFonts w:ascii="Times New Roman" w:hAnsi="Times New Roman" w:cs="Times New Roman"/>
          <w:color w:val="000000" w:themeColor="text1"/>
          <w:sz w:val="24"/>
          <w:szCs w:val="24"/>
        </w:rPr>
        <w:t>häälte</w:t>
      </w:r>
      <w:r w:rsidR="000A1748">
        <w:rPr>
          <w:rFonts w:ascii="Times New Roman" w:hAnsi="Times New Roman" w:cs="Times New Roman"/>
          <w:color w:val="000000" w:themeColor="text1"/>
          <w:sz w:val="24"/>
          <w:szCs w:val="24"/>
        </w:rPr>
        <w:t xml:space="preserve"> </w:t>
      </w:r>
      <w:r w:rsidRPr="00CD1A63">
        <w:rPr>
          <w:rFonts w:ascii="Times New Roman" w:hAnsi="Times New Roman" w:cs="Times New Roman"/>
          <w:color w:val="000000" w:themeColor="text1"/>
          <w:sz w:val="24"/>
          <w:szCs w:val="24"/>
        </w:rPr>
        <w:t>enamus.</w:t>
      </w:r>
      <w:r w:rsidR="001E3963" w:rsidRPr="00CD1A63">
        <w:rPr>
          <w:rFonts w:ascii="Times New Roman" w:hAnsi="Times New Roman" w:cs="Times New Roman"/>
          <w:color w:val="000000" w:themeColor="text1"/>
          <w:sz w:val="24"/>
          <w:szCs w:val="24"/>
        </w:rPr>
        <w:t xml:space="preserve"> </w:t>
      </w:r>
    </w:p>
    <w:p w14:paraId="3447789B" w14:textId="77777777" w:rsidR="00802F89" w:rsidRPr="00CD1A63" w:rsidRDefault="00802F89"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EAA8836" w14:textId="45305BB9" w:rsidR="0010269F" w:rsidRPr="00CD1A63" w:rsidRDefault="0010269F" w:rsidP="00CD1A63">
      <w:pPr>
        <w:suppressAutoHyphens/>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Eelnõu ei ole seotud muu menetluses oleva eelnõuga. </w:t>
      </w:r>
    </w:p>
    <w:p w14:paraId="5588FEB6" w14:textId="77777777" w:rsidR="0025693E" w:rsidRPr="00CD1A63" w:rsidRDefault="0025693E" w:rsidP="00CD1A63">
      <w:pPr>
        <w:suppressAutoHyphens/>
        <w:spacing w:after="0" w:line="240" w:lineRule="auto"/>
        <w:jc w:val="both"/>
        <w:rPr>
          <w:rFonts w:ascii="Times New Roman" w:hAnsi="Times New Roman" w:cs="Times New Roman"/>
          <w:color w:val="000000" w:themeColor="text1"/>
          <w:sz w:val="24"/>
          <w:szCs w:val="24"/>
        </w:rPr>
      </w:pPr>
    </w:p>
    <w:p w14:paraId="759ACB74" w14:textId="58D029D9" w:rsidR="0025693E" w:rsidRPr="00CD1A63" w:rsidRDefault="0025693E" w:rsidP="00CD1A63">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Eelnõu on seotud isikuandmete töötlemisega isikuandmete kaitse </w:t>
      </w:r>
      <w:proofErr w:type="spellStart"/>
      <w:r w:rsidRPr="00CD1A63">
        <w:rPr>
          <w:rFonts w:ascii="Times New Roman" w:eastAsia="Times New Roman" w:hAnsi="Times New Roman" w:cs="Times New Roman"/>
          <w:color w:val="000000" w:themeColor="text1"/>
          <w:sz w:val="24"/>
          <w:szCs w:val="24"/>
          <w:lang w:eastAsia="ar-SA"/>
        </w:rPr>
        <w:t>üldmääruse</w:t>
      </w:r>
      <w:proofErr w:type="spellEnd"/>
      <w:r w:rsidR="00854E63" w:rsidRPr="00CD1A63">
        <w:rPr>
          <w:rStyle w:val="Allmrkuseviide"/>
          <w:rFonts w:ascii="Times New Roman" w:eastAsia="Times New Roman" w:hAnsi="Times New Roman" w:cs="Times New Roman"/>
          <w:color w:val="000000" w:themeColor="text1"/>
          <w:sz w:val="24"/>
          <w:szCs w:val="24"/>
          <w:lang w:eastAsia="ar-SA"/>
        </w:rPr>
        <w:footnoteReference w:id="4"/>
      </w:r>
      <w:r w:rsidRPr="00CD1A63">
        <w:rPr>
          <w:rFonts w:ascii="Times New Roman" w:eastAsia="Times New Roman" w:hAnsi="Times New Roman" w:cs="Times New Roman"/>
          <w:color w:val="000000" w:themeColor="text1"/>
          <w:sz w:val="24"/>
          <w:szCs w:val="24"/>
          <w:lang w:eastAsia="ar-SA"/>
        </w:rPr>
        <w:t xml:space="preserve"> (IKÜM) tähenduses ning selle kohta on koostatud täpsem mõjuanalüüs seletuskirja 6. punktis.</w:t>
      </w:r>
    </w:p>
    <w:p w14:paraId="4DBCD59A" w14:textId="3D0126E0" w:rsidR="00F62439" w:rsidRPr="00CD1A63" w:rsidRDefault="00F62439" w:rsidP="00CD1A63">
      <w:pPr>
        <w:spacing w:after="0" w:line="240" w:lineRule="auto"/>
        <w:ind w:left="360"/>
        <w:jc w:val="both"/>
        <w:rPr>
          <w:rFonts w:ascii="Times New Roman" w:eastAsia="Times New Roman" w:hAnsi="Times New Roman" w:cs="Times New Roman"/>
          <w:color w:val="000000" w:themeColor="text1"/>
          <w:sz w:val="24"/>
          <w:szCs w:val="24"/>
          <w:lang w:eastAsia="ar-SA"/>
        </w:rPr>
      </w:pPr>
    </w:p>
    <w:p w14:paraId="4D6CC3B1" w14:textId="3771497A" w:rsidR="006D1AC1" w:rsidRPr="00CD1A63" w:rsidRDefault="006D1AC1" w:rsidP="00CD1A63">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r w:rsidRPr="00CD1A63">
        <w:rPr>
          <w:rFonts w:ascii="Times New Roman" w:hAnsi="Times New Roman" w:cs="Times New Roman"/>
          <w:b/>
          <w:bCs/>
          <w:color w:val="000000" w:themeColor="text1"/>
          <w:sz w:val="24"/>
          <w:szCs w:val="24"/>
          <w:lang w:bidi="en-US"/>
        </w:rPr>
        <w:t>2. Seaduse eesmärk</w:t>
      </w:r>
      <w:r w:rsidR="002F6275" w:rsidRPr="00CD1A63">
        <w:rPr>
          <w:rFonts w:ascii="Times New Roman" w:hAnsi="Times New Roman" w:cs="Times New Roman"/>
          <w:b/>
          <w:bCs/>
          <w:color w:val="000000" w:themeColor="text1"/>
          <w:sz w:val="24"/>
          <w:szCs w:val="24"/>
          <w:lang w:bidi="en-US"/>
        </w:rPr>
        <w:t xml:space="preserve"> </w:t>
      </w:r>
    </w:p>
    <w:p w14:paraId="5821C435" w14:textId="77777777" w:rsidR="00C145CE" w:rsidRPr="00CD1A63" w:rsidRDefault="00C145CE"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5E6D160D" w14:textId="6C06FD28" w:rsidR="00A96C8A" w:rsidRPr="00CD1A63" w:rsidRDefault="00E0775B"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Pr>
          <w:rFonts w:ascii="Times New Roman" w:hAnsi="Times New Roman" w:cs="Times New Roman"/>
          <w:color w:val="000000" w:themeColor="text1"/>
          <w:sz w:val="24"/>
          <w:szCs w:val="24"/>
          <w:lang w:bidi="en-US"/>
        </w:rPr>
        <w:t>E</w:t>
      </w:r>
      <w:r w:rsidR="005606D4" w:rsidRPr="00CD1A63">
        <w:rPr>
          <w:rFonts w:ascii="Times New Roman" w:hAnsi="Times New Roman" w:cs="Times New Roman"/>
          <w:color w:val="000000" w:themeColor="text1"/>
          <w:sz w:val="24"/>
          <w:szCs w:val="24"/>
          <w:lang w:bidi="en-US"/>
        </w:rPr>
        <w:t xml:space="preserve">elnõuga tehtavate muudatuste eesmärk on parandada töötervishoiuteenuse korraldust ja kvaliteeti, </w:t>
      </w:r>
      <w:r w:rsidR="00F73C4A" w:rsidRPr="00CD1A63">
        <w:rPr>
          <w:rFonts w:ascii="Times New Roman" w:hAnsi="Times New Roman" w:cs="Times New Roman"/>
          <w:color w:val="000000" w:themeColor="text1"/>
          <w:sz w:val="24"/>
          <w:szCs w:val="24"/>
          <w:lang w:bidi="en-US"/>
        </w:rPr>
        <w:t xml:space="preserve">tagada arstidele </w:t>
      </w:r>
      <w:r w:rsidR="006B0FA1" w:rsidRPr="00CD1A63">
        <w:rPr>
          <w:rFonts w:ascii="Times New Roman" w:hAnsi="Times New Roman" w:cs="Times New Roman"/>
          <w:color w:val="000000" w:themeColor="text1"/>
          <w:sz w:val="24"/>
          <w:szCs w:val="24"/>
          <w:lang w:bidi="en-US"/>
        </w:rPr>
        <w:t>tervise</w:t>
      </w:r>
      <w:r w:rsidR="00F73C4A" w:rsidRPr="00CD1A63">
        <w:rPr>
          <w:rFonts w:ascii="Times New Roman" w:hAnsi="Times New Roman" w:cs="Times New Roman"/>
          <w:color w:val="000000" w:themeColor="text1"/>
          <w:sz w:val="24"/>
          <w:szCs w:val="24"/>
          <w:lang w:bidi="en-US"/>
        </w:rPr>
        <w:t>andmete kättesaadavus</w:t>
      </w:r>
      <w:r w:rsidR="005606D4" w:rsidRPr="00CD1A63">
        <w:rPr>
          <w:rFonts w:ascii="Times New Roman" w:hAnsi="Times New Roman" w:cs="Times New Roman"/>
          <w:color w:val="000000" w:themeColor="text1"/>
          <w:sz w:val="24"/>
          <w:szCs w:val="24"/>
          <w:lang w:bidi="en-US"/>
        </w:rPr>
        <w:t xml:space="preserve"> ning ennetada ja varakult avastada tööga seotud terviseprobleeme</w:t>
      </w:r>
      <w:r w:rsidR="001F0DD7" w:rsidRPr="00CD1A63">
        <w:rPr>
          <w:rFonts w:ascii="Times New Roman" w:hAnsi="Times New Roman" w:cs="Times New Roman"/>
          <w:color w:val="000000" w:themeColor="text1"/>
          <w:sz w:val="24"/>
          <w:szCs w:val="24"/>
          <w:lang w:bidi="en-US"/>
        </w:rPr>
        <w:t xml:space="preserve">, </w:t>
      </w:r>
      <w:r w:rsidR="00F01024" w:rsidRPr="00CD1A63">
        <w:rPr>
          <w:rFonts w:ascii="Times New Roman" w:hAnsi="Times New Roman" w:cs="Times New Roman"/>
          <w:color w:val="000000" w:themeColor="text1"/>
          <w:sz w:val="24"/>
          <w:szCs w:val="24"/>
          <w:lang w:bidi="en-US"/>
        </w:rPr>
        <w:t>lisaks</w:t>
      </w:r>
      <w:r w:rsidR="001F0DD7" w:rsidRPr="00CD1A63">
        <w:rPr>
          <w:rFonts w:ascii="Times New Roman" w:hAnsi="Times New Roman" w:cs="Times New Roman"/>
          <w:color w:val="000000" w:themeColor="text1"/>
          <w:sz w:val="24"/>
          <w:szCs w:val="24"/>
          <w:lang w:bidi="en-US"/>
        </w:rPr>
        <w:t xml:space="preserve"> vähendada tööandja halduskoormust</w:t>
      </w:r>
      <w:r w:rsidR="00A8524F" w:rsidRPr="00CD1A63">
        <w:rPr>
          <w:rFonts w:ascii="Times New Roman" w:hAnsi="Times New Roman" w:cs="Times New Roman"/>
          <w:color w:val="000000" w:themeColor="text1"/>
          <w:sz w:val="24"/>
          <w:szCs w:val="24"/>
          <w:lang w:bidi="en-US"/>
        </w:rPr>
        <w:t>, mis tuleneb tervisekontrollide otsuste säilitamisest</w:t>
      </w:r>
      <w:r w:rsidR="005606D4" w:rsidRPr="00CD1A63">
        <w:rPr>
          <w:rFonts w:ascii="Times New Roman" w:hAnsi="Times New Roman" w:cs="Times New Roman"/>
          <w:color w:val="000000" w:themeColor="text1"/>
          <w:sz w:val="24"/>
          <w:szCs w:val="24"/>
          <w:lang w:bidi="en-US"/>
        </w:rPr>
        <w:t xml:space="preserve">. </w:t>
      </w:r>
      <w:r w:rsidR="00A96C8A" w:rsidRPr="00CD1A63">
        <w:rPr>
          <w:rFonts w:ascii="Times New Roman" w:hAnsi="Times New Roman" w:cs="Times New Roman"/>
          <w:color w:val="000000" w:themeColor="text1"/>
          <w:sz w:val="24"/>
          <w:szCs w:val="24"/>
          <w:lang w:bidi="en-US"/>
        </w:rPr>
        <w:t>Eelnõu eesmärgid on esitatud töötervishoiu ja tööohutuse seaduse muutmise seaduse eelnõu väljatöötamiskavatsuses (2020)</w:t>
      </w:r>
      <w:r w:rsidR="00A96C8A" w:rsidRPr="00CD1A63">
        <w:rPr>
          <w:rStyle w:val="Allmrkuseviide"/>
          <w:rFonts w:ascii="Times New Roman" w:hAnsi="Times New Roman" w:cs="Times New Roman"/>
          <w:color w:val="000000" w:themeColor="text1"/>
          <w:sz w:val="24"/>
          <w:szCs w:val="24"/>
          <w:lang w:bidi="en-US"/>
        </w:rPr>
        <w:footnoteReference w:id="5"/>
      </w:r>
      <w:r w:rsidR="00A96C8A" w:rsidRPr="00CD1A63">
        <w:rPr>
          <w:rFonts w:ascii="Times New Roman" w:hAnsi="Times New Roman" w:cs="Times New Roman"/>
          <w:color w:val="000000" w:themeColor="text1"/>
          <w:sz w:val="24"/>
          <w:szCs w:val="24"/>
          <w:lang w:bidi="en-US"/>
        </w:rPr>
        <w:t xml:space="preserve"> ja toetatud </w:t>
      </w:r>
      <w:r w:rsidR="008940BE" w:rsidRPr="00CD1A63">
        <w:rPr>
          <w:rFonts w:ascii="Times New Roman" w:hAnsi="Times New Roman" w:cs="Times New Roman"/>
          <w:color w:val="000000" w:themeColor="text1"/>
          <w:sz w:val="24"/>
          <w:szCs w:val="24"/>
          <w:lang w:bidi="en-US"/>
        </w:rPr>
        <w:t>tervise</w:t>
      </w:r>
      <w:r w:rsidR="00A47969" w:rsidRPr="00CD1A63">
        <w:rPr>
          <w:rFonts w:ascii="Times New Roman" w:hAnsi="Times New Roman" w:cs="Times New Roman"/>
          <w:color w:val="000000" w:themeColor="text1"/>
          <w:sz w:val="24"/>
          <w:szCs w:val="24"/>
          <w:lang w:bidi="en-US"/>
        </w:rPr>
        <w:t xml:space="preserve">valdkonna </w:t>
      </w:r>
      <w:r w:rsidR="00A96C8A" w:rsidRPr="00CD1A63">
        <w:rPr>
          <w:rFonts w:ascii="Times New Roman" w:hAnsi="Times New Roman" w:cs="Times New Roman"/>
          <w:color w:val="000000" w:themeColor="text1"/>
          <w:sz w:val="24"/>
          <w:szCs w:val="24"/>
          <w:lang w:bidi="en-US"/>
        </w:rPr>
        <w:t>arengukavade eesmärkidega</w:t>
      </w:r>
      <w:r w:rsidR="008E3DEE" w:rsidRPr="00CD1A63">
        <w:rPr>
          <w:rStyle w:val="Allmrkuseviide"/>
          <w:rFonts w:ascii="Times New Roman" w:hAnsi="Times New Roman" w:cs="Times New Roman"/>
          <w:color w:val="000000" w:themeColor="text1"/>
          <w:sz w:val="24"/>
          <w:szCs w:val="24"/>
          <w:lang w:bidi="en-US"/>
        </w:rPr>
        <w:footnoteReference w:id="6"/>
      </w:r>
      <w:r w:rsidR="00A47969" w:rsidRPr="00CD1A63">
        <w:rPr>
          <w:rFonts w:ascii="Times New Roman" w:hAnsi="Times New Roman" w:cs="Times New Roman"/>
          <w:color w:val="000000" w:themeColor="text1"/>
          <w:sz w:val="24"/>
          <w:szCs w:val="24"/>
          <w:lang w:bidi="en-US"/>
        </w:rPr>
        <w:t>.</w:t>
      </w:r>
    </w:p>
    <w:p w14:paraId="56EDC4F9" w14:textId="77777777" w:rsidR="00445181" w:rsidRPr="00CD1A63" w:rsidRDefault="00445181"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32FE5F6B" w14:textId="1FC2FEF1" w:rsidR="00460CBE" w:rsidRPr="00CD1A63" w:rsidRDefault="003B6A87" w:rsidP="00CD1A63">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r w:rsidRPr="00CD1A63">
        <w:rPr>
          <w:rFonts w:ascii="Times New Roman" w:hAnsi="Times New Roman" w:cs="Times New Roman"/>
          <w:b/>
          <w:bCs/>
          <w:color w:val="000000" w:themeColor="text1"/>
          <w:sz w:val="24"/>
          <w:szCs w:val="24"/>
          <w:lang w:bidi="en-US"/>
        </w:rPr>
        <w:t xml:space="preserve">Eesmärk 1: </w:t>
      </w:r>
      <w:r w:rsidR="002A5BF9" w:rsidRPr="00CD1A63">
        <w:rPr>
          <w:rFonts w:ascii="Times New Roman" w:hAnsi="Times New Roman" w:cs="Times New Roman"/>
          <w:b/>
          <w:bCs/>
          <w:color w:val="000000" w:themeColor="text1"/>
          <w:sz w:val="24"/>
          <w:szCs w:val="24"/>
          <w:lang w:bidi="en-US"/>
        </w:rPr>
        <w:t>t</w:t>
      </w:r>
      <w:r w:rsidR="000664BA" w:rsidRPr="00CD1A63">
        <w:rPr>
          <w:rFonts w:ascii="Times New Roman" w:hAnsi="Times New Roman" w:cs="Times New Roman"/>
          <w:b/>
          <w:bCs/>
          <w:color w:val="000000" w:themeColor="text1"/>
          <w:sz w:val="24"/>
          <w:szCs w:val="24"/>
          <w:lang w:bidi="en-US"/>
        </w:rPr>
        <w:t xml:space="preserve">ööandjate </w:t>
      </w:r>
      <w:r w:rsidR="0065760E" w:rsidRPr="00CD1A63">
        <w:rPr>
          <w:rFonts w:ascii="Times New Roman" w:hAnsi="Times New Roman" w:cs="Times New Roman"/>
          <w:b/>
          <w:bCs/>
          <w:color w:val="000000" w:themeColor="text1"/>
          <w:sz w:val="24"/>
          <w:szCs w:val="24"/>
          <w:lang w:bidi="en-US"/>
        </w:rPr>
        <w:t xml:space="preserve">ja </w:t>
      </w:r>
      <w:r w:rsidR="00676731" w:rsidRPr="00CD1A63">
        <w:rPr>
          <w:rFonts w:ascii="Times New Roman" w:hAnsi="Times New Roman" w:cs="Times New Roman"/>
          <w:b/>
          <w:bCs/>
          <w:color w:val="000000" w:themeColor="text1"/>
          <w:sz w:val="24"/>
          <w:szCs w:val="24"/>
          <w:lang w:bidi="en-US"/>
        </w:rPr>
        <w:t xml:space="preserve">tervishoiuteenuse osutajate </w:t>
      </w:r>
      <w:r w:rsidR="000664BA" w:rsidRPr="00CD1A63">
        <w:rPr>
          <w:rFonts w:ascii="Times New Roman" w:hAnsi="Times New Roman" w:cs="Times New Roman"/>
          <w:b/>
          <w:bCs/>
          <w:color w:val="000000" w:themeColor="text1"/>
          <w:sz w:val="24"/>
          <w:szCs w:val="24"/>
          <w:lang w:bidi="en-US"/>
        </w:rPr>
        <w:t>h</w:t>
      </w:r>
      <w:r w:rsidRPr="00CD1A63">
        <w:rPr>
          <w:rFonts w:ascii="Times New Roman" w:hAnsi="Times New Roman" w:cs="Times New Roman"/>
          <w:b/>
          <w:bCs/>
          <w:color w:val="000000" w:themeColor="text1"/>
          <w:sz w:val="24"/>
          <w:szCs w:val="24"/>
          <w:lang w:bidi="en-US"/>
        </w:rPr>
        <w:t>ald</w:t>
      </w:r>
      <w:r w:rsidR="000664BA" w:rsidRPr="00CD1A63">
        <w:rPr>
          <w:rFonts w:ascii="Times New Roman" w:hAnsi="Times New Roman" w:cs="Times New Roman"/>
          <w:b/>
          <w:bCs/>
          <w:color w:val="000000" w:themeColor="text1"/>
          <w:sz w:val="24"/>
          <w:szCs w:val="24"/>
          <w:lang w:bidi="en-US"/>
        </w:rPr>
        <w:t>uskoormuse vähendamine.</w:t>
      </w:r>
    </w:p>
    <w:p w14:paraId="7E0F0F3D" w14:textId="77777777" w:rsidR="00550BB7" w:rsidRPr="00CD1A63" w:rsidRDefault="00550BB7" w:rsidP="00CD1A63">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p>
    <w:p w14:paraId="6E7A7F4B" w14:textId="00D37306" w:rsidR="000664BA" w:rsidRPr="00CD1A63" w:rsidRDefault="0065760E"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Tervisekontrolli otsuste vormistamise, edastamise ja edasise töötlemisega kaasneb halduskoormus tervishoiuteenuse osutajale, tööandjale ja ka järelevalv</w:t>
      </w:r>
      <w:r w:rsidR="00290A8A" w:rsidRPr="00CD1A63">
        <w:rPr>
          <w:rFonts w:ascii="Times New Roman" w:hAnsi="Times New Roman" w:cs="Times New Roman"/>
          <w:color w:val="000000" w:themeColor="text1"/>
          <w:sz w:val="24"/>
          <w:szCs w:val="24"/>
          <w:lang w:bidi="en-US"/>
        </w:rPr>
        <w:t>easutusele</w:t>
      </w:r>
      <w:r w:rsidRPr="00CD1A63">
        <w:rPr>
          <w:rFonts w:ascii="Times New Roman" w:hAnsi="Times New Roman" w:cs="Times New Roman"/>
          <w:color w:val="000000" w:themeColor="text1"/>
          <w:sz w:val="24"/>
          <w:szCs w:val="24"/>
          <w:lang w:bidi="en-US"/>
        </w:rPr>
        <w:t xml:space="preserve">, mida on võimalik vähendada otsuste digitaliseerimise ja elektroonilise andmevahetuse kaudu. </w:t>
      </w:r>
      <w:r w:rsidR="00A36DC0" w:rsidRPr="00CD1A63">
        <w:rPr>
          <w:rFonts w:ascii="Times New Roman" w:hAnsi="Times New Roman" w:cs="Times New Roman"/>
          <w:color w:val="000000" w:themeColor="text1"/>
          <w:sz w:val="24"/>
          <w:szCs w:val="24"/>
          <w:lang w:bidi="en-US"/>
        </w:rPr>
        <w:t>Lisaks on võimalik kasutada</w:t>
      </w:r>
      <w:r w:rsidR="002408B6" w:rsidRPr="00CD1A63">
        <w:rPr>
          <w:rFonts w:ascii="Times New Roman" w:hAnsi="Times New Roman" w:cs="Times New Roman"/>
          <w:color w:val="000000" w:themeColor="text1"/>
          <w:sz w:val="24"/>
          <w:szCs w:val="24"/>
          <w:lang w:bidi="en-US"/>
        </w:rPr>
        <w:t xml:space="preserve"> inimese terviseandmeid, mi</w:t>
      </w:r>
      <w:r w:rsidR="00030A23">
        <w:rPr>
          <w:rFonts w:ascii="Times New Roman" w:hAnsi="Times New Roman" w:cs="Times New Roman"/>
          <w:color w:val="000000" w:themeColor="text1"/>
          <w:sz w:val="24"/>
          <w:szCs w:val="24"/>
          <w:lang w:bidi="en-US"/>
        </w:rPr>
        <w:t>s</w:t>
      </w:r>
      <w:r w:rsidR="002408B6" w:rsidRPr="00CD1A63">
        <w:rPr>
          <w:rFonts w:ascii="Times New Roman" w:hAnsi="Times New Roman" w:cs="Times New Roman"/>
          <w:color w:val="000000" w:themeColor="text1"/>
          <w:sz w:val="24"/>
          <w:szCs w:val="24"/>
          <w:lang w:bidi="en-US"/>
        </w:rPr>
        <w:t xml:space="preserve"> on juba korra </w:t>
      </w:r>
      <w:r w:rsidR="0061455B">
        <w:rPr>
          <w:rFonts w:ascii="Times New Roman" w:hAnsi="Times New Roman" w:cs="Times New Roman"/>
          <w:color w:val="000000" w:themeColor="text1"/>
          <w:sz w:val="24"/>
          <w:szCs w:val="24"/>
          <w:lang w:bidi="en-US"/>
        </w:rPr>
        <w:t>t</w:t>
      </w:r>
      <w:r w:rsidR="0061455B" w:rsidRPr="00CD1A63">
        <w:rPr>
          <w:rFonts w:ascii="Times New Roman" w:hAnsi="Times New Roman" w:cs="Times New Roman"/>
          <w:color w:val="000000" w:themeColor="text1"/>
          <w:sz w:val="24"/>
          <w:szCs w:val="24"/>
          <w:lang w:bidi="en-US"/>
        </w:rPr>
        <w:t xml:space="preserve">ervise infosüsteemi </w:t>
      </w:r>
      <w:r w:rsidR="002408B6" w:rsidRPr="00CD1A63">
        <w:rPr>
          <w:rFonts w:ascii="Times New Roman" w:hAnsi="Times New Roman" w:cs="Times New Roman"/>
          <w:color w:val="000000" w:themeColor="text1"/>
          <w:sz w:val="24"/>
          <w:szCs w:val="24"/>
          <w:lang w:bidi="en-US"/>
        </w:rPr>
        <w:t>sisestatud</w:t>
      </w:r>
      <w:r w:rsidR="008B37B6">
        <w:rPr>
          <w:rFonts w:ascii="Times New Roman" w:hAnsi="Times New Roman" w:cs="Times New Roman"/>
          <w:color w:val="000000" w:themeColor="text1"/>
          <w:sz w:val="24"/>
          <w:szCs w:val="24"/>
          <w:lang w:bidi="en-US"/>
        </w:rPr>
        <w:t>,</w:t>
      </w:r>
      <w:r w:rsidR="002408B6" w:rsidRPr="00CD1A63">
        <w:rPr>
          <w:rFonts w:ascii="Times New Roman" w:hAnsi="Times New Roman" w:cs="Times New Roman"/>
          <w:color w:val="000000" w:themeColor="text1"/>
          <w:sz w:val="24"/>
          <w:szCs w:val="24"/>
          <w:lang w:bidi="en-US"/>
        </w:rPr>
        <w:t xml:space="preserve"> korduvalt</w:t>
      </w:r>
      <w:r w:rsidR="00D24184" w:rsidRPr="00CD1A63">
        <w:rPr>
          <w:rFonts w:ascii="Times New Roman" w:hAnsi="Times New Roman" w:cs="Times New Roman"/>
          <w:color w:val="000000" w:themeColor="text1"/>
          <w:sz w:val="24"/>
          <w:szCs w:val="24"/>
          <w:lang w:bidi="en-US"/>
        </w:rPr>
        <w:t xml:space="preserve"> (</w:t>
      </w:r>
      <w:r w:rsidR="00A82EB0">
        <w:rPr>
          <w:rFonts w:ascii="Times New Roman" w:hAnsi="Times New Roman" w:cs="Times New Roman"/>
          <w:color w:val="000000" w:themeColor="text1"/>
          <w:sz w:val="24"/>
          <w:szCs w:val="24"/>
          <w:lang w:bidi="en-US"/>
        </w:rPr>
        <w:t xml:space="preserve">järgides </w:t>
      </w:r>
      <w:r w:rsidR="00D24184" w:rsidRPr="00CD1A63">
        <w:rPr>
          <w:rFonts w:ascii="Times New Roman" w:hAnsi="Times New Roman" w:cs="Times New Roman"/>
          <w:color w:val="000000" w:themeColor="text1"/>
          <w:sz w:val="24"/>
          <w:szCs w:val="24"/>
          <w:lang w:bidi="en-US"/>
        </w:rPr>
        <w:t>andmete ühekordse sisestamise põhimõte</w:t>
      </w:r>
      <w:r w:rsidR="00A82EB0">
        <w:rPr>
          <w:rFonts w:ascii="Times New Roman" w:hAnsi="Times New Roman" w:cs="Times New Roman"/>
          <w:color w:val="000000" w:themeColor="text1"/>
          <w:sz w:val="24"/>
          <w:szCs w:val="24"/>
          <w:lang w:bidi="en-US"/>
        </w:rPr>
        <w:t>t</w:t>
      </w:r>
      <w:r w:rsidR="00D24184" w:rsidRPr="00CD1A63">
        <w:rPr>
          <w:rFonts w:ascii="Times New Roman" w:hAnsi="Times New Roman" w:cs="Times New Roman"/>
          <w:color w:val="000000" w:themeColor="text1"/>
          <w:sz w:val="24"/>
          <w:szCs w:val="24"/>
          <w:lang w:bidi="en-US"/>
        </w:rPr>
        <w:t>)</w:t>
      </w:r>
      <w:r w:rsidR="00A82EB0">
        <w:rPr>
          <w:rFonts w:ascii="Times New Roman" w:hAnsi="Times New Roman" w:cs="Times New Roman"/>
          <w:color w:val="000000" w:themeColor="text1"/>
          <w:sz w:val="24"/>
          <w:szCs w:val="24"/>
          <w:lang w:bidi="en-US"/>
        </w:rPr>
        <w:t>,</w:t>
      </w:r>
      <w:r w:rsidR="00F36462" w:rsidRPr="00CD1A63">
        <w:rPr>
          <w:rFonts w:ascii="Times New Roman" w:hAnsi="Times New Roman" w:cs="Times New Roman"/>
          <w:color w:val="000000" w:themeColor="text1"/>
          <w:sz w:val="24"/>
          <w:szCs w:val="24"/>
          <w:lang w:bidi="en-US"/>
        </w:rPr>
        <w:t xml:space="preserve"> </w:t>
      </w:r>
      <w:r w:rsidR="007F721A">
        <w:rPr>
          <w:rFonts w:ascii="Times New Roman" w:hAnsi="Times New Roman" w:cs="Times New Roman"/>
          <w:color w:val="000000" w:themeColor="text1"/>
          <w:sz w:val="24"/>
          <w:szCs w:val="24"/>
          <w:lang w:bidi="en-US"/>
        </w:rPr>
        <w:t xml:space="preserve">kui taotletakse </w:t>
      </w:r>
      <w:r w:rsidR="00F36462" w:rsidRPr="00CD1A63">
        <w:rPr>
          <w:rFonts w:ascii="Times New Roman" w:hAnsi="Times New Roman" w:cs="Times New Roman"/>
          <w:color w:val="000000" w:themeColor="text1"/>
          <w:sz w:val="24"/>
          <w:szCs w:val="24"/>
          <w:lang w:bidi="en-US"/>
        </w:rPr>
        <w:t>automaatselt täituva</w:t>
      </w:r>
      <w:r w:rsidR="00CA16E1">
        <w:rPr>
          <w:rFonts w:ascii="Times New Roman" w:hAnsi="Times New Roman" w:cs="Times New Roman"/>
          <w:color w:val="000000" w:themeColor="text1"/>
          <w:sz w:val="24"/>
          <w:szCs w:val="24"/>
          <w:lang w:bidi="en-US"/>
        </w:rPr>
        <w:t>t</w:t>
      </w:r>
      <w:r w:rsidR="00F36462" w:rsidRPr="00CD1A63">
        <w:rPr>
          <w:rFonts w:ascii="Times New Roman" w:hAnsi="Times New Roman" w:cs="Times New Roman"/>
          <w:color w:val="000000" w:themeColor="text1"/>
          <w:sz w:val="24"/>
          <w:szCs w:val="24"/>
          <w:lang w:bidi="en-US"/>
        </w:rPr>
        <w:t xml:space="preserve"> tervisedeklaratsiooni</w:t>
      </w:r>
      <w:r w:rsidR="00CE40FE">
        <w:rPr>
          <w:rFonts w:ascii="Times New Roman" w:hAnsi="Times New Roman" w:cs="Times New Roman"/>
          <w:color w:val="000000" w:themeColor="text1"/>
          <w:sz w:val="24"/>
          <w:szCs w:val="24"/>
          <w:lang w:bidi="en-US"/>
        </w:rPr>
        <w:t>, n</w:t>
      </w:r>
      <w:r w:rsidR="0004083F">
        <w:rPr>
          <w:rFonts w:ascii="Times New Roman" w:hAnsi="Times New Roman" w:cs="Times New Roman"/>
          <w:color w:val="000000" w:themeColor="text1"/>
          <w:sz w:val="24"/>
          <w:szCs w:val="24"/>
          <w:lang w:bidi="en-US"/>
        </w:rPr>
        <w:t>äiteks</w:t>
      </w:r>
      <w:r w:rsidR="00F36462" w:rsidRPr="00CD1A63">
        <w:rPr>
          <w:rFonts w:ascii="Times New Roman" w:hAnsi="Times New Roman" w:cs="Times New Roman"/>
          <w:color w:val="000000" w:themeColor="text1"/>
          <w:sz w:val="24"/>
          <w:szCs w:val="24"/>
          <w:lang w:bidi="en-US"/>
        </w:rPr>
        <w:t xml:space="preserve"> mootorsõiduki</w:t>
      </w:r>
      <w:r w:rsidR="0004083F">
        <w:rPr>
          <w:rFonts w:ascii="Times New Roman" w:hAnsi="Times New Roman" w:cs="Times New Roman"/>
          <w:color w:val="000000" w:themeColor="text1"/>
          <w:sz w:val="24"/>
          <w:szCs w:val="24"/>
          <w:lang w:bidi="en-US"/>
        </w:rPr>
        <w:t>juhi</w:t>
      </w:r>
      <w:r w:rsidR="00F36462" w:rsidRPr="00CD1A63">
        <w:rPr>
          <w:rFonts w:ascii="Times New Roman" w:hAnsi="Times New Roman" w:cs="Times New Roman"/>
          <w:color w:val="000000" w:themeColor="text1"/>
          <w:sz w:val="24"/>
          <w:szCs w:val="24"/>
          <w:lang w:bidi="en-US"/>
        </w:rPr>
        <w:t xml:space="preserve"> tervisetõendi</w:t>
      </w:r>
      <w:r w:rsidR="00CA16E1">
        <w:rPr>
          <w:rFonts w:ascii="Times New Roman" w:hAnsi="Times New Roman" w:cs="Times New Roman"/>
          <w:color w:val="000000" w:themeColor="text1"/>
          <w:sz w:val="24"/>
          <w:szCs w:val="24"/>
          <w:lang w:bidi="en-US"/>
        </w:rPr>
        <w:t>t</w:t>
      </w:r>
      <w:r w:rsidR="00F36462" w:rsidRPr="00CD1A63">
        <w:rPr>
          <w:rFonts w:ascii="Times New Roman" w:hAnsi="Times New Roman" w:cs="Times New Roman"/>
          <w:color w:val="000000" w:themeColor="text1"/>
          <w:sz w:val="24"/>
          <w:szCs w:val="24"/>
          <w:lang w:bidi="en-US"/>
        </w:rPr>
        <w:t>.</w:t>
      </w:r>
    </w:p>
    <w:p w14:paraId="74B61CBB" w14:textId="77777777" w:rsidR="00460CBE" w:rsidRPr="00CD1A63" w:rsidRDefault="00460CBE"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6508D406" w14:textId="241635E2" w:rsidR="009F78B6" w:rsidRPr="00CD1A63" w:rsidRDefault="009F78B6" w:rsidP="00CD1A63">
      <w:pPr>
        <w:pStyle w:val="Loendilik"/>
        <w:numPr>
          <w:ilvl w:val="0"/>
          <w:numId w:val="35"/>
        </w:num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Tervishoiuteenuse</w:t>
      </w:r>
      <w:r w:rsidR="000B5578" w:rsidRPr="00CD1A63">
        <w:rPr>
          <w:rFonts w:ascii="Times New Roman" w:hAnsi="Times New Roman" w:cs="Times New Roman"/>
          <w:color w:val="000000" w:themeColor="text1"/>
          <w:sz w:val="24"/>
          <w:szCs w:val="24"/>
          <w:lang w:bidi="en-US"/>
        </w:rPr>
        <w:t xml:space="preserve"> osutajate halduskoormus</w:t>
      </w:r>
    </w:p>
    <w:p w14:paraId="511834DE" w14:textId="77777777" w:rsidR="003E4215" w:rsidRPr="00CD1A63" w:rsidRDefault="003E4215" w:rsidP="00CD1A63">
      <w:pPr>
        <w:pStyle w:val="Loendilik"/>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215BDAEB" w14:textId="14FF2055" w:rsidR="00B21850" w:rsidRPr="00CD1A63" w:rsidRDefault="00D657CA"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 xml:space="preserve">Eesmärk on võimaldada </w:t>
      </w:r>
      <w:r w:rsidR="00ED7D96" w:rsidRPr="00CD1A63">
        <w:rPr>
          <w:rFonts w:ascii="Times New Roman" w:hAnsi="Times New Roman" w:cs="Times New Roman"/>
          <w:color w:val="000000" w:themeColor="text1"/>
          <w:sz w:val="24"/>
          <w:szCs w:val="24"/>
          <w:lang w:bidi="en-US"/>
        </w:rPr>
        <w:t>töötervishoiuteenuse osutaja</w:t>
      </w:r>
      <w:r w:rsidR="00ED7D96">
        <w:rPr>
          <w:rFonts w:ascii="Times New Roman" w:hAnsi="Times New Roman" w:cs="Times New Roman"/>
          <w:color w:val="000000" w:themeColor="text1"/>
          <w:sz w:val="24"/>
          <w:szCs w:val="24"/>
          <w:lang w:bidi="en-US"/>
        </w:rPr>
        <w:t>l</w:t>
      </w:r>
      <w:r w:rsidR="00ED7D96" w:rsidRPr="00CD1A63">
        <w:rPr>
          <w:rFonts w:ascii="Times New Roman" w:hAnsi="Times New Roman" w:cs="Times New Roman"/>
          <w:color w:val="000000" w:themeColor="text1"/>
          <w:sz w:val="24"/>
          <w:szCs w:val="24"/>
          <w:lang w:bidi="en-US"/>
        </w:rPr>
        <w:t xml:space="preserve"> vormistada </w:t>
      </w:r>
      <w:r w:rsidRPr="00CD1A63">
        <w:rPr>
          <w:rFonts w:ascii="Times New Roman" w:hAnsi="Times New Roman" w:cs="Times New Roman"/>
          <w:color w:val="000000" w:themeColor="text1"/>
          <w:sz w:val="24"/>
          <w:szCs w:val="24"/>
          <w:lang w:bidi="en-US"/>
        </w:rPr>
        <w:t xml:space="preserve">tervisekontrolli otsus digitaalselt. Arstilt liiguks digitaalne otsus sarnaselt muude tervisetõendite ja otsustega </w:t>
      </w:r>
      <w:r w:rsidR="00ED7D96">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 xml:space="preserve">ervise infosüsteemi. </w:t>
      </w:r>
      <w:r w:rsidR="002D4DC1" w:rsidRPr="00CD1A63">
        <w:rPr>
          <w:rFonts w:ascii="Times New Roman" w:hAnsi="Times New Roman" w:cs="Times New Roman"/>
          <w:color w:val="000000" w:themeColor="text1"/>
          <w:sz w:val="24"/>
          <w:szCs w:val="24"/>
          <w:lang w:bidi="en-US"/>
        </w:rPr>
        <w:t>Arstil ei ole enam edaspidi vaja tööandjale edastada otsust paberkandjal või e</w:t>
      </w:r>
      <w:r w:rsidR="003469B0">
        <w:rPr>
          <w:rFonts w:ascii="Times New Roman" w:hAnsi="Times New Roman" w:cs="Times New Roman"/>
          <w:color w:val="000000" w:themeColor="text1"/>
          <w:sz w:val="24"/>
          <w:szCs w:val="24"/>
          <w:lang w:bidi="en-US"/>
        </w:rPr>
        <w:noBreakHyphen/>
      </w:r>
      <w:r w:rsidR="002D4DC1" w:rsidRPr="00CD1A63">
        <w:rPr>
          <w:rFonts w:ascii="Times New Roman" w:hAnsi="Times New Roman" w:cs="Times New Roman"/>
          <w:color w:val="000000" w:themeColor="text1"/>
          <w:sz w:val="24"/>
          <w:szCs w:val="24"/>
          <w:lang w:bidi="en-US"/>
        </w:rPr>
        <w:t xml:space="preserve">kirja </w:t>
      </w:r>
      <w:r w:rsidR="001A402D" w:rsidRPr="00CD1A63">
        <w:rPr>
          <w:rFonts w:ascii="Times New Roman" w:hAnsi="Times New Roman" w:cs="Times New Roman"/>
          <w:color w:val="000000" w:themeColor="text1"/>
          <w:sz w:val="24"/>
          <w:szCs w:val="24"/>
          <w:lang w:bidi="en-US"/>
        </w:rPr>
        <w:t>teel</w:t>
      </w:r>
      <w:r w:rsidR="003469B0">
        <w:rPr>
          <w:rFonts w:ascii="Times New Roman" w:hAnsi="Times New Roman" w:cs="Times New Roman"/>
          <w:color w:val="000000" w:themeColor="text1"/>
          <w:sz w:val="24"/>
          <w:szCs w:val="24"/>
          <w:lang w:bidi="en-US"/>
        </w:rPr>
        <w:t>,</w:t>
      </w:r>
      <w:r w:rsidR="001A402D" w:rsidRPr="00CD1A63">
        <w:rPr>
          <w:rFonts w:ascii="Times New Roman" w:hAnsi="Times New Roman" w:cs="Times New Roman"/>
          <w:color w:val="000000" w:themeColor="text1"/>
          <w:sz w:val="24"/>
          <w:szCs w:val="24"/>
          <w:lang w:bidi="en-US"/>
        </w:rPr>
        <w:t xml:space="preserve"> </w:t>
      </w:r>
      <w:r w:rsidR="002D4DC1" w:rsidRPr="00CD1A63">
        <w:rPr>
          <w:rFonts w:ascii="Times New Roman" w:hAnsi="Times New Roman" w:cs="Times New Roman"/>
          <w:color w:val="000000" w:themeColor="text1"/>
          <w:sz w:val="24"/>
          <w:szCs w:val="24"/>
          <w:lang w:bidi="en-US"/>
        </w:rPr>
        <w:t>otsust e</w:t>
      </w:r>
      <w:r w:rsidR="003469B0">
        <w:rPr>
          <w:rFonts w:ascii="Times New Roman" w:hAnsi="Times New Roman" w:cs="Times New Roman"/>
          <w:color w:val="000000" w:themeColor="text1"/>
          <w:sz w:val="24"/>
          <w:szCs w:val="24"/>
          <w:lang w:bidi="en-US"/>
        </w:rPr>
        <w:t>nn</w:t>
      </w:r>
      <w:r w:rsidR="002D4DC1" w:rsidRPr="00CD1A63">
        <w:rPr>
          <w:rFonts w:ascii="Times New Roman" w:hAnsi="Times New Roman" w:cs="Times New Roman"/>
          <w:color w:val="000000" w:themeColor="text1"/>
          <w:sz w:val="24"/>
          <w:szCs w:val="24"/>
          <w:lang w:bidi="en-US"/>
        </w:rPr>
        <w:t xml:space="preserve">e printides, allkirjastades, </w:t>
      </w:r>
      <w:proofErr w:type="spellStart"/>
      <w:r w:rsidR="002D4DC1" w:rsidRPr="00CD1A63">
        <w:rPr>
          <w:rFonts w:ascii="Times New Roman" w:hAnsi="Times New Roman" w:cs="Times New Roman"/>
          <w:color w:val="000000" w:themeColor="text1"/>
          <w:sz w:val="24"/>
          <w:szCs w:val="24"/>
          <w:lang w:bidi="en-US"/>
        </w:rPr>
        <w:t>skan</w:t>
      </w:r>
      <w:r w:rsidR="00DB36DB">
        <w:rPr>
          <w:rFonts w:ascii="Times New Roman" w:hAnsi="Times New Roman" w:cs="Times New Roman"/>
          <w:color w:val="000000" w:themeColor="text1"/>
          <w:sz w:val="24"/>
          <w:szCs w:val="24"/>
          <w:lang w:bidi="en-US"/>
        </w:rPr>
        <w:t>n</w:t>
      </w:r>
      <w:r w:rsidR="002D4DC1" w:rsidRPr="00CD1A63">
        <w:rPr>
          <w:rFonts w:ascii="Times New Roman" w:hAnsi="Times New Roman" w:cs="Times New Roman"/>
          <w:color w:val="000000" w:themeColor="text1"/>
          <w:sz w:val="24"/>
          <w:szCs w:val="24"/>
          <w:lang w:bidi="en-US"/>
        </w:rPr>
        <w:t>ides</w:t>
      </w:r>
      <w:proofErr w:type="spellEnd"/>
      <w:r w:rsidR="002D4DC1" w:rsidRPr="00CD1A63">
        <w:rPr>
          <w:rFonts w:ascii="Times New Roman" w:hAnsi="Times New Roman" w:cs="Times New Roman"/>
          <w:color w:val="000000" w:themeColor="text1"/>
          <w:sz w:val="24"/>
          <w:szCs w:val="24"/>
          <w:lang w:bidi="en-US"/>
        </w:rPr>
        <w:t xml:space="preserve"> ja krüpteerides. </w:t>
      </w:r>
      <w:r w:rsidR="00933775">
        <w:rPr>
          <w:rFonts w:ascii="Times New Roman" w:hAnsi="Times New Roman" w:cs="Times New Roman"/>
          <w:color w:val="000000" w:themeColor="text1"/>
          <w:sz w:val="24"/>
          <w:szCs w:val="24"/>
          <w:lang w:bidi="en-US"/>
        </w:rPr>
        <w:t>T</w:t>
      </w:r>
      <w:r w:rsidR="002B7915">
        <w:rPr>
          <w:rFonts w:ascii="Times New Roman" w:hAnsi="Times New Roman" w:cs="Times New Roman"/>
          <w:color w:val="000000" w:themeColor="text1"/>
          <w:sz w:val="24"/>
          <w:szCs w:val="24"/>
          <w:lang w:bidi="en-US"/>
        </w:rPr>
        <w:t>eenuseosutajate</w:t>
      </w:r>
      <w:r w:rsidR="00780CD0">
        <w:rPr>
          <w:rFonts w:ascii="Times New Roman" w:hAnsi="Times New Roman" w:cs="Times New Roman"/>
          <w:color w:val="000000" w:themeColor="text1"/>
          <w:sz w:val="24"/>
          <w:szCs w:val="24"/>
          <w:lang w:bidi="en-US"/>
        </w:rPr>
        <w:t>l</w:t>
      </w:r>
      <w:r w:rsidR="00CA6D8F" w:rsidRPr="00CD1A63">
        <w:rPr>
          <w:rFonts w:ascii="Times New Roman" w:hAnsi="Times New Roman" w:cs="Times New Roman"/>
          <w:color w:val="000000" w:themeColor="text1"/>
          <w:sz w:val="24"/>
          <w:szCs w:val="24"/>
          <w:lang w:bidi="en-US"/>
        </w:rPr>
        <w:t>, k</w:t>
      </w:r>
      <w:r w:rsidR="00780CD0">
        <w:rPr>
          <w:rFonts w:ascii="Times New Roman" w:hAnsi="Times New Roman" w:cs="Times New Roman"/>
          <w:color w:val="000000" w:themeColor="text1"/>
          <w:sz w:val="24"/>
          <w:szCs w:val="24"/>
          <w:lang w:bidi="en-US"/>
        </w:rPr>
        <w:t>ellel</w:t>
      </w:r>
      <w:r w:rsidR="00CA6D8F" w:rsidRPr="00CD1A63">
        <w:rPr>
          <w:rFonts w:ascii="Times New Roman" w:hAnsi="Times New Roman" w:cs="Times New Roman"/>
          <w:color w:val="000000" w:themeColor="text1"/>
          <w:sz w:val="24"/>
          <w:szCs w:val="24"/>
          <w:lang w:bidi="en-US"/>
        </w:rPr>
        <w:t xml:space="preserve"> on kasutusel oma iseteeninduse süsteem</w:t>
      </w:r>
      <w:r w:rsidR="001A402D" w:rsidRPr="00CD1A63">
        <w:rPr>
          <w:rFonts w:ascii="Times New Roman" w:hAnsi="Times New Roman" w:cs="Times New Roman"/>
          <w:color w:val="000000" w:themeColor="text1"/>
          <w:sz w:val="24"/>
          <w:szCs w:val="24"/>
          <w:lang w:bidi="en-US"/>
        </w:rPr>
        <w:t>,</w:t>
      </w:r>
      <w:r w:rsidR="005C501B">
        <w:rPr>
          <w:rFonts w:ascii="Times New Roman" w:hAnsi="Times New Roman" w:cs="Times New Roman"/>
          <w:color w:val="000000" w:themeColor="text1"/>
          <w:sz w:val="24"/>
          <w:szCs w:val="24"/>
          <w:lang w:bidi="en-US"/>
        </w:rPr>
        <w:t xml:space="preserve"> saavad jätkata oma süsteemide kasutamist, kui on tehtud vajalikud arendused infosüsteemide </w:t>
      </w:r>
      <w:proofErr w:type="spellStart"/>
      <w:r w:rsidR="005C501B">
        <w:rPr>
          <w:rFonts w:ascii="Times New Roman" w:hAnsi="Times New Roman" w:cs="Times New Roman"/>
          <w:color w:val="000000" w:themeColor="text1"/>
          <w:sz w:val="24"/>
          <w:szCs w:val="24"/>
          <w:lang w:bidi="en-US"/>
        </w:rPr>
        <w:t>liidestamiseks</w:t>
      </w:r>
      <w:proofErr w:type="spellEnd"/>
      <w:r w:rsidR="005C501B">
        <w:rPr>
          <w:rFonts w:ascii="Times New Roman" w:hAnsi="Times New Roman" w:cs="Times New Roman"/>
          <w:color w:val="000000" w:themeColor="text1"/>
          <w:sz w:val="24"/>
          <w:szCs w:val="24"/>
          <w:lang w:bidi="en-US"/>
        </w:rPr>
        <w:t xml:space="preserve"> </w:t>
      </w:r>
      <w:proofErr w:type="spellStart"/>
      <w:r w:rsidR="005C501B">
        <w:rPr>
          <w:rFonts w:ascii="Times New Roman" w:hAnsi="Times New Roman" w:cs="Times New Roman"/>
          <w:color w:val="000000" w:themeColor="text1"/>
          <w:sz w:val="24"/>
          <w:szCs w:val="24"/>
          <w:lang w:bidi="en-US"/>
        </w:rPr>
        <w:t>TIS-iga</w:t>
      </w:r>
      <w:proofErr w:type="spellEnd"/>
      <w:r w:rsidR="005C501B">
        <w:rPr>
          <w:rFonts w:ascii="Times New Roman" w:hAnsi="Times New Roman" w:cs="Times New Roman"/>
          <w:color w:val="000000" w:themeColor="text1"/>
          <w:sz w:val="24"/>
          <w:szCs w:val="24"/>
          <w:lang w:bidi="en-US"/>
        </w:rPr>
        <w:t xml:space="preserve"> ning selliselt</w:t>
      </w:r>
      <w:r w:rsidR="00CA6D8F" w:rsidRPr="00CD1A63">
        <w:rPr>
          <w:rFonts w:ascii="Times New Roman" w:hAnsi="Times New Roman" w:cs="Times New Roman"/>
          <w:color w:val="000000" w:themeColor="text1"/>
          <w:sz w:val="24"/>
          <w:szCs w:val="24"/>
          <w:lang w:bidi="en-US"/>
        </w:rPr>
        <w:t xml:space="preserve"> säiliva</w:t>
      </w:r>
      <w:r w:rsidR="001A402D" w:rsidRPr="00CD1A63">
        <w:rPr>
          <w:rFonts w:ascii="Times New Roman" w:hAnsi="Times New Roman" w:cs="Times New Roman"/>
          <w:color w:val="000000" w:themeColor="text1"/>
          <w:sz w:val="24"/>
          <w:szCs w:val="24"/>
          <w:lang w:bidi="en-US"/>
        </w:rPr>
        <w:t>d</w:t>
      </w:r>
      <w:r w:rsidR="00CA6D8F" w:rsidRPr="00CD1A63">
        <w:rPr>
          <w:rFonts w:ascii="Times New Roman" w:hAnsi="Times New Roman" w:cs="Times New Roman"/>
          <w:color w:val="000000" w:themeColor="text1"/>
          <w:sz w:val="24"/>
          <w:szCs w:val="24"/>
          <w:lang w:bidi="en-US"/>
        </w:rPr>
        <w:t xml:space="preserve"> otsused nii </w:t>
      </w:r>
      <w:r w:rsidR="005C501B">
        <w:rPr>
          <w:rFonts w:ascii="Times New Roman" w:hAnsi="Times New Roman" w:cs="Times New Roman"/>
          <w:color w:val="000000" w:themeColor="text1"/>
          <w:sz w:val="24"/>
          <w:szCs w:val="24"/>
          <w:lang w:bidi="en-US"/>
        </w:rPr>
        <w:t xml:space="preserve">teenuseosutaja </w:t>
      </w:r>
      <w:r w:rsidR="00CA6D8F" w:rsidRPr="00CD1A63">
        <w:rPr>
          <w:rFonts w:ascii="Times New Roman" w:hAnsi="Times New Roman" w:cs="Times New Roman"/>
          <w:color w:val="000000" w:themeColor="text1"/>
          <w:sz w:val="24"/>
          <w:szCs w:val="24"/>
          <w:lang w:bidi="en-US"/>
        </w:rPr>
        <w:t xml:space="preserve">süsteemis kui ka automaatselt </w:t>
      </w:r>
      <w:proofErr w:type="spellStart"/>
      <w:r w:rsidR="00CA6D8F" w:rsidRPr="00CD1A63">
        <w:rPr>
          <w:rFonts w:ascii="Times New Roman" w:hAnsi="Times New Roman" w:cs="Times New Roman"/>
          <w:color w:val="000000" w:themeColor="text1"/>
          <w:sz w:val="24"/>
          <w:szCs w:val="24"/>
          <w:lang w:bidi="en-US"/>
        </w:rPr>
        <w:t>TIS-is</w:t>
      </w:r>
      <w:proofErr w:type="spellEnd"/>
      <w:r w:rsidR="00CA6D8F" w:rsidRPr="00CD1A63">
        <w:rPr>
          <w:rFonts w:ascii="Times New Roman" w:hAnsi="Times New Roman" w:cs="Times New Roman"/>
          <w:color w:val="000000" w:themeColor="text1"/>
          <w:sz w:val="24"/>
          <w:szCs w:val="24"/>
          <w:lang w:bidi="en-US"/>
        </w:rPr>
        <w:t>.</w:t>
      </w:r>
      <w:r w:rsidR="0074065E" w:rsidRPr="00CD1A63">
        <w:rPr>
          <w:rFonts w:ascii="Times New Roman" w:hAnsi="Times New Roman" w:cs="Times New Roman"/>
          <w:color w:val="000000" w:themeColor="text1"/>
          <w:sz w:val="24"/>
          <w:szCs w:val="24"/>
          <w:lang w:bidi="en-US"/>
        </w:rPr>
        <w:t xml:space="preserve"> </w:t>
      </w:r>
      <w:proofErr w:type="spellStart"/>
      <w:r w:rsidR="0074065E" w:rsidRPr="00CD1A63">
        <w:rPr>
          <w:rFonts w:ascii="Times New Roman" w:hAnsi="Times New Roman" w:cs="Times New Roman"/>
          <w:color w:val="000000" w:themeColor="text1"/>
          <w:sz w:val="24"/>
          <w:szCs w:val="24"/>
          <w:lang w:bidi="en-US"/>
        </w:rPr>
        <w:t>TIS-is</w:t>
      </w:r>
      <w:proofErr w:type="spellEnd"/>
      <w:r w:rsidR="0074065E" w:rsidRPr="00CD1A63">
        <w:rPr>
          <w:rFonts w:ascii="Times New Roman" w:hAnsi="Times New Roman" w:cs="Times New Roman"/>
          <w:color w:val="000000" w:themeColor="text1"/>
          <w:sz w:val="24"/>
          <w:szCs w:val="24"/>
          <w:lang w:bidi="en-US"/>
        </w:rPr>
        <w:t xml:space="preserve"> andmete säilitamine võimaldab arstidel (sh ka raviteekonna järgmisel arstil) saada terviklik pilt inimese tervisest ja </w:t>
      </w:r>
      <w:r w:rsidR="00B537D3" w:rsidRPr="00CD1A63">
        <w:rPr>
          <w:rFonts w:ascii="Times New Roman" w:hAnsi="Times New Roman" w:cs="Times New Roman"/>
          <w:color w:val="000000" w:themeColor="text1"/>
          <w:sz w:val="24"/>
          <w:szCs w:val="24"/>
          <w:lang w:bidi="en-US"/>
        </w:rPr>
        <w:t>langeb ära vajadus oodata</w:t>
      </w:r>
      <w:r w:rsidR="0030120C">
        <w:rPr>
          <w:rFonts w:ascii="Times New Roman" w:hAnsi="Times New Roman" w:cs="Times New Roman"/>
          <w:color w:val="000000" w:themeColor="text1"/>
          <w:sz w:val="24"/>
          <w:szCs w:val="24"/>
          <w:lang w:bidi="en-US"/>
        </w:rPr>
        <w:t>,</w:t>
      </w:r>
      <w:r w:rsidR="00B537D3" w:rsidRPr="00CD1A63">
        <w:rPr>
          <w:rFonts w:ascii="Times New Roman" w:hAnsi="Times New Roman" w:cs="Times New Roman"/>
          <w:color w:val="000000" w:themeColor="text1"/>
          <w:sz w:val="24"/>
          <w:szCs w:val="24"/>
          <w:lang w:bidi="en-US"/>
        </w:rPr>
        <w:t xml:space="preserve"> kuni tööandja või töötaja edastab lisaks </w:t>
      </w:r>
      <w:proofErr w:type="spellStart"/>
      <w:r w:rsidR="00B537D3" w:rsidRPr="00CD1A63">
        <w:rPr>
          <w:rFonts w:ascii="Times New Roman" w:hAnsi="Times New Roman" w:cs="Times New Roman"/>
          <w:color w:val="000000" w:themeColor="text1"/>
          <w:sz w:val="24"/>
          <w:szCs w:val="24"/>
          <w:lang w:bidi="en-US"/>
        </w:rPr>
        <w:t>TIS-is</w:t>
      </w:r>
      <w:proofErr w:type="spellEnd"/>
      <w:r w:rsidR="00B537D3" w:rsidRPr="00CD1A63">
        <w:rPr>
          <w:rFonts w:ascii="Times New Roman" w:hAnsi="Times New Roman" w:cs="Times New Roman"/>
          <w:color w:val="000000" w:themeColor="text1"/>
          <w:sz w:val="24"/>
          <w:szCs w:val="24"/>
          <w:lang w:bidi="en-US"/>
        </w:rPr>
        <w:t xml:space="preserve"> olevatele andmetele tervisekontrolli otsuse, mis ühe osana on </w:t>
      </w:r>
      <w:r w:rsidR="002E7319">
        <w:rPr>
          <w:rFonts w:ascii="Times New Roman" w:hAnsi="Times New Roman" w:cs="Times New Roman"/>
          <w:color w:val="000000" w:themeColor="text1"/>
          <w:sz w:val="24"/>
          <w:szCs w:val="24"/>
          <w:lang w:bidi="en-US"/>
        </w:rPr>
        <w:t>praegu</w:t>
      </w:r>
      <w:r w:rsidR="002E7319" w:rsidRPr="00CD1A63">
        <w:rPr>
          <w:rFonts w:ascii="Times New Roman" w:hAnsi="Times New Roman" w:cs="Times New Roman"/>
          <w:color w:val="000000" w:themeColor="text1"/>
          <w:sz w:val="24"/>
          <w:szCs w:val="24"/>
          <w:lang w:bidi="en-US"/>
        </w:rPr>
        <w:t xml:space="preserve"> </w:t>
      </w:r>
      <w:r w:rsidR="00B537D3" w:rsidRPr="00CD1A63">
        <w:rPr>
          <w:rFonts w:ascii="Times New Roman" w:hAnsi="Times New Roman" w:cs="Times New Roman"/>
          <w:color w:val="000000" w:themeColor="text1"/>
          <w:sz w:val="24"/>
          <w:szCs w:val="24"/>
          <w:lang w:bidi="en-US"/>
        </w:rPr>
        <w:t>tervisesüsteemi andmetest</w:t>
      </w:r>
      <w:r w:rsidR="00860733">
        <w:rPr>
          <w:rFonts w:ascii="Times New Roman" w:hAnsi="Times New Roman" w:cs="Times New Roman"/>
          <w:color w:val="000000" w:themeColor="text1"/>
          <w:sz w:val="24"/>
          <w:szCs w:val="24"/>
          <w:lang w:bidi="en-US"/>
        </w:rPr>
        <w:t xml:space="preserve"> </w:t>
      </w:r>
      <w:r w:rsidR="00860733" w:rsidRPr="00CD1A63">
        <w:rPr>
          <w:rFonts w:ascii="Times New Roman" w:hAnsi="Times New Roman" w:cs="Times New Roman"/>
          <w:color w:val="000000" w:themeColor="text1"/>
          <w:sz w:val="24"/>
          <w:szCs w:val="24"/>
          <w:lang w:bidi="en-US"/>
        </w:rPr>
        <w:t>puudu</w:t>
      </w:r>
      <w:r w:rsidR="00B537D3" w:rsidRPr="00CD1A63">
        <w:rPr>
          <w:rFonts w:ascii="Times New Roman" w:hAnsi="Times New Roman" w:cs="Times New Roman"/>
          <w:color w:val="000000" w:themeColor="text1"/>
          <w:sz w:val="24"/>
          <w:szCs w:val="24"/>
          <w:lang w:bidi="en-US"/>
        </w:rPr>
        <w:t xml:space="preserve">, kuid mis on oluline inimese tervisepildist </w:t>
      </w:r>
      <w:r w:rsidR="002E7032">
        <w:rPr>
          <w:rFonts w:ascii="Times New Roman" w:hAnsi="Times New Roman" w:cs="Times New Roman"/>
          <w:color w:val="000000" w:themeColor="text1"/>
          <w:sz w:val="24"/>
          <w:szCs w:val="24"/>
          <w:lang w:bidi="en-US"/>
        </w:rPr>
        <w:t xml:space="preserve">tervikliku </w:t>
      </w:r>
      <w:r w:rsidR="00B537D3" w:rsidRPr="00CD1A63">
        <w:rPr>
          <w:rFonts w:ascii="Times New Roman" w:hAnsi="Times New Roman" w:cs="Times New Roman"/>
          <w:color w:val="000000" w:themeColor="text1"/>
          <w:sz w:val="24"/>
          <w:szCs w:val="24"/>
          <w:lang w:bidi="en-US"/>
        </w:rPr>
        <w:t xml:space="preserve">ülevaate saamiseks. </w:t>
      </w:r>
    </w:p>
    <w:p w14:paraId="5FC61F35" w14:textId="2AD1BB17" w:rsidR="005B2743" w:rsidRPr="00CD1A63" w:rsidRDefault="005B2743"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0279C255" w14:textId="6F0CF5E0" w:rsidR="000B5578" w:rsidRPr="00CD1A63" w:rsidRDefault="000B5578" w:rsidP="00CD1A63">
      <w:pPr>
        <w:pStyle w:val="Loendilik"/>
        <w:numPr>
          <w:ilvl w:val="0"/>
          <w:numId w:val="35"/>
        </w:num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Tööandjate halduskoormus</w:t>
      </w:r>
    </w:p>
    <w:p w14:paraId="3343A071" w14:textId="77777777" w:rsidR="00D657CA" w:rsidRPr="00CD1A63" w:rsidRDefault="00D657CA"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21BE2E8C" w14:textId="321FF309" w:rsidR="005B2743" w:rsidRPr="00CD1A63" w:rsidRDefault="005B2743"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Kuna töötervishoiu tervisekontrolli otsus koosneb andmetest, mis on tööandjale vajalikud (otsus töökeskkonna või töökorralduse sobivuse kohta</w:t>
      </w:r>
      <w:r w:rsidR="002C1CAF" w:rsidRPr="00CD1A63">
        <w:rPr>
          <w:rFonts w:ascii="Times New Roman" w:hAnsi="Times New Roman" w:cs="Times New Roman"/>
          <w:color w:val="000000" w:themeColor="text1"/>
          <w:sz w:val="24"/>
          <w:szCs w:val="24"/>
          <w:lang w:bidi="en-US"/>
        </w:rPr>
        <w:t xml:space="preserve"> töötajale</w:t>
      </w:r>
      <w:r w:rsidRPr="00CD1A63">
        <w:rPr>
          <w:rFonts w:ascii="Times New Roman" w:hAnsi="Times New Roman" w:cs="Times New Roman"/>
          <w:color w:val="000000" w:themeColor="text1"/>
          <w:sz w:val="24"/>
          <w:szCs w:val="24"/>
          <w:lang w:bidi="en-US"/>
        </w:rPr>
        <w:t xml:space="preserve">, ettepanekud töökeskkonna muutmiseks, järgmise tervisekontrolli aeg), pärib </w:t>
      </w:r>
      <w:r w:rsidR="00F538A3" w:rsidRPr="00CD1A63">
        <w:rPr>
          <w:rFonts w:ascii="Times New Roman" w:hAnsi="Times New Roman" w:cs="Times New Roman"/>
          <w:color w:val="000000" w:themeColor="text1"/>
          <w:sz w:val="24"/>
          <w:szCs w:val="24"/>
          <w:lang w:bidi="en-US"/>
        </w:rPr>
        <w:t>TEIS</w:t>
      </w:r>
      <w:r w:rsidRPr="00CD1A63">
        <w:rPr>
          <w:rFonts w:ascii="Times New Roman" w:hAnsi="Times New Roman" w:cs="Times New Roman"/>
          <w:color w:val="000000" w:themeColor="text1"/>
          <w:sz w:val="24"/>
          <w:szCs w:val="24"/>
          <w:lang w:bidi="en-US"/>
        </w:rPr>
        <w:t xml:space="preserve"> tööandjale vajaliku info ise </w:t>
      </w:r>
      <w:r w:rsidR="006B1873">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 xml:space="preserve">ervise infosüsteemist ja kuvab </w:t>
      </w:r>
      <w:r w:rsidR="0006096C">
        <w:rPr>
          <w:rFonts w:ascii="Times New Roman" w:hAnsi="Times New Roman" w:cs="Times New Roman"/>
          <w:color w:val="000000" w:themeColor="text1"/>
          <w:sz w:val="24"/>
          <w:szCs w:val="24"/>
          <w:lang w:bidi="en-US"/>
        </w:rPr>
        <w:t>selle</w:t>
      </w:r>
      <w:r w:rsidRPr="00CD1A63">
        <w:rPr>
          <w:rFonts w:ascii="Times New Roman" w:hAnsi="Times New Roman" w:cs="Times New Roman"/>
          <w:color w:val="000000" w:themeColor="text1"/>
          <w:sz w:val="24"/>
          <w:szCs w:val="24"/>
          <w:lang w:bidi="en-US"/>
        </w:rPr>
        <w:t xml:space="preserve"> info </w:t>
      </w:r>
      <w:proofErr w:type="spellStart"/>
      <w:r w:rsidR="00184A75" w:rsidRPr="00CD1A63">
        <w:rPr>
          <w:rFonts w:ascii="Times New Roman" w:hAnsi="Times New Roman" w:cs="Times New Roman"/>
          <w:color w:val="000000" w:themeColor="text1"/>
          <w:sz w:val="24"/>
          <w:szCs w:val="24"/>
          <w:lang w:bidi="en-US"/>
        </w:rPr>
        <w:t>TEIS</w:t>
      </w:r>
      <w:r w:rsidR="006B1873">
        <w:rPr>
          <w:rFonts w:ascii="Times New Roman" w:hAnsi="Times New Roman" w:cs="Times New Roman"/>
          <w:color w:val="000000" w:themeColor="text1"/>
          <w:sz w:val="24"/>
          <w:szCs w:val="24"/>
          <w:lang w:bidi="en-US"/>
        </w:rPr>
        <w:t>-i</w:t>
      </w:r>
      <w:proofErr w:type="spellEnd"/>
      <w:r w:rsidRPr="00CD1A63">
        <w:rPr>
          <w:rFonts w:ascii="Times New Roman" w:hAnsi="Times New Roman" w:cs="Times New Roman"/>
          <w:color w:val="000000" w:themeColor="text1"/>
          <w:sz w:val="24"/>
          <w:szCs w:val="24"/>
          <w:lang w:bidi="en-US"/>
        </w:rPr>
        <w:t xml:space="preserve"> kaudu tervisekontrollide otsuste haldamise teenuse</w:t>
      </w:r>
      <w:r w:rsidR="00A84E5F">
        <w:rPr>
          <w:rFonts w:ascii="Times New Roman" w:hAnsi="Times New Roman" w:cs="Times New Roman"/>
          <w:color w:val="000000" w:themeColor="text1"/>
          <w:sz w:val="24"/>
          <w:szCs w:val="24"/>
          <w:lang w:bidi="en-US"/>
        </w:rPr>
        <w:t xml:space="preserve"> lehel</w:t>
      </w:r>
      <w:r w:rsidRPr="00CD1A63">
        <w:rPr>
          <w:rFonts w:ascii="Times New Roman" w:hAnsi="Times New Roman" w:cs="Times New Roman"/>
          <w:color w:val="000000" w:themeColor="text1"/>
          <w:sz w:val="24"/>
          <w:szCs w:val="24"/>
          <w:lang w:bidi="en-US"/>
        </w:rPr>
        <w:t xml:space="preserve">. Sellisel juhul ei lähe tööandjal </w:t>
      </w:r>
      <w:r w:rsidR="00F57624">
        <w:rPr>
          <w:rFonts w:ascii="Times New Roman" w:hAnsi="Times New Roman" w:cs="Times New Roman"/>
          <w:color w:val="000000" w:themeColor="text1"/>
          <w:sz w:val="24"/>
          <w:szCs w:val="24"/>
          <w:lang w:bidi="en-US"/>
        </w:rPr>
        <w:t xml:space="preserve">teenusepakkujat vahetades </w:t>
      </w:r>
      <w:r w:rsidRPr="00CD1A63">
        <w:rPr>
          <w:rFonts w:ascii="Times New Roman" w:hAnsi="Times New Roman" w:cs="Times New Roman"/>
          <w:color w:val="000000" w:themeColor="text1"/>
          <w:sz w:val="24"/>
          <w:szCs w:val="24"/>
          <w:lang w:bidi="en-US"/>
        </w:rPr>
        <w:t xml:space="preserve">otsused kaduma, </w:t>
      </w:r>
      <w:r w:rsidR="00FE575E">
        <w:rPr>
          <w:rFonts w:ascii="Times New Roman" w:hAnsi="Times New Roman" w:cs="Times New Roman"/>
          <w:color w:val="000000" w:themeColor="text1"/>
          <w:sz w:val="24"/>
          <w:szCs w:val="24"/>
          <w:lang w:bidi="en-US"/>
        </w:rPr>
        <w:t>need</w:t>
      </w:r>
      <w:r w:rsidRPr="00CD1A63">
        <w:rPr>
          <w:rFonts w:ascii="Times New Roman" w:hAnsi="Times New Roman" w:cs="Times New Roman"/>
          <w:color w:val="000000" w:themeColor="text1"/>
          <w:sz w:val="24"/>
          <w:szCs w:val="24"/>
          <w:lang w:bidi="en-US"/>
        </w:rPr>
        <w:t xml:space="preserve"> on tööandjale </w:t>
      </w:r>
      <w:proofErr w:type="spellStart"/>
      <w:r w:rsidR="00FE575E" w:rsidRPr="00CD1A63">
        <w:rPr>
          <w:rFonts w:ascii="Times New Roman" w:hAnsi="Times New Roman" w:cs="Times New Roman"/>
          <w:color w:val="000000" w:themeColor="text1"/>
          <w:sz w:val="24"/>
          <w:szCs w:val="24"/>
          <w:lang w:bidi="en-US"/>
        </w:rPr>
        <w:t>TEIS-i</w:t>
      </w:r>
      <w:proofErr w:type="spellEnd"/>
      <w:r w:rsidR="00FE575E" w:rsidRPr="00CD1A63">
        <w:rPr>
          <w:rFonts w:ascii="Times New Roman" w:hAnsi="Times New Roman" w:cs="Times New Roman"/>
          <w:color w:val="000000" w:themeColor="text1"/>
          <w:sz w:val="24"/>
          <w:szCs w:val="24"/>
          <w:lang w:bidi="en-US"/>
        </w:rPr>
        <w:t xml:space="preserve"> kaudu</w:t>
      </w:r>
      <w:r w:rsidR="00FE575E">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alati kättesaadavad</w:t>
      </w:r>
      <w:r w:rsidR="00C05A84">
        <w:rPr>
          <w:rFonts w:ascii="Times New Roman" w:hAnsi="Times New Roman" w:cs="Times New Roman"/>
          <w:color w:val="000000" w:themeColor="text1"/>
          <w:sz w:val="24"/>
          <w:szCs w:val="24"/>
          <w:lang w:bidi="en-US"/>
        </w:rPr>
        <w:t>, vajaduse</w:t>
      </w:r>
      <w:r w:rsidR="00FE575E">
        <w:rPr>
          <w:rFonts w:ascii="Times New Roman" w:hAnsi="Times New Roman" w:cs="Times New Roman"/>
          <w:color w:val="000000" w:themeColor="text1"/>
          <w:sz w:val="24"/>
          <w:szCs w:val="24"/>
          <w:lang w:bidi="en-US"/>
        </w:rPr>
        <w:t xml:space="preserve"> korra</w:t>
      </w:r>
      <w:r w:rsidR="00C05A84">
        <w:rPr>
          <w:rFonts w:ascii="Times New Roman" w:hAnsi="Times New Roman" w:cs="Times New Roman"/>
          <w:color w:val="000000" w:themeColor="text1"/>
          <w:sz w:val="24"/>
          <w:szCs w:val="24"/>
          <w:lang w:bidi="en-US"/>
        </w:rPr>
        <w:t>l</w:t>
      </w:r>
      <w:r w:rsidR="003952D8" w:rsidRPr="00CD1A63">
        <w:rPr>
          <w:rFonts w:ascii="Times New Roman" w:hAnsi="Times New Roman" w:cs="Times New Roman"/>
          <w:color w:val="000000" w:themeColor="text1"/>
          <w:sz w:val="24"/>
          <w:szCs w:val="24"/>
          <w:lang w:bidi="en-US"/>
        </w:rPr>
        <w:t xml:space="preserve"> </w:t>
      </w:r>
      <w:r w:rsidR="00FE575E">
        <w:rPr>
          <w:rFonts w:ascii="Times New Roman" w:hAnsi="Times New Roman" w:cs="Times New Roman"/>
          <w:color w:val="000000" w:themeColor="text1"/>
          <w:sz w:val="24"/>
          <w:szCs w:val="24"/>
          <w:lang w:bidi="en-US"/>
        </w:rPr>
        <w:t xml:space="preserve">ka </w:t>
      </w:r>
      <w:r w:rsidR="003952D8" w:rsidRPr="00CD1A63">
        <w:rPr>
          <w:rFonts w:ascii="Times New Roman" w:hAnsi="Times New Roman" w:cs="Times New Roman"/>
          <w:color w:val="000000" w:themeColor="text1"/>
          <w:sz w:val="24"/>
          <w:szCs w:val="24"/>
          <w:lang w:bidi="en-US"/>
        </w:rPr>
        <w:t>allalaadimiseks</w:t>
      </w:r>
      <w:r w:rsidRPr="00CD1A63">
        <w:rPr>
          <w:rFonts w:ascii="Times New Roman" w:hAnsi="Times New Roman" w:cs="Times New Roman"/>
          <w:color w:val="000000" w:themeColor="text1"/>
          <w:sz w:val="24"/>
          <w:szCs w:val="24"/>
          <w:lang w:bidi="en-US"/>
        </w:rPr>
        <w:t>.</w:t>
      </w:r>
      <w:r w:rsidR="00A11371" w:rsidRPr="00CD1A63">
        <w:rPr>
          <w:rFonts w:ascii="Times New Roman" w:hAnsi="Times New Roman" w:cs="Times New Roman"/>
          <w:color w:val="000000" w:themeColor="text1"/>
          <w:sz w:val="24"/>
          <w:szCs w:val="24"/>
          <w:lang w:bidi="en-US"/>
        </w:rPr>
        <w:t xml:space="preserve"> Lisaks langeb tööandjal ära otsuste säilitamise vajadus, sest otsused </w:t>
      </w:r>
      <w:r w:rsidR="009445CF" w:rsidRPr="00CD1A63">
        <w:rPr>
          <w:rFonts w:ascii="Times New Roman" w:hAnsi="Times New Roman" w:cs="Times New Roman"/>
          <w:color w:val="000000" w:themeColor="text1"/>
          <w:sz w:val="24"/>
          <w:szCs w:val="24"/>
          <w:lang w:bidi="en-US"/>
        </w:rPr>
        <w:t xml:space="preserve">hakkavad automaatselt säilima </w:t>
      </w:r>
      <w:proofErr w:type="spellStart"/>
      <w:r w:rsidR="009445CF" w:rsidRPr="00CD1A63">
        <w:rPr>
          <w:rFonts w:ascii="Times New Roman" w:hAnsi="Times New Roman" w:cs="Times New Roman"/>
          <w:color w:val="000000" w:themeColor="text1"/>
          <w:sz w:val="24"/>
          <w:szCs w:val="24"/>
          <w:lang w:bidi="en-US"/>
        </w:rPr>
        <w:t>TIS-is</w:t>
      </w:r>
      <w:proofErr w:type="spellEnd"/>
      <w:r w:rsidR="002C1CAF" w:rsidRPr="00CD1A63">
        <w:rPr>
          <w:rFonts w:ascii="Times New Roman" w:hAnsi="Times New Roman" w:cs="Times New Roman"/>
          <w:color w:val="000000" w:themeColor="text1"/>
          <w:sz w:val="24"/>
          <w:szCs w:val="24"/>
          <w:lang w:bidi="en-US"/>
        </w:rPr>
        <w:t xml:space="preserve">, millega riik </w:t>
      </w:r>
      <w:r w:rsidR="000031E5" w:rsidRPr="00CD1A63">
        <w:rPr>
          <w:rFonts w:ascii="Times New Roman" w:hAnsi="Times New Roman" w:cs="Times New Roman"/>
          <w:color w:val="000000" w:themeColor="text1"/>
          <w:sz w:val="24"/>
          <w:szCs w:val="24"/>
          <w:lang w:bidi="en-US"/>
        </w:rPr>
        <w:t xml:space="preserve">võtab </w:t>
      </w:r>
      <w:r w:rsidR="002C1CAF" w:rsidRPr="00CD1A63">
        <w:rPr>
          <w:rFonts w:ascii="Times New Roman" w:hAnsi="Times New Roman" w:cs="Times New Roman"/>
          <w:color w:val="000000" w:themeColor="text1"/>
          <w:sz w:val="24"/>
          <w:szCs w:val="24"/>
          <w:lang w:bidi="en-US"/>
        </w:rPr>
        <w:t>tööandjalt otsu</w:t>
      </w:r>
      <w:r w:rsidR="000031E5">
        <w:rPr>
          <w:rFonts w:ascii="Times New Roman" w:hAnsi="Times New Roman" w:cs="Times New Roman"/>
          <w:color w:val="000000" w:themeColor="text1"/>
          <w:sz w:val="24"/>
          <w:szCs w:val="24"/>
          <w:lang w:bidi="en-US"/>
        </w:rPr>
        <w:t>s</w:t>
      </w:r>
      <w:r w:rsidR="002C1CAF" w:rsidRPr="00CD1A63">
        <w:rPr>
          <w:rFonts w:ascii="Times New Roman" w:hAnsi="Times New Roman" w:cs="Times New Roman"/>
          <w:color w:val="000000" w:themeColor="text1"/>
          <w:sz w:val="24"/>
          <w:szCs w:val="24"/>
          <w:lang w:bidi="en-US"/>
        </w:rPr>
        <w:t>te säilitamise</w:t>
      </w:r>
      <w:r w:rsidR="00D97877">
        <w:rPr>
          <w:rFonts w:ascii="Times New Roman" w:hAnsi="Times New Roman" w:cs="Times New Roman"/>
          <w:color w:val="000000" w:themeColor="text1"/>
          <w:sz w:val="24"/>
          <w:szCs w:val="24"/>
          <w:lang w:bidi="en-US"/>
        </w:rPr>
        <w:t>ga seotud</w:t>
      </w:r>
      <w:r w:rsidR="002C1CAF" w:rsidRPr="00CD1A63">
        <w:rPr>
          <w:rFonts w:ascii="Times New Roman" w:hAnsi="Times New Roman" w:cs="Times New Roman"/>
          <w:color w:val="000000" w:themeColor="text1"/>
          <w:sz w:val="24"/>
          <w:szCs w:val="24"/>
          <w:lang w:bidi="en-US"/>
        </w:rPr>
        <w:t xml:space="preserve"> </w:t>
      </w:r>
      <w:r w:rsidR="00627CB3">
        <w:rPr>
          <w:rFonts w:ascii="Times New Roman" w:hAnsi="Times New Roman" w:cs="Times New Roman"/>
          <w:color w:val="000000" w:themeColor="text1"/>
          <w:sz w:val="24"/>
          <w:szCs w:val="24"/>
          <w:lang w:bidi="en-US"/>
        </w:rPr>
        <w:t>kohustuse</w:t>
      </w:r>
      <w:r w:rsidR="00627CB3" w:rsidRPr="00CD1A63">
        <w:rPr>
          <w:rFonts w:ascii="Times New Roman" w:hAnsi="Times New Roman" w:cs="Times New Roman"/>
          <w:color w:val="000000" w:themeColor="text1"/>
          <w:sz w:val="24"/>
          <w:szCs w:val="24"/>
          <w:lang w:bidi="en-US"/>
        </w:rPr>
        <w:t xml:space="preserve"> </w:t>
      </w:r>
      <w:r w:rsidR="00F239D5" w:rsidRPr="00CD1A63">
        <w:rPr>
          <w:rFonts w:ascii="Times New Roman" w:hAnsi="Times New Roman" w:cs="Times New Roman"/>
          <w:color w:val="000000" w:themeColor="text1"/>
          <w:sz w:val="24"/>
          <w:szCs w:val="24"/>
          <w:lang w:bidi="en-US"/>
        </w:rPr>
        <w:t>üle</w:t>
      </w:r>
      <w:r w:rsidR="009445CF" w:rsidRPr="00CD1A63">
        <w:rPr>
          <w:rFonts w:ascii="Times New Roman" w:hAnsi="Times New Roman" w:cs="Times New Roman"/>
          <w:color w:val="000000" w:themeColor="text1"/>
          <w:sz w:val="24"/>
          <w:szCs w:val="24"/>
          <w:lang w:bidi="en-US"/>
        </w:rPr>
        <w:t xml:space="preserve">. </w:t>
      </w:r>
    </w:p>
    <w:p w14:paraId="2F637E0D" w14:textId="77777777" w:rsidR="005B2743" w:rsidRPr="00CD1A63" w:rsidRDefault="005B2743"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6979D795" w14:textId="4BE9EA40" w:rsidR="00D657CA" w:rsidRPr="00CD1A63" w:rsidRDefault="00D657CA" w:rsidP="00CD1A63">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r w:rsidRPr="00CD1A63">
        <w:rPr>
          <w:rFonts w:ascii="Times New Roman" w:hAnsi="Times New Roman" w:cs="Times New Roman"/>
          <w:b/>
          <w:bCs/>
          <w:color w:val="000000" w:themeColor="text1"/>
          <w:sz w:val="24"/>
          <w:szCs w:val="24"/>
          <w:lang w:bidi="en-US"/>
        </w:rPr>
        <w:t xml:space="preserve">Eesmärk 2: </w:t>
      </w:r>
      <w:r w:rsidR="00386C4B" w:rsidRPr="00CD1A63">
        <w:rPr>
          <w:rFonts w:ascii="Times New Roman" w:hAnsi="Times New Roman" w:cs="Times New Roman"/>
          <w:b/>
          <w:bCs/>
          <w:color w:val="000000" w:themeColor="text1"/>
          <w:sz w:val="24"/>
          <w:szCs w:val="24"/>
          <w:lang w:bidi="en-US"/>
        </w:rPr>
        <w:t>parem ja kvaliteetsem ülevaade terviseandmetest.</w:t>
      </w:r>
    </w:p>
    <w:p w14:paraId="29F4E4B1" w14:textId="77777777" w:rsidR="00386C4B" w:rsidRPr="00CD1A63" w:rsidRDefault="00386C4B" w:rsidP="00CD1A63">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p>
    <w:p w14:paraId="18D399DB" w14:textId="3F201A4F" w:rsidR="00EA253A" w:rsidRPr="00CD1A63" w:rsidRDefault="00EA253A" w:rsidP="00CD1A63">
      <w:pPr>
        <w:pStyle w:val="Loendilik"/>
        <w:numPr>
          <w:ilvl w:val="0"/>
          <w:numId w:val="35"/>
        </w:num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Tervishoiuteenuse osutaja</w:t>
      </w:r>
    </w:p>
    <w:p w14:paraId="0180DDD9" w14:textId="77777777" w:rsidR="00550BB7" w:rsidRPr="00CD1A63" w:rsidRDefault="00550BB7" w:rsidP="00CD1A63">
      <w:pPr>
        <w:pStyle w:val="Loendilik"/>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23DC5B19" w14:textId="4EF5FA55" w:rsidR="00E85CCF" w:rsidRPr="00CD1A63" w:rsidRDefault="00BF30D4"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Süsteemide automatiseeritud toimimise</w:t>
      </w:r>
      <w:r w:rsidR="00012719">
        <w:rPr>
          <w:rFonts w:ascii="Times New Roman" w:hAnsi="Times New Roman" w:cs="Times New Roman"/>
          <w:color w:val="000000" w:themeColor="text1"/>
          <w:sz w:val="24"/>
          <w:szCs w:val="24"/>
          <w:lang w:bidi="en-US"/>
        </w:rPr>
        <w:t xml:space="preserve"> korra</w:t>
      </w:r>
      <w:r w:rsidRPr="00CD1A63">
        <w:rPr>
          <w:rFonts w:ascii="Times New Roman" w:hAnsi="Times New Roman" w:cs="Times New Roman"/>
          <w:color w:val="000000" w:themeColor="text1"/>
          <w:sz w:val="24"/>
          <w:szCs w:val="24"/>
          <w:lang w:bidi="en-US"/>
        </w:rPr>
        <w:t xml:space="preserve">l on arstidel parem ülevaade ja eelinfo tervisekontrollide </w:t>
      </w:r>
      <w:r w:rsidR="00380339">
        <w:rPr>
          <w:rFonts w:ascii="Times New Roman" w:hAnsi="Times New Roman" w:cs="Times New Roman"/>
          <w:color w:val="000000" w:themeColor="text1"/>
          <w:sz w:val="24"/>
          <w:szCs w:val="24"/>
          <w:lang w:bidi="en-US"/>
        </w:rPr>
        <w:t>tegemiseks</w:t>
      </w:r>
      <w:r w:rsidRPr="00CD1A63">
        <w:rPr>
          <w:rFonts w:ascii="Times New Roman" w:hAnsi="Times New Roman" w:cs="Times New Roman"/>
          <w:color w:val="000000" w:themeColor="text1"/>
          <w:sz w:val="24"/>
          <w:szCs w:val="24"/>
          <w:lang w:bidi="en-US"/>
        </w:rPr>
        <w:t xml:space="preserve">. </w:t>
      </w:r>
      <w:proofErr w:type="spellStart"/>
      <w:r w:rsidRPr="00CD1A63">
        <w:rPr>
          <w:rFonts w:ascii="Times New Roman" w:hAnsi="Times New Roman" w:cs="Times New Roman"/>
          <w:color w:val="000000" w:themeColor="text1"/>
          <w:sz w:val="24"/>
          <w:szCs w:val="24"/>
          <w:lang w:bidi="en-US"/>
        </w:rPr>
        <w:t>TIS</w:t>
      </w:r>
      <w:r w:rsidR="005E41A5">
        <w:rPr>
          <w:rFonts w:ascii="Times New Roman" w:hAnsi="Times New Roman" w:cs="Times New Roman"/>
          <w:color w:val="000000" w:themeColor="text1"/>
          <w:sz w:val="24"/>
          <w:szCs w:val="24"/>
          <w:lang w:bidi="en-US"/>
        </w:rPr>
        <w:t>-i</w:t>
      </w:r>
      <w:proofErr w:type="spellEnd"/>
      <w:r w:rsidRPr="00CD1A63">
        <w:rPr>
          <w:rFonts w:ascii="Times New Roman" w:hAnsi="Times New Roman" w:cs="Times New Roman"/>
          <w:color w:val="000000" w:themeColor="text1"/>
          <w:sz w:val="24"/>
          <w:szCs w:val="24"/>
          <w:lang w:bidi="en-US"/>
        </w:rPr>
        <w:t xml:space="preserve"> andmete põhjal ise</w:t>
      </w:r>
      <w:r w:rsidR="005E41A5">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täituv tervisedeklaratsioon tagab</w:t>
      </w:r>
      <w:r w:rsidR="00CB1A28">
        <w:rPr>
          <w:rFonts w:ascii="Times New Roman" w:hAnsi="Times New Roman" w:cs="Times New Roman"/>
          <w:color w:val="000000" w:themeColor="text1"/>
          <w:sz w:val="24"/>
          <w:szCs w:val="24"/>
          <w:lang w:bidi="en-US"/>
        </w:rPr>
        <w:t>, et</w:t>
      </w:r>
      <w:r w:rsidRPr="00CD1A63">
        <w:rPr>
          <w:rFonts w:ascii="Times New Roman" w:hAnsi="Times New Roman" w:cs="Times New Roman"/>
          <w:color w:val="000000" w:themeColor="text1"/>
          <w:sz w:val="24"/>
          <w:szCs w:val="24"/>
          <w:lang w:bidi="en-US"/>
        </w:rPr>
        <w:t xml:space="preserve"> </w:t>
      </w:r>
      <w:r w:rsidR="00450E09" w:rsidRPr="00CD1A63">
        <w:rPr>
          <w:rFonts w:ascii="Times New Roman" w:hAnsi="Times New Roman" w:cs="Times New Roman"/>
          <w:color w:val="000000" w:themeColor="text1"/>
          <w:sz w:val="24"/>
          <w:szCs w:val="24"/>
          <w:lang w:bidi="en-US"/>
        </w:rPr>
        <w:t>arstidel</w:t>
      </w:r>
      <w:r w:rsidRPr="00CD1A63">
        <w:rPr>
          <w:rFonts w:ascii="Times New Roman" w:hAnsi="Times New Roman" w:cs="Times New Roman"/>
          <w:color w:val="000000" w:themeColor="text1"/>
          <w:sz w:val="24"/>
          <w:szCs w:val="24"/>
          <w:lang w:bidi="en-US"/>
        </w:rPr>
        <w:t xml:space="preserve"> </w:t>
      </w:r>
      <w:r w:rsidR="00CB1A28">
        <w:rPr>
          <w:rFonts w:ascii="Times New Roman" w:hAnsi="Times New Roman" w:cs="Times New Roman"/>
          <w:color w:val="000000" w:themeColor="text1"/>
          <w:sz w:val="24"/>
          <w:szCs w:val="24"/>
          <w:lang w:bidi="en-US"/>
        </w:rPr>
        <w:t xml:space="preserve">on </w:t>
      </w:r>
      <w:r w:rsidR="00530135" w:rsidRPr="00CD1A63">
        <w:rPr>
          <w:rFonts w:ascii="Times New Roman" w:hAnsi="Times New Roman" w:cs="Times New Roman"/>
          <w:color w:val="000000" w:themeColor="text1"/>
          <w:sz w:val="24"/>
          <w:szCs w:val="24"/>
          <w:lang w:bidi="en-US"/>
        </w:rPr>
        <w:t>inimese kohta</w:t>
      </w:r>
      <w:r w:rsidR="00530135">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kvaliteet</w:t>
      </w:r>
      <w:r w:rsidR="00530135">
        <w:rPr>
          <w:rFonts w:ascii="Times New Roman" w:hAnsi="Times New Roman" w:cs="Times New Roman"/>
          <w:color w:val="000000" w:themeColor="text1"/>
          <w:sz w:val="24"/>
          <w:szCs w:val="24"/>
          <w:lang w:bidi="en-US"/>
        </w:rPr>
        <w:t>n</w:t>
      </w:r>
      <w:r w:rsidRPr="00CD1A63">
        <w:rPr>
          <w:rFonts w:ascii="Times New Roman" w:hAnsi="Times New Roman" w:cs="Times New Roman"/>
          <w:color w:val="000000" w:themeColor="text1"/>
          <w:sz w:val="24"/>
          <w:szCs w:val="24"/>
          <w:lang w:bidi="en-US"/>
        </w:rPr>
        <w:t>e ja usaldusväär</w:t>
      </w:r>
      <w:r w:rsidR="00530135">
        <w:rPr>
          <w:rFonts w:ascii="Times New Roman" w:hAnsi="Times New Roman" w:cs="Times New Roman"/>
          <w:color w:val="000000" w:themeColor="text1"/>
          <w:sz w:val="24"/>
          <w:szCs w:val="24"/>
          <w:lang w:bidi="en-US"/>
        </w:rPr>
        <w:t>n</w:t>
      </w:r>
      <w:r w:rsidRPr="00CD1A63">
        <w:rPr>
          <w:rFonts w:ascii="Times New Roman" w:hAnsi="Times New Roman" w:cs="Times New Roman"/>
          <w:color w:val="000000" w:themeColor="text1"/>
          <w:sz w:val="24"/>
          <w:szCs w:val="24"/>
          <w:lang w:bidi="en-US"/>
        </w:rPr>
        <w:t xml:space="preserve">e terviseinfo, mis ei sõltu inimese enda mälust ja </w:t>
      </w:r>
      <w:r w:rsidR="00F11407" w:rsidRPr="00CD1A63">
        <w:rPr>
          <w:rFonts w:ascii="Times New Roman" w:hAnsi="Times New Roman" w:cs="Times New Roman"/>
          <w:color w:val="000000" w:themeColor="text1"/>
          <w:sz w:val="24"/>
          <w:szCs w:val="24"/>
          <w:lang w:bidi="en-US"/>
        </w:rPr>
        <w:t>valikust, millist terviseinfot tervisedeklaratsioonil jagada ja mi</w:t>
      </w:r>
      <w:r w:rsidR="0056505C">
        <w:rPr>
          <w:rFonts w:ascii="Times New Roman" w:hAnsi="Times New Roman" w:cs="Times New Roman"/>
          <w:color w:val="000000" w:themeColor="text1"/>
          <w:sz w:val="24"/>
          <w:szCs w:val="24"/>
          <w:lang w:bidi="en-US"/>
        </w:rPr>
        <w:t>s</w:t>
      </w:r>
      <w:r w:rsidR="00F11407" w:rsidRPr="00CD1A63">
        <w:rPr>
          <w:rFonts w:ascii="Times New Roman" w:hAnsi="Times New Roman" w:cs="Times New Roman"/>
          <w:color w:val="000000" w:themeColor="text1"/>
          <w:sz w:val="24"/>
          <w:szCs w:val="24"/>
          <w:lang w:bidi="en-US"/>
        </w:rPr>
        <w:t xml:space="preserve"> jätta märkimata. </w:t>
      </w:r>
      <w:r w:rsidR="00E73595" w:rsidRPr="00CD1A63">
        <w:rPr>
          <w:rFonts w:ascii="Times New Roman" w:hAnsi="Times New Roman" w:cs="Times New Roman"/>
          <w:color w:val="000000" w:themeColor="text1"/>
          <w:sz w:val="24"/>
          <w:szCs w:val="24"/>
          <w:lang w:bidi="en-US"/>
        </w:rPr>
        <w:t xml:space="preserve">Arsti jaoks on tervisedeklaratsiooni info ja </w:t>
      </w:r>
      <w:proofErr w:type="spellStart"/>
      <w:r w:rsidR="00E73595" w:rsidRPr="00CD1A63">
        <w:rPr>
          <w:rFonts w:ascii="Times New Roman" w:hAnsi="Times New Roman" w:cs="Times New Roman"/>
          <w:color w:val="000000" w:themeColor="text1"/>
          <w:sz w:val="24"/>
          <w:szCs w:val="24"/>
          <w:lang w:bidi="en-US"/>
        </w:rPr>
        <w:t>TIS</w:t>
      </w:r>
      <w:r w:rsidR="0056505C">
        <w:rPr>
          <w:rFonts w:ascii="Times New Roman" w:hAnsi="Times New Roman" w:cs="Times New Roman"/>
          <w:color w:val="000000" w:themeColor="text1"/>
          <w:sz w:val="24"/>
          <w:szCs w:val="24"/>
          <w:lang w:bidi="en-US"/>
        </w:rPr>
        <w:t>-i</w:t>
      </w:r>
      <w:proofErr w:type="spellEnd"/>
      <w:r w:rsidR="00E73595" w:rsidRPr="00CD1A63">
        <w:rPr>
          <w:rFonts w:ascii="Times New Roman" w:hAnsi="Times New Roman" w:cs="Times New Roman"/>
          <w:color w:val="000000" w:themeColor="text1"/>
          <w:sz w:val="24"/>
          <w:szCs w:val="24"/>
          <w:lang w:bidi="en-US"/>
        </w:rPr>
        <w:t xml:space="preserve"> portaalis oleva info võrdlemine ning selle usaldusväärsuse kontrollimine aeganõudev ja ebavajalik. Süsteemide parema koostoimimise järel jääb arstile rohkem aega visiidile </w:t>
      </w:r>
      <w:r w:rsidR="0007608E" w:rsidRPr="00CD1A63">
        <w:rPr>
          <w:rFonts w:ascii="Times New Roman" w:hAnsi="Times New Roman" w:cs="Times New Roman"/>
          <w:color w:val="000000" w:themeColor="text1"/>
          <w:sz w:val="24"/>
          <w:szCs w:val="24"/>
          <w:lang w:bidi="en-US"/>
        </w:rPr>
        <w:t xml:space="preserve">keskendumiseks. </w:t>
      </w:r>
      <w:r w:rsidR="00244A59" w:rsidRPr="00CD1A63">
        <w:rPr>
          <w:rFonts w:ascii="Times New Roman" w:hAnsi="Times New Roman" w:cs="Times New Roman"/>
          <w:color w:val="000000" w:themeColor="text1"/>
          <w:sz w:val="24"/>
          <w:szCs w:val="24"/>
          <w:lang w:bidi="en-US"/>
        </w:rPr>
        <w:t xml:space="preserve">Otsuste jõudmisel </w:t>
      </w:r>
      <w:proofErr w:type="spellStart"/>
      <w:r w:rsidR="00244A59" w:rsidRPr="00CD1A63">
        <w:rPr>
          <w:rFonts w:ascii="Times New Roman" w:hAnsi="Times New Roman" w:cs="Times New Roman"/>
          <w:color w:val="000000" w:themeColor="text1"/>
          <w:sz w:val="24"/>
          <w:szCs w:val="24"/>
          <w:lang w:bidi="en-US"/>
        </w:rPr>
        <w:t>TIS-i</w:t>
      </w:r>
      <w:proofErr w:type="spellEnd"/>
      <w:r w:rsidR="00244A59" w:rsidRPr="00CD1A63">
        <w:rPr>
          <w:rFonts w:ascii="Times New Roman" w:hAnsi="Times New Roman" w:cs="Times New Roman"/>
          <w:color w:val="000000" w:themeColor="text1"/>
          <w:sz w:val="24"/>
          <w:szCs w:val="24"/>
          <w:lang w:bidi="en-US"/>
        </w:rPr>
        <w:t xml:space="preserve"> on arstidel </w:t>
      </w:r>
      <w:r w:rsidR="001540A5" w:rsidRPr="00CD1A63">
        <w:rPr>
          <w:rFonts w:ascii="Times New Roman" w:hAnsi="Times New Roman" w:cs="Times New Roman"/>
          <w:color w:val="000000" w:themeColor="text1"/>
          <w:sz w:val="24"/>
          <w:szCs w:val="24"/>
          <w:lang w:bidi="en-US"/>
        </w:rPr>
        <w:t>(sh raviteekonna järgmisel arstil, kas perearst</w:t>
      </w:r>
      <w:r w:rsidR="00D31676">
        <w:rPr>
          <w:rFonts w:ascii="Times New Roman" w:hAnsi="Times New Roman" w:cs="Times New Roman"/>
          <w:color w:val="000000" w:themeColor="text1"/>
          <w:sz w:val="24"/>
          <w:szCs w:val="24"/>
          <w:lang w:bidi="en-US"/>
        </w:rPr>
        <w:t>il</w:t>
      </w:r>
      <w:r w:rsidR="0033601D" w:rsidRPr="00CD1A63">
        <w:rPr>
          <w:rFonts w:ascii="Times New Roman" w:hAnsi="Times New Roman" w:cs="Times New Roman"/>
          <w:color w:val="000000" w:themeColor="text1"/>
          <w:sz w:val="24"/>
          <w:szCs w:val="24"/>
          <w:lang w:bidi="en-US"/>
        </w:rPr>
        <w:t xml:space="preserve">, </w:t>
      </w:r>
      <w:r w:rsidR="00BE61B5" w:rsidRPr="00CD1A63">
        <w:rPr>
          <w:rFonts w:ascii="Times New Roman" w:hAnsi="Times New Roman" w:cs="Times New Roman"/>
          <w:color w:val="000000" w:themeColor="text1"/>
          <w:sz w:val="24"/>
          <w:szCs w:val="24"/>
          <w:lang w:bidi="en-US"/>
        </w:rPr>
        <w:t>tei</w:t>
      </w:r>
      <w:r w:rsidR="00D31676">
        <w:rPr>
          <w:rFonts w:ascii="Times New Roman" w:hAnsi="Times New Roman" w:cs="Times New Roman"/>
          <w:color w:val="000000" w:themeColor="text1"/>
          <w:sz w:val="24"/>
          <w:szCs w:val="24"/>
          <w:lang w:bidi="en-US"/>
        </w:rPr>
        <w:t>s</w:t>
      </w:r>
      <w:r w:rsidR="00BE61B5" w:rsidRPr="00CD1A63">
        <w:rPr>
          <w:rFonts w:ascii="Times New Roman" w:hAnsi="Times New Roman" w:cs="Times New Roman"/>
          <w:color w:val="000000" w:themeColor="text1"/>
          <w:sz w:val="24"/>
          <w:szCs w:val="24"/>
          <w:lang w:bidi="en-US"/>
        </w:rPr>
        <w:t>e</w:t>
      </w:r>
      <w:r w:rsidR="00D31676">
        <w:rPr>
          <w:rFonts w:ascii="Times New Roman" w:hAnsi="Times New Roman" w:cs="Times New Roman"/>
          <w:color w:val="000000" w:themeColor="text1"/>
          <w:sz w:val="24"/>
          <w:szCs w:val="24"/>
          <w:lang w:bidi="en-US"/>
        </w:rPr>
        <w:t>l</w:t>
      </w:r>
      <w:r w:rsidR="00BE61B5" w:rsidRPr="00CD1A63">
        <w:rPr>
          <w:rFonts w:ascii="Times New Roman" w:hAnsi="Times New Roman" w:cs="Times New Roman"/>
          <w:color w:val="000000" w:themeColor="text1"/>
          <w:sz w:val="24"/>
          <w:szCs w:val="24"/>
          <w:lang w:bidi="en-US"/>
        </w:rPr>
        <w:t xml:space="preserve"> töötervishoiuarst</w:t>
      </w:r>
      <w:r w:rsidR="00D31676">
        <w:rPr>
          <w:rFonts w:ascii="Times New Roman" w:hAnsi="Times New Roman" w:cs="Times New Roman"/>
          <w:color w:val="000000" w:themeColor="text1"/>
          <w:sz w:val="24"/>
          <w:szCs w:val="24"/>
          <w:lang w:bidi="en-US"/>
        </w:rPr>
        <w:t>il</w:t>
      </w:r>
      <w:r w:rsidR="001540A5" w:rsidRPr="00CD1A63">
        <w:rPr>
          <w:rFonts w:ascii="Times New Roman" w:hAnsi="Times New Roman" w:cs="Times New Roman"/>
          <w:color w:val="000000" w:themeColor="text1"/>
          <w:sz w:val="24"/>
          <w:szCs w:val="24"/>
          <w:lang w:bidi="en-US"/>
        </w:rPr>
        <w:t xml:space="preserve"> või muu eriala arst</w:t>
      </w:r>
      <w:r w:rsidR="00D31676">
        <w:rPr>
          <w:rFonts w:ascii="Times New Roman" w:hAnsi="Times New Roman" w:cs="Times New Roman"/>
          <w:color w:val="000000" w:themeColor="text1"/>
          <w:sz w:val="24"/>
          <w:szCs w:val="24"/>
          <w:lang w:bidi="en-US"/>
        </w:rPr>
        <w:t>il</w:t>
      </w:r>
      <w:r w:rsidR="001540A5" w:rsidRPr="00CD1A63">
        <w:rPr>
          <w:rFonts w:ascii="Times New Roman" w:hAnsi="Times New Roman" w:cs="Times New Roman"/>
          <w:color w:val="000000" w:themeColor="text1"/>
          <w:sz w:val="24"/>
          <w:szCs w:val="24"/>
          <w:lang w:bidi="en-US"/>
        </w:rPr>
        <w:t xml:space="preserve">) </w:t>
      </w:r>
      <w:r w:rsidR="00244A59" w:rsidRPr="00CD1A63">
        <w:rPr>
          <w:rFonts w:ascii="Times New Roman" w:hAnsi="Times New Roman" w:cs="Times New Roman"/>
          <w:color w:val="000000" w:themeColor="text1"/>
          <w:sz w:val="24"/>
          <w:szCs w:val="24"/>
          <w:lang w:bidi="en-US"/>
        </w:rPr>
        <w:t>samuti terviklikum ülevaade inimese tervisest. Kuigi p</w:t>
      </w:r>
      <w:r w:rsidR="00E85CCF" w:rsidRPr="00CD1A63">
        <w:rPr>
          <w:rFonts w:ascii="Times New Roman" w:hAnsi="Times New Roman" w:cs="Times New Roman"/>
          <w:color w:val="000000" w:themeColor="text1"/>
          <w:sz w:val="24"/>
          <w:szCs w:val="24"/>
          <w:lang w:bidi="en-US"/>
        </w:rPr>
        <w:t>abertõendite</w:t>
      </w:r>
      <w:r w:rsidR="00635E9F">
        <w:rPr>
          <w:rFonts w:ascii="Times New Roman" w:hAnsi="Times New Roman" w:cs="Times New Roman"/>
          <w:color w:val="000000" w:themeColor="text1"/>
          <w:sz w:val="24"/>
          <w:szCs w:val="24"/>
          <w:lang w:bidi="en-US"/>
        </w:rPr>
        <w:t>ga</w:t>
      </w:r>
      <w:r w:rsidR="00E85CCF" w:rsidRPr="00CD1A63">
        <w:rPr>
          <w:rFonts w:ascii="Times New Roman" w:hAnsi="Times New Roman" w:cs="Times New Roman"/>
          <w:color w:val="000000" w:themeColor="text1"/>
          <w:sz w:val="24"/>
          <w:szCs w:val="24"/>
          <w:lang w:bidi="en-US"/>
        </w:rPr>
        <w:t xml:space="preserve"> jõuab mingi osa andmetest ka </w:t>
      </w:r>
      <w:r w:rsidR="00635E9F">
        <w:rPr>
          <w:rFonts w:ascii="Times New Roman" w:hAnsi="Times New Roman" w:cs="Times New Roman"/>
          <w:color w:val="000000" w:themeColor="text1"/>
          <w:sz w:val="24"/>
          <w:szCs w:val="24"/>
          <w:lang w:bidi="en-US"/>
        </w:rPr>
        <w:t>praegu</w:t>
      </w:r>
      <w:r w:rsidR="00635E9F" w:rsidRPr="00CD1A63">
        <w:rPr>
          <w:rFonts w:ascii="Times New Roman" w:hAnsi="Times New Roman" w:cs="Times New Roman"/>
          <w:color w:val="000000" w:themeColor="text1"/>
          <w:sz w:val="24"/>
          <w:szCs w:val="24"/>
          <w:lang w:bidi="en-US"/>
        </w:rPr>
        <w:t xml:space="preserve"> </w:t>
      </w:r>
      <w:proofErr w:type="spellStart"/>
      <w:r w:rsidR="00E85CCF" w:rsidRPr="00CD1A63">
        <w:rPr>
          <w:rFonts w:ascii="Times New Roman" w:hAnsi="Times New Roman" w:cs="Times New Roman"/>
          <w:color w:val="000000" w:themeColor="text1"/>
          <w:sz w:val="24"/>
          <w:szCs w:val="24"/>
          <w:lang w:bidi="en-US"/>
        </w:rPr>
        <w:t>TIS-i</w:t>
      </w:r>
      <w:proofErr w:type="spellEnd"/>
      <w:r w:rsidR="00E85CCF" w:rsidRPr="00CD1A63">
        <w:rPr>
          <w:rFonts w:ascii="Times New Roman" w:hAnsi="Times New Roman" w:cs="Times New Roman"/>
          <w:color w:val="000000" w:themeColor="text1"/>
          <w:sz w:val="24"/>
          <w:szCs w:val="24"/>
          <w:lang w:bidi="en-US"/>
        </w:rPr>
        <w:t xml:space="preserve"> ambulatoorse </w:t>
      </w:r>
      <w:proofErr w:type="spellStart"/>
      <w:r w:rsidR="00E85CCF" w:rsidRPr="00CD1A63">
        <w:rPr>
          <w:rFonts w:ascii="Times New Roman" w:hAnsi="Times New Roman" w:cs="Times New Roman"/>
          <w:color w:val="000000" w:themeColor="text1"/>
          <w:sz w:val="24"/>
          <w:szCs w:val="24"/>
          <w:lang w:bidi="en-US"/>
        </w:rPr>
        <w:t>epikriisi</w:t>
      </w:r>
      <w:proofErr w:type="spellEnd"/>
      <w:r w:rsidR="00E85CCF" w:rsidRPr="00CD1A63">
        <w:rPr>
          <w:rFonts w:ascii="Times New Roman" w:hAnsi="Times New Roman" w:cs="Times New Roman"/>
          <w:color w:val="000000" w:themeColor="text1"/>
          <w:sz w:val="24"/>
          <w:szCs w:val="24"/>
          <w:lang w:bidi="en-US"/>
        </w:rPr>
        <w:t xml:space="preserve"> kujul, </w:t>
      </w:r>
      <w:r w:rsidR="007163FC" w:rsidRPr="00CD1A63">
        <w:rPr>
          <w:rFonts w:ascii="Times New Roman" w:hAnsi="Times New Roman" w:cs="Times New Roman"/>
          <w:color w:val="000000" w:themeColor="text1"/>
          <w:sz w:val="24"/>
          <w:szCs w:val="24"/>
          <w:lang w:bidi="en-US"/>
        </w:rPr>
        <w:t>ei jõua alati info terviklikuna ega infoväärtuslikuna</w:t>
      </w:r>
      <w:r w:rsidR="0058328A" w:rsidRPr="00CD1A63">
        <w:rPr>
          <w:rFonts w:ascii="Times New Roman" w:hAnsi="Times New Roman" w:cs="Times New Roman"/>
          <w:color w:val="000000" w:themeColor="text1"/>
          <w:sz w:val="24"/>
          <w:szCs w:val="24"/>
          <w:lang w:bidi="en-US"/>
        </w:rPr>
        <w:t xml:space="preserve"> </w:t>
      </w:r>
      <w:proofErr w:type="spellStart"/>
      <w:r w:rsidR="0058328A" w:rsidRPr="00CD1A63">
        <w:rPr>
          <w:rFonts w:ascii="Times New Roman" w:hAnsi="Times New Roman" w:cs="Times New Roman"/>
          <w:color w:val="000000" w:themeColor="text1"/>
          <w:sz w:val="24"/>
          <w:szCs w:val="24"/>
          <w:lang w:bidi="en-US"/>
        </w:rPr>
        <w:t>epikriiside</w:t>
      </w:r>
      <w:proofErr w:type="spellEnd"/>
      <w:r w:rsidR="0058328A" w:rsidRPr="00CD1A63">
        <w:rPr>
          <w:rFonts w:ascii="Times New Roman" w:hAnsi="Times New Roman" w:cs="Times New Roman"/>
          <w:color w:val="000000" w:themeColor="text1"/>
          <w:sz w:val="24"/>
          <w:szCs w:val="24"/>
          <w:lang w:bidi="en-US"/>
        </w:rPr>
        <w:t xml:space="preserve"> erineva </w:t>
      </w:r>
      <w:r w:rsidR="0050012F" w:rsidRPr="00CD1A63">
        <w:rPr>
          <w:rFonts w:ascii="Times New Roman" w:hAnsi="Times New Roman" w:cs="Times New Roman"/>
          <w:color w:val="000000" w:themeColor="text1"/>
          <w:sz w:val="24"/>
          <w:szCs w:val="24"/>
          <w:lang w:bidi="en-US"/>
        </w:rPr>
        <w:t>kvaliteedi tõttu</w:t>
      </w:r>
      <w:r w:rsidR="00E85CCF" w:rsidRPr="00CD1A63">
        <w:rPr>
          <w:rFonts w:ascii="Times New Roman" w:hAnsi="Times New Roman" w:cs="Times New Roman"/>
          <w:color w:val="000000" w:themeColor="text1"/>
          <w:sz w:val="24"/>
          <w:szCs w:val="24"/>
          <w:lang w:bidi="en-US"/>
        </w:rPr>
        <w:t>.</w:t>
      </w:r>
      <w:r w:rsidR="0050012F" w:rsidRPr="00CD1A63">
        <w:rPr>
          <w:rFonts w:ascii="Times New Roman" w:hAnsi="Times New Roman" w:cs="Times New Roman"/>
          <w:color w:val="000000" w:themeColor="text1"/>
          <w:sz w:val="24"/>
          <w:szCs w:val="24"/>
          <w:lang w:bidi="en-US"/>
        </w:rPr>
        <w:t xml:space="preserve"> Lisaks on </w:t>
      </w:r>
      <w:proofErr w:type="spellStart"/>
      <w:r w:rsidR="0050012F" w:rsidRPr="00CD1A63">
        <w:rPr>
          <w:rFonts w:ascii="Times New Roman" w:hAnsi="Times New Roman" w:cs="Times New Roman"/>
          <w:color w:val="000000" w:themeColor="text1"/>
          <w:sz w:val="24"/>
          <w:szCs w:val="24"/>
          <w:lang w:bidi="en-US"/>
        </w:rPr>
        <w:t>epikriisi</w:t>
      </w:r>
      <w:proofErr w:type="spellEnd"/>
      <w:r w:rsidR="0050012F" w:rsidRPr="00CD1A63">
        <w:rPr>
          <w:rFonts w:ascii="Times New Roman" w:hAnsi="Times New Roman" w:cs="Times New Roman"/>
          <w:color w:val="000000" w:themeColor="text1"/>
          <w:sz w:val="24"/>
          <w:szCs w:val="24"/>
          <w:lang w:bidi="en-US"/>
        </w:rPr>
        <w:t xml:space="preserve"> lugemi</w:t>
      </w:r>
      <w:r w:rsidR="00D61FCE">
        <w:rPr>
          <w:rFonts w:ascii="Times New Roman" w:hAnsi="Times New Roman" w:cs="Times New Roman"/>
          <w:color w:val="000000" w:themeColor="text1"/>
          <w:sz w:val="24"/>
          <w:szCs w:val="24"/>
          <w:lang w:bidi="en-US"/>
        </w:rPr>
        <w:t>s</w:t>
      </w:r>
      <w:r w:rsidR="0050012F" w:rsidRPr="00CD1A63">
        <w:rPr>
          <w:rFonts w:ascii="Times New Roman" w:hAnsi="Times New Roman" w:cs="Times New Roman"/>
          <w:color w:val="000000" w:themeColor="text1"/>
          <w:sz w:val="24"/>
          <w:szCs w:val="24"/>
          <w:lang w:bidi="en-US"/>
        </w:rPr>
        <w:t>e ja töötlemi</w:t>
      </w:r>
      <w:r w:rsidR="00D61FCE">
        <w:rPr>
          <w:rFonts w:ascii="Times New Roman" w:hAnsi="Times New Roman" w:cs="Times New Roman"/>
          <w:color w:val="000000" w:themeColor="text1"/>
          <w:sz w:val="24"/>
          <w:szCs w:val="24"/>
          <w:lang w:bidi="en-US"/>
        </w:rPr>
        <w:t>s</w:t>
      </w:r>
      <w:r w:rsidR="0050012F" w:rsidRPr="00CD1A63">
        <w:rPr>
          <w:rFonts w:ascii="Times New Roman" w:hAnsi="Times New Roman" w:cs="Times New Roman"/>
          <w:color w:val="000000" w:themeColor="text1"/>
          <w:sz w:val="24"/>
          <w:szCs w:val="24"/>
          <w:lang w:bidi="en-US"/>
        </w:rPr>
        <w:t>e</w:t>
      </w:r>
      <w:r w:rsidR="005629C2">
        <w:rPr>
          <w:rFonts w:ascii="Times New Roman" w:hAnsi="Times New Roman" w:cs="Times New Roman"/>
          <w:color w:val="000000" w:themeColor="text1"/>
          <w:sz w:val="24"/>
          <w:szCs w:val="24"/>
          <w:lang w:bidi="en-US"/>
        </w:rPr>
        <w:t xml:space="preserve"> korral</w:t>
      </w:r>
      <w:r w:rsidR="0050012F" w:rsidRPr="00CD1A63">
        <w:rPr>
          <w:rFonts w:ascii="Times New Roman" w:hAnsi="Times New Roman" w:cs="Times New Roman"/>
          <w:color w:val="000000" w:themeColor="text1"/>
          <w:sz w:val="24"/>
          <w:szCs w:val="24"/>
          <w:lang w:bidi="en-US"/>
        </w:rPr>
        <w:t xml:space="preserve"> </w:t>
      </w:r>
      <w:r w:rsidR="00D61FCE">
        <w:rPr>
          <w:rFonts w:ascii="Times New Roman" w:hAnsi="Times New Roman" w:cs="Times New Roman"/>
          <w:color w:val="000000" w:themeColor="text1"/>
          <w:sz w:val="24"/>
          <w:szCs w:val="24"/>
          <w:lang w:bidi="en-US"/>
        </w:rPr>
        <w:t xml:space="preserve">ka </w:t>
      </w:r>
      <w:r w:rsidR="0050012F" w:rsidRPr="00CD1A63">
        <w:rPr>
          <w:rFonts w:ascii="Times New Roman" w:hAnsi="Times New Roman" w:cs="Times New Roman"/>
          <w:color w:val="000000" w:themeColor="text1"/>
          <w:sz w:val="24"/>
          <w:szCs w:val="24"/>
          <w:lang w:bidi="en-US"/>
        </w:rPr>
        <w:t>halduskoormus suurem kui automatiseeritud andmeväljade võrdlemi</w:t>
      </w:r>
      <w:r w:rsidR="00D61FCE">
        <w:rPr>
          <w:rFonts w:ascii="Times New Roman" w:hAnsi="Times New Roman" w:cs="Times New Roman"/>
          <w:color w:val="000000" w:themeColor="text1"/>
          <w:sz w:val="24"/>
          <w:szCs w:val="24"/>
          <w:lang w:bidi="en-US"/>
        </w:rPr>
        <w:t>se</w:t>
      </w:r>
      <w:r w:rsidR="005629C2">
        <w:rPr>
          <w:rFonts w:ascii="Times New Roman" w:hAnsi="Times New Roman" w:cs="Times New Roman"/>
          <w:color w:val="000000" w:themeColor="text1"/>
          <w:sz w:val="24"/>
          <w:szCs w:val="24"/>
          <w:lang w:bidi="en-US"/>
        </w:rPr>
        <w:t xml:space="preserve"> korral</w:t>
      </w:r>
      <w:r w:rsidR="0050012F" w:rsidRPr="00CD1A63">
        <w:rPr>
          <w:rFonts w:ascii="Times New Roman" w:hAnsi="Times New Roman" w:cs="Times New Roman"/>
          <w:color w:val="000000" w:themeColor="text1"/>
          <w:sz w:val="24"/>
          <w:szCs w:val="24"/>
          <w:lang w:bidi="en-US"/>
        </w:rPr>
        <w:t>.</w:t>
      </w:r>
      <w:r w:rsidR="00E85CCF" w:rsidRPr="00CD1A63">
        <w:rPr>
          <w:rFonts w:ascii="Times New Roman" w:hAnsi="Times New Roman" w:cs="Times New Roman"/>
          <w:color w:val="000000" w:themeColor="text1"/>
          <w:sz w:val="24"/>
          <w:szCs w:val="24"/>
          <w:lang w:bidi="en-US"/>
        </w:rPr>
        <w:t xml:space="preserve"> </w:t>
      </w:r>
      <w:r w:rsidR="00137D9D" w:rsidRPr="00CD1A63">
        <w:rPr>
          <w:rFonts w:ascii="Times New Roman" w:hAnsi="Times New Roman" w:cs="Times New Roman"/>
          <w:color w:val="000000" w:themeColor="text1"/>
          <w:sz w:val="24"/>
          <w:szCs w:val="24"/>
          <w:lang w:bidi="en-US"/>
        </w:rPr>
        <w:t xml:space="preserve">Samuti tehakse ettevalmistusi </w:t>
      </w:r>
      <w:proofErr w:type="spellStart"/>
      <w:r w:rsidR="00137D9D" w:rsidRPr="00CD1A63">
        <w:rPr>
          <w:rFonts w:ascii="Times New Roman" w:hAnsi="Times New Roman" w:cs="Times New Roman"/>
          <w:color w:val="000000" w:themeColor="text1"/>
          <w:sz w:val="24"/>
          <w:szCs w:val="24"/>
          <w:lang w:bidi="en-US"/>
        </w:rPr>
        <w:t>epikriiside</w:t>
      </w:r>
      <w:proofErr w:type="spellEnd"/>
      <w:r w:rsidR="00137D9D" w:rsidRPr="00CD1A63">
        <w:rPr>
          <w:rFonts w:ascii="Times New Roman" w:hAnsi="Times New Roman" w:cs="Times New Roman"/>
          <w:color w:val="000000" w:themeColor="text1"/>
          <w:sz w:val="24"/>
          <w:szCs w:val="24"/>
          <w:lang w:bidi="en-US"/>
        </w:rPr>
        <w:t xml:space="preserve"> kadumiseks </w:t>
      </w:r>
      <w:r w:rsidR="009821B8" w:rsidRPr="00CD1A63">
        <w:rPr>
          <w:rFonts w:ascii="Times New Roman" w:hAnsi="Times New Roman" w:cs="Times New Roman"/>
          <w:color w:val="000000" w:themeColor="text1"/>
          <w:sz w:val="24"/>
          <w:szCs w:val="24"/>
          <w:lang w:bidi="en-US"/>
        </w:rPr>
        <w:t xml:space="preserve">tervishoiu </w:t>
      </w:r>
      <w:r w:rsidR="00137D9D" w:rsidRPr="00CD1A63">
        <w:rPr>
          <w:rFonts w:ascii="Times New Roman" w:hAnsi="Times New Roman" w:cs="Times New Roman"/>
          <w:color w:val="000000" w:themeColor="text1"/>
          <w:sz w:val="24"/>
          <w:szCs w:val="24"/>
          <w:lang w:bidi="en-US"/>
        </w:rPr>
        <w:t>sündmuspõhise teenuse raames</w:t>
      </w:r>
      <w:r w:rsidR="00FF77C5" w:rsidRPr="00CD1A63">
        <w:rPr>
          <w:rStyle w:val="Allmrkuseviide"/>
          <w:rFonts w:ascii="Times New Roman" w:hAnsi="Times New Roman" w:cs="Times New Roman"/>
          <w:color w:val="000000" w:themeColor="text1"/>
          <w:sz w:val="24"/>
          <w:szCs w:val="24"/>
          <w:lang w:bidi="en-US"/>
        </w:rPr>
        <w:footnoteReference w:id="7"/>
      </w:r>
      <w:r w:rsidR="00137D9D" w:rsidRPr="00CD1A63">
        <w:rPr>
          <w:rFonts w:ascii="Times New Roman" w:hAnsi="Times New Roman" w:cs="Times New Roman"/>
          <w:color w:val="000000" w:themeColor="text1"/>
          <w:sz w:val="24"/>
          <w:szCs w:val="24"/>
          <w:lang w:bidi="en-US"/>
        </w:rPr>
        <w:t xml:space="preserve">. </w:t>
      </w:r>
    </w:p>
    <w:p w14:paraId="455B086B" w14:textId="77777777" w:rsidR="00EA253A" w:rsidRPr="00CD1A63" w:rsidRDefault="00EA253A"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350CB243" w14:textId="522B1E8E" w:rsidR="00EA253A" w:rsidRPr="00CD1A63" w:rsidRDefault="00EA253A" w:rsidP="00CD1A63">
      <w:pPr>
        <w:pStyle w:val="Loendilik"/>
        <w:numPr>
          <w:ilvl w:val="0"/>
          <w:numId w:val="35"/>
        </w:num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 xml:space="preserve">Töötaja </w:t>
      </w:r>
      <w:r w:rsidR="006B79EC" w:rsidRPr="00CD1A63">
        <w:rPr>
          <w:rFonts w:ascii="Times New Roman" w:hAnsi="Times New Roman" w:cs="Times New Roman"/>
          <w:color w:val="000000" w:themeColor="text1"/>
          <w:sz w:val="24"/>
          <w:szCs w:val="24"/>
          <w:lang w:bidi="en-US"/>
        </w:rPr>
        <w:t>(</w:t>
      </w:r>
      <w:r w:rsidRPr="00CD1A63">
        <w:rPr>
          <w:rFonts w:ascii="Times New Roman" w:hAnsi="Times New Roman" w:cs="Times New Roman"/>
          <w:color w:val="000000" w:themeColor="text1"/>
          <w:sz w:val="24"/>
          <w:szCs w:val="24"/>
          <w:lang w:bidi="en-US"/>
        </w:rPr>
        <w:t>patsien</w:t>
      </w:r>
      <w:r w:rsidR="006B79EC" w:rsidRPr="00CD1A63">
        <w:rPr>
          <w:rFonts w:ascii="Times New Roman" w:hAnsi="Times New Roman" w:cs="Times New Roman"/>
          <w:color w:val="000000" w:themeColor="text1"/>
          <w:sz w:val="24"/>
          <w:szCs w:val="24"/>
          <w:lang w:bidi="en-US"/>
        </w:rPr>
        <w:t>divaade)</w:t>
      </w:r>
    </w:p>
    <w:p w14:paraId="19B6DD10" w14:textId="77777777" w:rsidR="007725E0" w:rsidRPr="00CD1A63" w:rsidRDefault="007725E0" w:rsidP="00CD1A63">
      <w:pPr>
        <w:pStyle w:val="Loendilik"/>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49AE3ABF" w14:textId="397749F8" w:rsidR="008B7F18" w:rsidRPr="00CD1A63" w:rsidRDefault="00EA253A"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Inimesel peab olema ühes kohas ülevaade enda terviseandmete</w:t>
      </w:r>
      <w:r w:rsidR="007C0D2F" w:rsidRPr="00CD1A63">
        <w:rPr>
          <w:rFonts w:ascii="Times New Roman" w:hAnsi="Times New Roman" w:cs="Times New Roman"/>
          <w:color w:val="000000" w:themeColor="text1"/>
          <w:sz w:val="24"/>
          <w:szCs w:val="24"/>
          <w:lang w:bidi="en-US"/>
        </w:rPr>
        <w:t>st</w:t>
      </w:r>
      <w:r w:rsidRPr="00CD1A63">
        <w:rPr>
          <w:rFonts w:ascii="Times New Roman" w:hAnsi="Times New Roman" w:cs="Times New Roman"/>
          <w:color w:val="000000" w:themeColor="text1"/>
          <w:sz w:val="24"/>
          <w:szCs w:val="24"/>
          <w:lang w:bidi="en-US"/>
        </w:rPr>
        <w:t xml:space="preserve">, sh </w:t>
      </w:r>
      <w:r w:rsidR="00D14303" w:rsidRPr="00CD1A63">
        <w:rPr>
          <w:rFonts w:ascii="Times New Roman" w:hAnsi="Times New Roman" w:cs="Times New Roman"/>
          <w:color w:val="000000" w:themeColor="text1"/>
          <w:sz w:val="24"/>
          <w:szCs w:val="24"/>
          <w:lang w:bidi="en-US"/>
        </w:rPr>
        <w:t xml:space="preserve">teave </w:t>
      </w:r>
      <w:r w:rsidRPr="00CD1A63">
        <w:rPr>
          <w:rFonts w:ascii="Times New Roman" w:hAnsi="Times New Roman" w:cs="Times New Roman"/>
          <w:color w:val="000000" w:themeColor="text1"/>
          <w:sz w:val="24"/>
          <w:szCs w:val="24"/>
          <w:lang w:bidi="en-US"/>
        </w:rPr>
        <w:t xml:space="preserve">töötervisekontrolli otsuste kohta. Riiklik infosüsteem patsiendile oma terviseandmete vaatamiseks ja haldamiseks on </w:t>
      </w:r>
      <w:r w:rsidR="005F0FC2">
        <w:rPr>
          <w:rFonts w:ascii="Times New Roman" w:hAnsi="Times New Roman" w:cs="Times New Roman"/>
          <w:color w:val="000000" w:themeColor="text1"/>
          <w:sz w:val="24"/>
          <w:szCs w:val="24"/>
          <w:lang w:bidi="en-US"/>
        </w:rPr>
        <w:t>t</w:t>
      </w:r>
      <w:r w:rsidR="005D26FD" w:rsidRPr="00CD1A63">
        <w:rPr>
          <w:rFonts w:ascii="Times New Roman" w:hAnsi="Times New Roman" w:cs="Times New Roman"/>
          <w:color w:val="000000" w:themeColor="text1"/>
          <w:sz w:val="24"/>
          <w:szCs w:val="24"/>
          <w:lang w:bidi="en-US"/>
        </w:rPr>
        <w:t>erviseportaal, kuhu jõua</w:t>
      </w:r>
      <w:r w:rsidR="00D14303" w:rsidRPr="00CD1A63">
        <w:rPr>
          <w:rFonts w:ascii="Times New Roman" w:hAnsi="Times New Roman" w:cs="Times New Roman"/>
          <w:color w:val="000000" w:themeColor="text1"/>
          <w:sz w:val="24"/>
          <w:szCs w:val="24"/>
          <w:lang w:bidi="en-US"/>
        </w:rPr>
        <w:t>b</w:t>
      </w:r>
      <w:r w:rsidR="005D26FD" w:rsidRPr="00CD1A63">
        <w:rPr>
          <w:rFonts w:ascii="Times New Roman" w:hAnsi="Times New Roman" w:cs="Times New Roman"/>
          <w:color w:val="000000" w:themeColor="text1"/>
          <w:sz w:val="24"/>
          <w:szCs w:val="24"/>
          <w:lang w:bidi="en-US"/>
        </w:rPr>
        <w:t xml:space="preserve"> </w:t>
      </w:r>
      <w:r w:rsidR="00D14303" w:rsidRPr="00CD1A63">
        <w:rPr>
          <w:rFonts w:ascii="Times New Roman" w:hAnsi="Times New Roman" w:cs="Times New Roman"/>
          <w:color w:val="000000" w:themeColor="text1"/>
          <w:sz w:val="24"/>
          <w:szCs w:val="24"/>
          <w:lang w:bidi="en-US"/>
        </w:rPr>
        <w:t>kogu</w:t>
      </w:r>
      <w:r w:rsidR="005D26FD" w:rsidRPr="00CD1A63">
        <w:rPr>
          <w:rFonts w:ascii="Times New Roman" w:hAnsi="Times New Roman" w:cs="Times New Roman"/>
          <w:color w:val="000000" w:themeColor="text1"/>
          <w:sz w:val="24"/>
          <w:szCs w:val="24"/>
          <w:lang w:bidi="en-US"/>
        </w:rPr>
        <w:t xml:space="preserve"> inimesega seotud terviseinfo peale töö</w:t>
      </w:r>
      <w:r w:rsidR="0031194D">
        <w:rPr>
          <w:rFonts w:ascii="Times New Roman" w:hAnsi="Times New Roman" w:cs="Times New Roman"/>
          <w:color w:val="000000" w:themeColor="text1"/>
          <w:sz w:val="24"/>
          <w:szCs w:val="24"/>
          <w:lang w:bidi="en-US"/>
        </w:rPr>
        <w:t xml:space="preserve">tervishoiu </w:t>
      </w:r>
      <w:r w:rsidR="005D26FD" w:rsidRPr="00CD1A63">
        <w:rPr>
          <w:rFonts w:ascii="Times New Roman" w:hAnsi="Times New Roman" w:cs="Times New Roman"/>
          <w:color w:val="000000" w:themeColor="text1"/>
          <w:sz w:val="24"/>
          <w:szCs w:val="24"/>
          <w:lang w:bidi="en-US"/>
        </w:rPr>
        <w:t>tervisekontrolli otsuste.</w:t>
      </w:r>
      <w:r w:rsidR="00D14303" w:rsidRPr="00CD1A63">
        <w:rPr>
          <w:rFonts w:ascii="Times New Roman" w:hAnsi="Times New Roman" w:cs="Times New Roman"/>
          <w:color w:val="000000" w:themeColor="text1"/>
          <w:sz w:val="24"/>
          <w:szCs w:val="24"/>
          <w:lang w:bidi="en-US"/>
        </w:rPr>
        <w:t xml:space="preserve"> </w:t>
      </w:r>
      <w:r w:rsidR="0008269C">
        <w:rPr>
          <w:rFonts w:ascii="Times New Roman" w:hAnsi="Times New Roman" w:cs="Times New Roman"/>
          <w:color w:val="000000" w:themeColor="text1"/>
          <w:sz w:val="24"/>
          <w:szCs w:val="24"/>
          <w:lang w:bidi="en-US"/>
        </w:rPr>
        <w:t>Praegu</w:t>
      </w:r>
      <w:r w:rsidR="0008269C" w:rsidRPr="00CD1A63">
        <w:rPr>
          <w:rFonts w:ascii="Times New Roman" w:hAnsi="Times New Roman" w:cs="Times New Roman"/>
          <w:color w:val="000000" w:themeColor="text1"/>
          <w:sz w:val="24"/>
          <w:szCs w:val="24"/>
          <w:lang w:bidi="en-US"/>
        </w:rPr>
        <w:t xml:space="preserve"> </w:t>
      </w:r>
      <w:r w:rsidR="0008522B" w:rsidRPr="00CD1A63">
        <w:rPr>
          <w:rFonts w:ascii="Times New Roman" w:hAnsi="Times New Roman" w:cs="Times New Roman"/>
          <w:color w:val="000000" w:themeColor="text1"/>
          <w:sz w:val="24"/>
          <w:szCs w:val="24"/>
          <w:lang w:bidi="en-US"/>
        </w:rPr>
        <w:t xml:space="preserve">väljastatakse inimesele </w:t>
      </w:r>
      <w:r w:rsidR="000F4ACB" w:rsidRPr="00CD1A63">
        <w:rPr>
          <w:rFonts w:ascii="Times New Roman" w:hAnsi="Times New Roman" w:cs="Times New Roman"/>
          <w:color w:val="000000" w:themeColor="text1"/>
          <w:sz w:val="24"/>
          <w:szCs w:val="24"/>
          <w:lang w:bidi="en-US"/>
        </w:rPr>
        <w:t>p</w:t>
      </w:r>
      <w:r w:rsidR="009F5552">
        <w:rPr>
          <w:rFonts w:ascii="Times New Roman" w:hAnsi="Times New Roman" w:cs="Times New Roman"/>
          <w:color w:val="000000" w:themeColor="text1"/>
          <w:sz w:val="24"/>
          <w:szCs w:val="24"/>
          <w:lang w:bidi="en-US"/>
        </w:rPr>
        <w:t>ärast</w:t>
      </w:r>
      <w:r w:rsidR="000F4ACB" w:rsidRPr="00CD1A63">
        <w:rPr>
          <w:rFonts w:ascii="Times New Roman" w:hAnsi="Times New Roman" w:cs="Times New Roman"/>
          <w:color w:val="000000" w:themeColor="text1"/>
          <w:sz w:val="24"/>
          <w:szCs w:val="24"/>
          <w:lang w:bidi="en-US"/>
        </w:rPr>
        <w:t xml:space="preserve"> töötervis</w:t>
      </w:r>
      <w:r w:rsidR="00AA1F59" w:rsidRPr="00CD1A63">
        <w:rPr>
          <w:rFonts w:ascii="Times New Roman" w:hAnsi="Times New Roman" w:cs="Times New Roman"/>
          <w:color w:val="000000" w:themeColor="text1"/>
          <w:sz w:val="24"/>
          <w:szCs w:val="24"/>
          <w:lang w:bidi="en-US"/>
        </w:rPr>
        <w:t xml:space="preserve">hoiu tervisekontrolli </w:t>
      </w:r>
      <w:r w:rsidR="0008522B" w:rsidRPr="00CD1A63">
        <w:rPr>
          <w:rFonts w:ascii="Times New Roman" w:hAnsi="Times New Roman" w:cs="Times New Roman"/>
          <w:color w:val="000000" w:themeColor="text1"/>
          <w:sz w:val="24"/>
          <w:szCs w:val="24"/>
          <w:lang w:bidi="en-US"/>
        </w:rPr>
        <w:t>paberkandjal tõend v</w:t>
      </w:r>
      <w:r w:rsidR="003813E8" w:rsidRPr="00CD1A63">
        <w:rPr>
          <w:rFonts w:ascii="Times New Roman" w:hAnsi="Times New Roman" w:cs="Times New Roman"/>
          <w:color w:val="000000" w:themeColor="text1"/>
          <w:sz w:val="24"/>
          <w:szCs w:val="24"/>
          <w:lang w:bidi="en-US"/>
        </w:rPr>
        <w:t xml:space="preserve">õi tagatakse ligipääs </w:t>
      </w:r>
      <w:r w:rsidR="00502C04">
        <w:rPr>
          <w:rFonts w:ascii="Times New Roman" w:hAnsi="Times New Roman" w:cs="Times New Roman"/>
          <w:color w:val="000000" w:themeColor="text1"/>
          <w:sz w:val="24"/>
          <w:szCs w:val="24"/>
          <w:lang w:bidi="en-US"/>
        </w:rPr>
        <w:t xml:space="preserve">otsusele </w:t>
      </w:r>
      <w:r w:rsidR="003813E8" w:rsidRPr="00CD1A63">
        <w:rPr>
          <w:rFonts w:ascii="Times New Roman" w:hAnsi="Times New Roman" w:cs="Times New Roman"/>
          <w:color w:val="000000" w:themeColor="text1"/>
          <w:sz w:val="24"/>
          <w:szCs w:val="24"/>
          <w:lang w:bidi="en-US"/>
        </w:rPr>
        <w:t xml:space="preserve">tervishoiuteenuse </w:t>
      </w:r>
      <w:r w:rsidR="003A19BF">
        <w:rPr>
          <w:rFonts w:ascii="Times New Roman" w:hAnsi="Times New Roman" w:cs="Times New Roman"/>
          <w:color w:val="000000" w:themeColor="text1"/>
          <w:sz w:val="24"/>
          <w:szCs w:val="24"/>
          <w:lang w:bidi="en-US"/>
        </w:rPr>
        <w:t>osutaja</w:t>
      </w:r>
      <w:r w:rsidR="003A19BF" w:rsidRPr="00CD1A63">
        <w:rPr>
          <w:rFonts w:ascii="Times New Roman" w:hAnsi="Times New Roman" w:cs="Times New Roman"/>
          <w:color w:val="000000" w:themeColor="text1"/>
          <w:sz w:val="24"/>
          <w:szCs w:val="24"/>
          <w:lang w:bidi="en-US"/>
        </w:rPr>
        <w:t xml:space="preserve"> </w:t>
      </w:r>
      <w:r w:rsidR="003813E8" w:rsidRPr="00CD1A63">
        <w:rPr>
          <w:rFonts w:ascii="Times New Roman" w:hAnsi="Times New Roman" w:cs="Times New Roman"/>
          <w:color w:val="000000" w:themeColor="text1"/>
          <w:sz w:val="24"/>
          <w:szCs w:val="24"/>
          <w:lang w:bidi="en-US"/>
        </w:rPr>
        <w:t>iseteenindusportaali</w:t>
      </w:r>
      <w:r w:rsidR="00E64A59">
        <w:rPr>
          <w:rFonts w:ascii="Times New Roman" w:hAnsi="Times New Roman" w:cs="Times New Roman"/>
          <w:color w:val="000000" w:themeColor="text1"/>
          <w:sz w:val="24"/>
          <w:szCs w:val="24"/>
          <w:lang w:bidi="en-US"/>
        </w:rPr>
        <w:t>s</w:t>
      </w:r>
      <w:r w:rsidR="00EE64CB">
        <w:rPr>
          <w:rFonts w:ascii="Times New Roman" w:hAnsi="Times New Roman" w:cs="Times New Roman"/>
          <w:color w:val="000000" w:themeColor="text1"/>
          <w:sz w:val="24"/>
          <w:szCs w:val="24"/>
          <w:lang w:bidi="en-US"/>
        </w:rPr>
        <w:t xml:space="preserve"> (juhul kui selline süsteem on loodud)</w:t>
      </w:r>
      <w:r w:rsidR="003813E8" w:rsidRPr="00CD1A63">
        <w:rPr>
          <w:rFonts w:ascii="Times New Roman" w:hAnsi="Times New Roman" w:cs="Times New Roman"/>
          <w:color w:val="000000" w:themeColor="text1"/>
          <w:sz w:val="24"/>
          <w:szCs w:val="24"/>
          <w:lang w:bidi="en-US"/>
        </w:rPr>
        <w:t xml:space="preserve">, </w:t>
      </w:r>
      <w:r w:rsidR="00AA1F59" w:rsidRPr="00CD1A63">
        <w:rPr>
          <w:rFonts w:ascii="Times New Roman" w:hAnsi="Times New Roman" w:cs="Times New Roman"/>
          <w:color w:val="000000" w:themeColor="text1"/>
          <w:sz w:val="24"/>
          <w:szCs w:val="24"/>
          <w:lang w:bidi="en-US"/>
        </w:rPr>
        <w:t>mille</w:t>
      </w:r>
      <w:r w:rsidR="003813E8" w:rsidRPr="00CD1A63">
        <w:rPr>
          <w:rFonts w:ascii="Times New Roman" w:hAnsi="Times New Roman" w:cs="Times New Roman"/>
          <w:color w:val="000000" w:themeColor="text1"/>
          <w:sz w:val="24"/>
          <w:szCs w:val="24"/>
          <w:lang w:bidi="en-US"/>
        </w:rPr>
        <w:t xml:space="preserve"> ligipääs kaob, kui inimene vahetab </w:t>
      </w:r>
      <w:r w:rsidR="00AA1F59" w:rsidRPr="00CD1A63">
        <w:rPr>
          <w:rFonts w:ascii="Times New Roman" w:hAnsi="Times New Roman" w:cs="Times New Roman"/>
          <w:color w:val="000000" w:themeColor="text1"/>
          <w:sz w:val="24"/>
          <w:szCs w:val="24"/>
          <w:lang w:bidi="en-US"/>
        </w:rPr>
        <w:t>tööandjat</w:t>
      </w:r>
      <w:r w:rsidR="002E24A8" w:rsidRPr="00CD1A63">
        <w:rPr>
          <w:rFonts w:ascii="Times New Roman" w:hAnsi="Times New Roman" w:cs="Times New Roman"/>
          <w:color w:val="000000" w:themeColor="text1"/>
          <w:sz w:val="24"/>
          <w:szCs w:val="24"/>
          <w:lang w:bidi="en-US"/>
        </w:rPr>
        <w:t xml:space="preserve">. </w:t>
      </w:r>
      <w:r w:rsidR="002668EA">
        <w:rPr>
          <w:rFonts w:ascii="Times New Roman" w:hAnsi="Times New Roman" w:cs="Times New Roman"/>
          <w:color w:val="000000" w:themeColor="text1"/>
          <w:sz w:val="24"/>
          <w:szCs w:val="24"/>
          <w:lang w:bidi="en-US"/>
        </w:rPr>
        <w:t>Seega</w:t>
      </w:r>
      <w:r w:rsidR="002668EA" w:rsidRPr="00CD1A63">
        <w:rPr>
          <w:rFonts w:ascii="Times New Roman" w:hAnsi="Times New Roman" w:cs="Times New Roman"/>
          <w:color w:val="000000" w:themeColor="text1"/>
          <w:sz w:val="24"/>
          <w:szCs w:val="24"/>
          <w:lang w:bidi="en-US"/>
        </w:rPr>
        <w:t xml:space="preserve"> </w:t>
      </w:r>
      <w:r w:rsidR="002E24A8" w:rsidRPr="00CD1A63">
        <w:rPr>
          <w:rFonts w:ascii="Times New Roman" w:hAnsi="Times New Roman" w:cs="Times New Roman"/>
          <w:color w:val="000000" w:themeColor="text1"/>
          <w:sz w:val="24"/>
          <w:szCs w:val="24"/>
          <w:lang w:bidi="en-US"/>
        </w:rPr>
        <w:t>kaob ka võimalus oma terviseandmeid vaadata.</w:t>
      </w:r>
      <w:r w:rsidR="008B5FCE" w:rsidRPr="00CD1A63">
        <w:rPr>
          <w:rFonts w:ascii="Times New Roman" w:hAnsi="Times New Roman" w:cs="Times New Roman"/>
          <w:color w:val="000000" w:themeColor="text1"/>
          <w:sz w:val="24"/>
          <w:szCs w:val="24"/>
          <w:lang w:bidi="en-US"/>
        </w:rPr>
        <w:t xml:space="preserve"> Patsiendile on </w:t>
      </w:r>
      <w:r w:rsidR="00BA0FF1">
        <w:rPr>
          <w:rFonts w:ascii="Times New Roman" w:hAnsi="Times New Roman" w:cs="Times New Roman"/>
          <w:color w:val="000000" w:themeColor="text1"/>
          <w:sz w:val="24"/>
          <w:szCs w:val="24"/>
          <w:lang w:bidi="en-US"/>
        </w:rPr>
        <w:t>terviseportaali</w:t>
      </w:r>
      <w:r w:rsidR="0014359A">
        <w:rPr>
          <w:rFonts w:ascii="Times New Roman" w:hAnsi="Times New Roman" w:cs="Times New Roman"/>
          <w:color w:val="000000" w:themeColor="text1"/>
          <w:sz w:val="24"/>
          <w:szCs w:val="24"/>
          <w:lang w:bidi="en-US"/>
        </w:rPr>
        <w:t>s</w:t>
      </w:r>
      <w:r w:rsidR="00BA0FF1">
        <w:rPr>
          <w:rFonts w:ascii="Times New Roman" w:hAnsi="Times New Roman" w:cs="Times New Roman"/>
          <w:color w:val="000000" w:themeColor="text1"/>
          <w:sz w:val="24"/>
          <w:szCs w:val="24"/>
          <w:lang w:bidi="en-US"/>
        </w:rPr>
        <w:t xml:space="preserve"> </w:t>
      </w:r>
      <w:r w:rsidR="008B5FCE" w:rsidRPr="00CD1A63">
        <w:rPr>
          <w:rFonts w:ascii="Times New Roman" w:hAnsi="Times New Roman" w:cs="Times New Roman"/>
          <w:color w:val="000000" w:themeColor="text1"/>
          <w:sz w:val="24"/>
          <w:szCs w:val="24"/>
          <w:lang w:bidi="en-US"/>
        </w:rPr>
        <w:t xml:space="preserve">nähtavad nt </w:t>
      </w:r>
      <w:proofErr w:type="spellStart"/>
      <w:r w:rsidR="008B5FCE" w:rsidRPr="00CD1A63">
        <w:rPr>
          <w:rFonts w:ascii="Times New Roman" w:hAnsi="Times New Roman" w:cs="Times New Roman"/>
          <w:color w:val="000000" w:themeColor="text1"/>
          <w:sz w:val="24"/>
          <w:szCs w:val="24"/>
          <w:lang w:bidi="en-US"/>
        </w:rPr>
        <w:t>epikriisid</w:t>
      </w:r>
      <w:proofErr w:type="spellEnd"/>
      <w:r w:rsidR="008B5FCE" w:rsidRPr="00CD1A63">
        <w:rPr>
          <w:rFonts w:ascii="Times New Roman" w:hAnsi="Times New Roman" w:cs="Times New Roman"/>
          <w:color w:val="000000" w:themeColor="text1"/>
          <w:sz w:val="24"/>
          <w:szCs w:val="24"/>
          <w:lang w:bidi="en-US"/>
        </w:rPr>
        <w:t>, kuid pats</w:t>
      </w:r>
      <w:r w:rsidRPr="00CD1A63">
        <w:rPr>
          <w:rFonts w:ascii="Times New Roman" w:hAnsi="Times New Roman" w:cs="Times New Roman"/>
          <w:color w:val="000000" w:themeColor="text1"/>
          <w:sz w:val="24"/>
          <w:szCs w:val="24"/>
          <w:lang w:bidi="en-US"/>
        </w:rPr>
        <w:t>ient ei pea</w:t>
      </w:r>
      <w:r w:rsidR="00543FEE">
        <w:rPr>
          <w:rFonts w:ascii="Times New Roman" w:hAnsi="Times New Roman" w:cs="Times New Roman"/>
          <w:color w:val="000000" w:themeColor="text1"/>
          <w:sz w:val="24"/>
          <w:szCs w:val="24"/>
          <w:lang w:bidi="en-US"/>
        </w:rPr>
        <w:t>ks</w:t>
      </w:r>
      <w:r w:rsidRPr="00CD1A63">
        <w:rPr>
          <w:rFonts w:ascii="Times New Roman" w:hAnsi="Times New Roman" w:cs="Times New Roman"/>
          <w:color w:val="000000" w:themeColor="text1"/>
          <w:sz w:val="24"/>
          <w:szCs w:val="24"/>
          <w:lang w:bidi="en-US"/>
        </w:rPr>
        <w:t xml:space="preserve"> </w:t>
      </w:r>
      <w:r w:rsidR="008B5FCE" w:rsidRPr="00CD1A63">
        <w:rPr>
          <w:rFonts w:ascii="Times New Roman" w:hAnsi="Times New Roman" w:cs="Times New Roman"/>
          <w:color w:val="000000" w:themeColor="text1"/>
          <w:sz w:val="24"/>
          <w:szCs w:val="24"/>
          <w:lang w:bidi="en-US"/>
        </w:rPr>
        <w:t xml:space="preserve">avama </w:t>
      </w:r>
      <w:r w:rsidR="00341370" w:rsidRPr="00CD1A63">
        <w:rPr>
          <w:rFonts w:ascii="Times New Roman" w:hAnsi="Times New Roman" w:cs="Times New Roman"/>
          <w:color w:val="000000" w:themeColor="text1"/>
          <w:sz w:val="24"/>
          <w:szCs w:val="24"/>
          <w:lang w:bidi="en-US"/>
        </w:rPr>
        <w:t>info saamiseks</w:t>
      </w:r>
      <w:r w:rsidR="00341370">
        <w:rPr>
          <w:rFonts w:ascii="Times New Roman" w:hAnsi="Times New Roman" w:cs="Times New Roman"/>
          <w:color w:val="000000" w:themeColor="text1"/>
          <w:sz w:val="24"/>
          <w:szCs w:val="24"/>
          <w:lang w:bidi="en-US"/>
        </w:rPr>
        <w:t xml:space="preserve"> </w:t>
      </w:r>
      <w:proofErr w:type="spellStart"/>
      <w:r w:rsidRPr="00CD1A63">
        <w:rPr>
          <w:rFonts w:ascii="Times New Roman" w:hAnsi="Times New Roman" w:cs="Times New Roman"/>
          <w:color w:val="000000" w:themeColor="text1"/>
          <w:sz w:val="24"/>
          <w:szCs w:val="24"/>
          <w:lang w:bidi="en-US"/>
        </w:rPr>
        <w:t>epikriise</w:t>
      </w:r>
      <w:proofErr w:type="spellEnd"/>
      <w:r w:rsidRPr="00CD1A63">
        <w:rPr>
          <w:rFonts w:ascii="Times New Roman" w:hAnsi="Times New Roman" w:cs="Times New Roman"/>
          <w:color w:val="000000" w:themeColor="text1"/>
          <w:sz w:val="24"/>
          <w:szCs w:val="24"/>
          <w:lang w:bidi="en-US"/>
        </w:rPr>
        <w:t xml:space="preserve">, vaid </w:t>
      </w:r>
      <w:r w:rsidR="00763A4F" w:rsidRPr="00CD1A63">
        <w:rPr>
          <w:rFonts w:ascii="Times New Roman" w:hAnsi="Times New Roman" w:cs="Times New Roman"/>
          <w:color w:val="000000" w:themeColor="text1"/>
          <w:sz w:val="24"/>
          <w:szCs w:val="24"/>
          <w:lang w:bidi="en-US"/>
        </w:rPr>
        <w:t>nägema</w:t>
      </w:r>
      <w:r w:rsidRPr="00CD1A63">
        <w:rPr>
          <w:rFonts w:ascii="Times New Roman" w:hAnsi="Times New Roman" w:cs="Times New Roman"/>
          <w:color w:val="000000" w:themeColor="text1"/>
          <w:sz w:val="24"/>
          <w:szCs w:val="24"/>
          <w:lang w:bidi="en-US"/>
        </w:rPr>
        <w:t xml:space="preserve"> selgelt, kas tema kohta on tehtud otsus, mis lubab tal töötada ja mis tingimustel. </w:t>
      </w:r>
    </w:p>
    <w:p w14:paraId="625DDA5E" w14:textId="77777777" w:rsidR="008B7F18" w:rsidRPr="00CD1A63" w:rsidRDefault="008B7F18"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18F834D2" w14:textId="0DC35F3D" w:rsidR="00EA253A" w:rsidRDefault="007C0D2F"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r w:rsidRPr="00CD1A63">
        <w:rPr>
          <w:rFonts w:ascii="Times New Roman" w:hAnsi="Times New Roman" w:cs="Times New Roman"/>
          <w:color w:val="000000" w:themeColor="text1"/>
          <w:sz w:val="24"/>
          <w:szCs w:val="24"/>
          <w:lang w:bidi="en-US"/>
        </w:rPr>
        <w:t xml:space="preserve">Terviseportaal võimaldab töötajal täita juba </w:t>
      </w:r>
      <w:r w:rsidR="009D4E8F">
        <w:rPr>
          <w:rFonts w:ascii="Times New Roman" w:hAnsi="Times New Roman" w:cs="Times New Roman"/>
          <w:color w:val="000000" w:themeColor="text1"/>
          <w:sz w:val="24"/>
          <w:szCs w:val="24"/>
          <w:lang w:bidi="en-US"/>
        </w:rPr>
        <w:t>praegu</w:t>
      </w:r>
      <w:r w:rsidR="009D4E8F" w:rsidRPr="00CD1A63">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TIS-i</w:t>
      </w:r>
      <w:r w:rsidR="009D4E8F">
        <w:rPr>
          <w:rFonts w:ascii="Times New Roman" w:hAnsi="Times New Roman" w:cs="Times New Roman"/>
          <w:color w:val="000000" w:themeColor="text1"/>
          <w:sz w:val="24"/>
          <w:szCs w:val="24"/>
          <w:lang w:bidi="en-US"/>
        </w:rPr>
        <w:t>-</w:t>
      </w:r>
      <w:r w:rsidRPr="00CD1A63">
        <w:rPr>
          <w:rFonts w:ascii="Times New Roman" w:hAnsi="Times New Roman" w:cs="Times New Roman"/>
          <w:color w:val="000000" w:themeColor="text1"/>
          <w:sz w:val="24"/>
          <w:szCs w:val="24"/>
          <w:lang w:bidi="en-US"/>
        </w:rPr>
        <w:t xml:space="preserve">põhiste terviseandmetega </w:t>
      </w:r>
      <w:r w:rsidR="00654D1A">
        <w:rPr>
          <w:rFonts w:ascii="Times New Roman" w:hAnsi="Times New Roman" w:cs="Times New Roman"/>
          <w:color w:val="000000" w:themeColor="text1"/>
          <w:sz w:val="24"/>
          <w:szCs w:val="24"/>
          <w:lang w:bidi="en-US"/>
        </w:rPr>
        <w:t>tervise</w:t>
      </w:r>
      <w:r w:rsidRPr="00CD1A63">
        <w:rPr>
          <w:rFonts w:ascii="Times New Roman" w:hAnsi="Times New Roman" w:cs="Times New Roman"/>
          <w:color w:val="000000" w:themeColor="text1"/>
          <w:sz w:val="24"/>
          <w:szCs w:val="24"/>
          <w:lang w:bidi="en-US"/>
        </w:rPr>
        <w:t>deklaratsiooni mootorsõiduki</w:t>
      </w:r>
      <w:r w:rsidR="004A3B0E">
        <w:rPr>
          <w:rFonts w:ascii="Times New Roman" w:hAnsi="Times New Roman" w:cs="Times New Roman"/>
          <w:color w:val="000000" w:themeColor="text1"/>
          <w:sz w:val="24"/>
          <w:szCs w:val="24"/>
          <w:lang w:bidi="en-US"/>
        </w:rPr>
        <w:t>juhi</w:t>
      </w:r>
      <w:r w:rsidR="008B7F18" w:rsidRPr="00CD1A63">
        <w:rPr>
          <w:rFonts w:ascii="Times New Roman" w:hAnsi="Times New Roman" w:cs="Times New Roman"/>
          <w:color w:val="000000" w:themeColor="text1"/>
          <w:sz w:val="24"/>
          <w:szCs w:val="24"/>
          <w:lang w:bidi="en-US"/>
        </w:rPr>
        <w:t xml:space="preserve"> tervisetõendi taotlemise</w:t>
      </w:r>
      <w:r w:rsidR="008467F2">
        <w:rPr>
          <w:rFonts w:ascii="Times New Roman" w:hAnsi="Times New Roman" w:cs="Times New Roman"/>
          <w:color w:val="000000" w:themeColor="text1"/>
          <w:sz w:val="24"/>
          <w:szCs w:val="24"/>
          <w:lang w:bidi="en-US"/>
        </w:rPr>
        <w:t>ks</w:t>
      </w:r>
      <w:r w:rsidR="008B7F18" w:rsidRPr="00CD1A63">
        <w:rPr>
          <w:rFonts w:ascii="Times New Roman" w:hAnsi="Times New Roman" w:cs="Times New Roman"/>
          <w:color w:val="000000" w:themeColor="text1"/>
          <w:sz w:val="24"/>
          <w:szCs w:val="24"/>
          <w:lang w:bidi="en-US"/>
        </w:rPr>
        <w:t>. Võttes aluseks mootorsõiduki</w:t>
      </w:r>
      <w:r w:rsidR="004A3B0E">
        <w:rPr>
          <w:rFonts w:ascii="Times New Roman" w:hAnsi="Times New Roman" w:cs="Times New Roman"/>
          <w:color w:val="000000" w:themeColor="text1"/>
          <w:sz w:val="24"/>
          <w:szCs w:val="24"/>
          <w:lang w:bidi="en-US"/>
        </w:rPr>
        <w:t xml:space="preserve">juhi </w:t>
      </w:r>
      <w:r w:rsidR="008B7F18" w:rsidRPr="00CD1A63">
        <w:rPr>
          <w:rFonts w:ascii="Times New Roman" w:hAnsi="Times New Roman" w:cs="Times New Roman"/>
          <w:color w:val="000000" w:themeColor="text1"/>
          <w:sz w:val="24"/>
          <w:szCs w:val="24"/>
          <w:lang w:bidi="en-US"/>
        </w:rPr>
        <w:t>tõendi taotlemise lahendus</w:t>
      </w:r>
      <w:r w:rsidR="00246411">
        <w:rPr>
          <w:rFonts w:ascii="Times New Roman" w:hAnsi="Times New Roman" w:cs="Times New Roman"/>
          <w:color w:val="000000" w:themeColor="text1"/>
          <w:sz w:val="24"/>
          <w:szCs w:val="24"/>
          <w:lang w:bidi="en-US"/>
        </w:rPr>
        <w:t>e</w:t>
      </w:r>
      <w:r w:rsidR="008B7F18" w:rsidRPr="00CD1A63">
        <w:rPr>
          <w:rFonts w:ascii="Times New Roman" w:hAnsi="Times New Roman" w:cs="Times New Roman"/>
          <w:color w:val="000000" w:themeColor="text1"/>
          <w:sz w:val="24"/>
          <w:szCs w:val="24"/>
          <w:lang w:bidi="en-US"/>
        </w:rPr>
        <w:t>, on võimalik inimese aega ja terviseandmeid</w:t>
      </w:r>
      <w:r w:rsidR="00246411">
        <w:rPr>
          <w:rFonts w:ascii="Times New Roman" w:hAnsi="Times New Roman" w:cs="Times New Roman"/>
          <w:color w:val="000000" w:themeColor="text1"/>
          <w:sz w:val="24"/>
          <w:szCs w:val="24"/>
          <w:lang w:bidi="en-US"/>
        </w:rPr>
        <w:t xml:space="preserve"> </w:t>
      </w:r>
      <w:r w:rsidR="00246411" w:rsidRPr="00CD1A63">
        <w:rPr>
          <w:rFonts w:ascii="Times New Roman" w:hAnsi="Times New Roman" w:cs="Times New Roman"/>
          <w:color w:val="000000" w:themeColor="text1"/>
          <w:sz w:val="24"/>
          <w:szCs w:val="24"/>
          <w:lang w:bidi="en-US"/>
        </w:rPr>
        <w:t>efektiivsemalt kasutada</w:t>
      </w:r>
      <w:r w:rsidR="008B7F18" w:rsidRPr="00CD1A63">
        <w:rPr>
          <w:rFonts w:ascii="Times New Roman" w:hAnsi="Times New Roman" w:cs="Times New Roman"/>
          <w:color w:val="000000" w:themeColor="text1"/>
          <w:sz w:val="24"/>
          <w:szCs w:val="24"/>
          <w:lang w:bidi="en-US"/>
        </w:rPr>
        <w:t xml:space="preserve">. </w:t>
      </w:r>
    </w:p>
    <w:p w14:paraId="788D19F1" w14:textId="77777777" w:rsidR="00F35B60" w:rsidRDefault="00F35B60"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64F17435" w14:textId="77777777" w:rsidR="00F35B60" w:rsidRPr="00CD1A63" w:rsidRDefault="00F35B60" w:rsidP="00F35B60">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r w:rsidRPr="00CD1A63">
        <w:rPr>
          <w:rFonts w:ascii="Times New Roman" w:hAnsi="Times New Roman" w:cs="Times New Roman"/>
          <w:b/>
          <w:bCs/>
          <w:color w:val="000000" w:themeColor="text1"/>
          <w:sz w:val="24"/>
          <w:szCs w:val="24"/>
          <w:lang w:bidi="en-US"/>
        </w:rPr>
        <w:t>Eesmärk 3: efektiivsem järelevalve.</w:t>
      </w:r>
    </w:p>
    <w:p w14:paraId="1E03FD08" w14:textId="77777777" w:rsidR="00F35B60" w:rsidRPr="00CD1A63" w:rsidRDefault="00F35B60" w:rsidP="00F35B60">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1A0EE557" w14:textId="77777777" w:rsidR="00F35B60" w:rsidRPr="00CD1A63" w:rsidRDefault="00F35B60" w:rsidP="00F35B60">
      <w:pPr>
        <w:shd w:val="clear" w:color="auto" w:fill="FFFFFF" w:themeFill="background1"/>
        <w:spacing w:after="0" w:line="240" w:lineRule="auto"/>
        <w:jc w:val="both"/>
        <w:rPr>
          <w:rFonts w:ascii="Times New Roman" w:hAnsi="Times New Roman" w:cs="Times New Roman"/>
          <w:sz w:val="24"/>
          <w:szCs w:val="24"/>
        </w:rPr>
      </w:pPr>
      <w:r w:rsidRPr="00CD1A63">
        <w:rPr>
          <w:rFonts w:ascii="Times New Roman" w:hAnsi="Times New Roman" w:cs="Times New Roman"/>
          <w:color w:val="000000" w:themeColor="text1"/>
          <w:sz w:val="24"/>
          <w:szCs w:val="24"/>
          <w:lang w:bidi="en-US"/>
        </w:rPr>
        <w:t xml:space="preserve">Edaspidi liigub </w:t>
      </w:r>
      <w:r>
        <w:rPr>
          <w:rFonts w:ascii="Times New Roman" w:hAnsi="Times New Roman" w:cs="Times New Roman"/>
          <w:color w:val="000000" w:themeColor="text1"/>
          <w:sz w:val="24"/>
          <w:szCs w:val="24"/>
          <w:lang w:bidi="en-US"/>
        </w:rPr>
        <w:t>tervisekontrolli</w:t>
      </w:r>
      <w:r w:rsidRPr="00CD1A63">
        <w:rPr>
          <w:rFonts w:ascii="Times New Roman" w:hAnsi="Times New Roman" w:cs="Times New Roman"/>
          <w:color w:val="000000" w:themeColor="text1"/>
          <w:sz w:val="24"/>
          <w:szCs w:val="24"/>
          <w:lang w:bidi="en-US"/>
        </w:rPr>
        <w:t xml:space="preserve"> otsus nii </w:t>
      </w:r>
      <w:proofErr w:type="spellStart"/>
      <w:r w:rsidRPr="00CD1A63">
        <w:rPr>
          <w:rFonts w:ascii="Times New Roman" w:hAnsi="Times New Roman" w:cs="Times New Roman"/>
          <w:color w:val="000000" w:themeColor="text1"/>
          <w:sz w:val="24"/>
          <w:szCs w:val="24"/>
          <w:lang w:bidi="en-US"/>
        </w:rPr>
        <w:t>TIS-i</w:t>
      </w:r>
      <w:proofErr w:type="spellEnd"/>
      <w:r w:rsidRPr="00CD1A63">
        <w:rPr>
          <w:rFonts w:ascii="Times New Roman" w:hAnsi="Times New Roman" w:cs="Times New Roman"/>
          <w:color w:val="000000" w:themeColor="text1"/>
          <w:sz w:val="24"/>
          <w:szCs w:val="24"/>
          <w:lang w:bidi="en-US"/>
        </w:rPr>
        <w:t xml:space="preserve"> kui </w:t>
      </w:r>
      <w:r>
        <w:rPr>
          <w:rFonts w:ascii="Times New Roman" w:hAnsi="Times New Roman" w:cs="Times New Roman"/>
          <w:color w:val="000000" w:themeColor="text1"/>
          <w:sz w:val="24"/>
          <w:szCs w:val="24"/>
          <w:lang w:bidi="en-US"/>
        </w:rPr>
        <w:t xml:space="preserve">ka </w:t>
      </w:r>
      <w:r w:rsidRPr="00CD1A63">
        <w:rPr>
          <w:rFonts w:ascii="Times New Roman" w:hAnsi="Times New Roman" w:cs="Times New Roman"/>
          <w:color w:val="000000" w:themeColor="text1"/>
          <w:sz w:val="24"/>
          <w:szCs w:val="24"/>
          <w:lang w:bidi="en-US"/>
        </w:rPr>
        <w:t xml:space="preserve">Tööinspektsiooni iseteenindusse. </w:t>
      </w:r>
      <w:proofErr w:type="spellStart"/>
      <w:r w:rsidRPr="00CD1A63">
        <w:rPr>
          <w:rFonts w:ascii="Times New Roman" w:hAnsi="Times New Roman" w:cs="Times New Roman"/>
          <w:color w:val="000000" w:themeColor="text1"/>
          <w:sz w:val="24"/>
          <w:szCs w:val="24"/>
          <w:lang w:bidi="en-US"/>
        </w:rPr>
        <w:t>TEIS-is</w:t>
      </w:r>
      <w:proofErr w:type="spellEnd"/>
      <w:r w:rsidRPr="00CD1A63">
        <w:rPr>
          <w:rFonts w:ascii="Times New Roman" w:hAnsi="Times New Roman" w:cs="Times New Roman"/>
          <w:color w:val="000000" w:themeColor="text1"/>
          <w:sz w:val="24"/>
          <w:szCs w:val="24"/>
          <w:lang w:bidi="en-US"/>
        </w:rPr>
        <w:t xml:space="preserve"> on otsus kättesaadav nii tööandjale kui ka inspektoritele, </w:t>
      </w:r>
      <w:r>
        <w:rPr>
          <w:rFonts w:ascii="Times New Roman" w:hAnsi="Times New Roman" w:cs="Times New Roman"/>
          <w:color w:val="000000" w:themeColor="text1"/>
          <w:sz w:val="24"/>
          <w:szCs w:val="24"/>
          <w:lang w:bidi="en-US"/>
        </w:rPr>
        <w:t xml:space="preserve">mis </w:t>
      </w:r>
      <w:r w:rsidRPr="00CD1A63">
        <w:rPr>
          <w:rFonts w:ascii="Times New Roman" w:hAnsi="Times New Roman" w:cs="Times New Roman"/>
          <w:color w:val="000000" w:themeColor="text1"/>
          <w:sz w:val="24"/>
          <w:szCs w:val="24"/>
          <w:lang w:bidi="en-US"/>
        </w:rPr>
        <w:t>vähenda</w:t>
      </w:r>
      <w:r>
        <w:rPr>
          <w:rFonts w:ascii="Times New Roman" w:hAnsi="Times New Roman" w:cs="Times New Roman"/>
          <w:color w:val="000000" w:themeColor="text1"/>
          <w:sz w:val="24"/>
          <w:szCs w:val="24"/>
          <w:lang w:bidi="en-US"/>
        </w:rPr>
        <w:t>b</w:t>
      </w:r>
      <w:r w:rsidRPr="00CD1A63">
        <w:rPr>
          <w:rFonts w:ascii="Times New Roman" w:hAnsi="Times New Roman" w:cs="Times New Roman"/>
          <w:color w:val="000000" w:themeColor="text1"/>
          <w:sz w:val="24"/>
          <w:szCs w:val="24"/>
          <w:lang w:bidi="en-US"/>
        </w:rPr>
        <w:t xml:space="preserve"> tervisekontrolli otsuste haldamise ja säilitamisega seotud halduskoormust tööandjatele ning lihtsusta</w:t>
      </w:r>
      <w:r>
        <w:rPr>
          <w:rFonts w:ascii="Times New Roman" w:hAnsi="Times New Roman" w:cs="Times New Roman"/>
          <w:color w:val="000000" w:themeColor="text1"/>
          <w:sz w:val="24"/>
          <w:szCs w:val="24"/>
          <w:lang w:bidi="en-US"/>
        </w:rPr>
        <w:t>b</w:t>
      </w:r>
      <w:r w:rsidRPr="00CD1A63">
        <w:rPr>
          <w:rFonts w:ascii="Times New Roman" w:hAnsi="Times New Roman" w:cs="Times New Roman"/>
          <w:color w:val="000000" w:themeColor="text1"/>
          <w:sz w:val="24"/>
          <w:szCs w:val="24"/>
          <w:lang w:bidi="en-US"/>
        </w:rPr>
        <w:t xml:space="preserve"> järelevalvet tervisekontrollide te</w:t>
      </w:r>
      <w:r>
        <w:rPr>
          <w:rFonts w:ascii="Times New Roman" w:hAnsi="Times New Roman" w:cs="Times New Roman"/>
          <w:color w:val="000000" w:themeColor="text1"/>
          <w:sz w:val="24"/>
          <w:szCs w:val="24"/>
          <w:lang w:bidi="en-US"/>
        </w:rPr>
        <w:t>ge</w:t>
      </w:r>
      <w:r w:rsidRPr="00CD1A63">
        <w:rPr>
          <w:rFonts w:ascii="Times New Roman" w:hAnsi="Times New Roman" w:cs="Times New Roman"/>
          <w:color w:val="000000" w:themeColor="text1"/>
          <w:sz w:val="24"/>
          <w:szCs w:val="24"/>
          <w:lang w:bidi="en-US"/>
        </w:rPr>
        <w:t xml:space="preserve">mise üle. Inspektoril tekib järelevalvemenetluse käigus </w:t>
      </w:r>
      <w:r>
        <w:rPr>
          <w:rFonts w:ascii="Times New Roman" w:hAnsi="Times New Roman" w:cs="Times New Roman"/>
          <w:color w:val="000000" w:themeColor="text1"/>
          <w:sz w:val="24"/>
          <w:szCs w:val="24"/>
          <w:lang w:bidi="en-US"/>
        </w:rPr>
        <w:t>selgem</w:t>
      </w:r>
      <w:r w:rsidRPr="00CD1A63">
        <w:rPr>
          <w:rFonts w:ascii="Times New Roman" w:hAnsi="Times New Roman" w:cs="Times New Roman"/>
          <w:color w:val="000000" w:themeColor="text1"/>
          <w:sz w:val="24"/>
          <w:szCs w:val="24"/>
          <w:lang w:bidi="en-US"/>
        </w:rPr>
        <w:t xml:space="preserve"> ja kiirem ülevaade töötajate töötervisekontrollidest (ilma diagnoosideta). Tööinspektori </w:t>
      </w:r>
      <w:proofErr w:type="spellStart"/>
      <w:r w:rsidRPr="00CD1A63">
        <w:rPr>
          <w:rFonts w:ascii="Times New Roman" w:hAnsi="Times New Roman" w:cs="Times New Roman"/>
          <w:color w:val="000000" w:themeColor="text1"/>
          <w:sz w:val="24"/>
          <w:szCs w:val="24"/>
          <w:lang w:bidi="en-US"/>
        </w:rPr>
        <w:t>TEIS</w:t>
      </w:r>
      <w:r>
        <w:rPr>
          <w:rFonts w:ascii="Times New Roman" w:hAnsi="Times New Roman" w:cs="Times New Roman"/>
          <w:color w:val="000000" w:themeColor="text1"/>
          <w:sz w:val="24"/>
          <w:szCs w:val="24"/>
          <w:lang w:bidi="en-US"/>
        </w:rPr>
        <w:t>-</w:t>
      </w:r>
      <w:r w:rsidRPr="00CD1A63">
        <w:rPr>
          <w:rFonts w:ascii="Times New Roman" w:hAnsi="Times New Roman" w:cs="Times New Roman"/>
          <w:color w:val="000000" w:themeColor="text1"/>
          <w:sz w:val="24"/>
          <w:szCs w:val="24"/>
          <w:lang w:bidi="en-US"/>
        </w:rPr>
        <w:t>i</w:t>
      </w:r>
      <w:proofErr w:type="spellEnd"/>
      <w:r w:rsidRPr="00CD1A63">
        <w:rPr>
          <w:rFonts w:ascii="Times New Roman" w:hAnsi="Times New Roman" w:cs="Times New Roman"/>
          <w:color w:val="000000" w:themeColor="text1"/>
          <w:sz w:val="24"/>
          <w:szCs w:val="24"/>
          <w:lang w:bidi="en-US"/>
        </w:rPr>
        <w:t xml:space="preserve"> töölaual on tulevikus kuvatud info selle kohta, millal on tööandja töötajad käinud </w:t>
      </w:r>
      <w:r>
        <w:rPr>
          <w:rFonts w:ascii="Times New Roman" w:hAnsi="Times New Roman" w:cs="Times New Roman"/>
          <w:color w:val="000000" w:themeColor="text1"/>
          <w:sz w:val="24"/>
          <w:szCs w:val="24"/>
          <w:lang w:bidi="en-US"/>
        </w:rPr>
        <w:t>tervise</w:t>
      </w:r>
      <w:r w:rsidRPr="00CD1A63">
        <w:rPr>
          <w:rFonts w:ascii="Times New Roman" w:hAnsi="Times New Roman" w:cs="Times New Roman"/>
          <w:color w:val="000000" w:themeColor="text1"/>
          <w:sz w:val="24"/>
          <w:szCs w:val="24"/>
          <w:lang w:bidi="en-US"/>
        </w:rPr>
        <w:t xml:space="preserve">kontrollis, kas </w:t>
      </w:r>
      <w:r>
        <w:rPr>
          <w:rFonts w:ascii="Times New Roman" w:hAnsi="Times New Roman" w:cs="Times New Roman"/>
          <w:color w:val="000000" w:themeColor="text1"/>
          <w:sz w:val="24"/>
          <w:szCs w:val="24"/>
          <w:lang w:bidi="en-US"/>
        </w:rPr>
        <w:t>neil</w:t>
      </w:r>
      <w:r w:rsidRPr="00CD1A63">
        <w:rPr>
          <w:rFonts w:ascii="Times New Roman" w:hAnsi="Times New Roman" w:cs="Times New Roman"/>
          <w:color w:val="000000" w:themeColor="text1"/>
          <w:sz w:val="24"/>
          <w:szCs w:val="24"/>
          <w:lang w:bidi="en-US"/>
        </w:rPr>
        <w:t xml:space="preserve"> on kehtiv tervisekontrolli otsus ning otsus, kas ja mis tingimustel</w:t>
      </w:r>
      <w:r>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võib inimene töötada.</w:t>
      </w:r>
    </w:p>
    <w:p w14:paraId="3CFD8559" w14:textId="77777777" w:rsidR="00F35B60" w:rsidRDefault="00F35B60"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5008985D" w14:textId="77777777" w:rsidR="00F35B60" w:rsidRDefault="00F35B60"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55050606" w14:textId="77777777" w:rsidR="00F35B60" w:rsidRPr="00CD1A63" w:rsidRDefault="00F35B60" w:rsidP="00F35B60">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hAnsi="Times New Roman" w:cs="Times New Roman"/>
          <w:color w:val="000000" w:themeColor="text1"/>
          <w:sz w:val="24"/>
          <w:szCs w:val="24"/>
        </w:rPr>
        <w:t>Lähtu</w:t>
      </w:r>
      <w:r>
        <w:rPr>
          <w:rFonts w:ascii="Times New Roman" w:hAnsi="Times New Roman" w:cs="Times New Roman"/>
          <w:color w:val="000000" w:themeColor="text1"/>
          <w:sz w:val="24"/>
          <w:szCs w:val="24"/>
        </w:rPr>
        <w:t>des</w:t>
      </w:r>
      <w:r w:rsidRPr="00CD1A63">
        <w:rPr>
          <w:rFonts w:ascii="Times New Roman" w:hAnsi="Times New Roman" w:cs="Times New Roman"/>
          <w:color w:val="000000" w:themeColor="text1"/>
          <w:sz w:val="24"/>
          <w:szCs w:val="24"/>
        </w:rPr>
        <w:t xml:space="preserve"> Vabariigi Valitsuse </w:t>
      </w:r>
      <w:r>
        <w:rPr>
          <w:rFonts w:ascii="Times New Roman" w:hAnsi="Times New Roman" w:cs="Times New Roman"/>
          <w:color w:val="000000" w:themeColor="text1"/>
          <w:sz w:val="24"/>
          <w:szCs w:val="24"/>
        </w:rPr>
        <w:t>22.12.2011. a määruse nr 180</w:t>
      </w:r>
      <w:r w:rsidRPr="00CD1A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„H</w:t>
      </w:r>
      <w:r w:rsidRPr="00CD1A63">
        <w:rPr>
          <w:rFonts w:ascii="Times New Roman" w:hAnsi="Times New Roman" w:cs="Times New Roman"/>
          <w:color w:val="000000" w:themeColor="text1"/>
          <w:sz w:val="24"/>
          <w:szCs w:val="24"/>
        </w:rPr>
        <w:t>ea õigusloome ja normitehnika eeskirja</w:t>
      </w:r>
      <w:r>
        <w:rPr>
          <w:rFonts w:ascii="Times New Roman" w:hAnsi="Times New Roman" w:cs="Times New Roman"/>
          <w:color w:val="000000" w:themeColor="text1"/>
          <w:sz w:val="24"/>
          <w:szCs w:val="24"/>
        </w:rPr>
        <w:t>“</w:t>
      </w:r>
      <w:r w:rsidRPr="00CD1A63">
        <w:rPr>
          <w:rFonts w:ascii="Times New Roman" w:hAnsi="Times New Roman" w:cs="Times New Roman"/>
          <w:color w:val="000000" w:themeColor="text1"/>
          <w:sz w:val="24"/>
          <w:szCs w:val="24"/>
        </w:rPr>
        <w:t xml:space="preserve"> § 1 lõikest 1</w:t>
      </w:r>
      <w:r>
        <w:rPr>
          <w:rFonts w:ascii="Times New Roman" w:hAnsi="Times New Roman" w:cs="Times New Roman"/>
          <w:color w:val="000000" w:themeColor="text1"/>
          <w:sz w:val="24"/>
          <w:szCs w:val="24"/>
        </w:rPr>
        <w:t>,</w:t>
      </w:r>
      <w:r w:rsidRPr="00CD1A63">
        <w:rPr>
          <w:rFonts w:ascii="Times New Roman" w:hAnsi="Times New Roman" w:cs="Times New Roman"/>
          <w:color w:val="000000" w:themeColor="text1"/>
          <w:sz w:val="24"/>
          <w:szCs w:val="24"/>
        </w:rPr>
        <w:t xml:space="preserve"> eelnes eelnõule väljatöötamiskavatsuse (VTK) koostamine</w:t>
      </w:r>
      <w:r w:rsidRPr="00CD1A63">
        <w:rPr>
          <w:rStyle w:val="Allmrkuseviide"/>
          <w:rFonts w:ascii="Times New Roman" w:hAnsi="Times New Roman" w:cs="Times New Roman"/>
          <w:color w:val="000000" w:themeColor="text1"/>
          <w:sz w:val="24"/>
          <w:szCs w:val="24"/>
        </w:rPr>
        <w:footnoteReference w:id="8"/>
      </w:r>
      <w:r w:rsidRPr="00CD1A63">
        <w:rPr>
          <w:rFonts w:ascii="Times New Roman" w:hAnsi="Times New Roman" w:cs="Times New Roman"/>
          <w:color w:val="000000" w:themeColor="text1"/>
          <w:sz w:val="24"/>
          <w:szCs w:val="24"/>
        </w:rPr>
        <w:t>.</w:t>
      </w:r>
    </w:p>
    <w:p w14:paraId="3CC4E5ED" w14:textId="77777777" w:rsidR="00F35B60" w:rsidRPr="00CD1A63" w:rsidRDefault="00F35B60" w:rsidP="00F35B60">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68B59574" w14:textId="77777777" w:rsidR="00F35B60" w:rsidRPr="00CD1A63" w:rsidRDefault="00F35B60" w:rsidP="00F35B60">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Eelnõu ettevalmistamiseks läbiti järgmised etapid:</w:t>
      </w:r>
    </w:p>
    <w:p w14:paraId="1933739C"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2019. </w:t>
      </w:r>
      <w:r w:rsidRPr="000E2CE9">
        <w:rPr>
          <w:rFonts w:ascii="Times New Roman" w:eastAsia="Times New Roman" w:hAnsi="Times New Roman" w:cs="Times New Roman"/>
          <w:color w:val="000000" w:themeColor="text1"/>
          <w:sz w:val="24"/>
          <w:szCs w:val="24"/>
          <w:lang w:eastAsia="ar-SA"/>
        </w:rPr>
        <w:t xml:space="preserve">aastal loodud projektileht tutvustas tööelu infosüsteemi arendusi ning võimaldas ettevõtetel anda tagasisidet ja osaleda testimistes. Projektist selgus, et ettevõtete teadlikkus töötervishoiu ja tööohutuse nõuetest on </w:t>
      </w:r>
      <w:r>
        <w:rPr>
          <w:rFonts w:ascii="Times New Roman" w:eastAsia="Times New Roman" w:hAnsi="Times New Roman" w:cs="Times New Roman"/>
          <w:color w:val="000000" w:themeColor="text1"/>
          <w:sz w:val="24"/>
          <w:szCs w:val="24"/>
          <w:lang w:eastAsia="ar-SA"/>
        </w:rPr>
        <w:t>vähene</w:t>
      </w:r>
      <w:r w:rsidRPr="000E2CE9">
        <w:rPr>
          <w:rFonts w:ascii="Times New Roman" w:eastAsia="Times New Roman" w:hAnsi="Times New Roman" w:cs="Times New Roman"/>
          <w:color w:val="000000" w:themeColor="text1"/>
          <w:sz w:val="24"/>
          <w:szCs w:val="24"/>
          <w:lang w:eastAsia="ar-SA"/>
        </w:rPr>
        <w:t xml:space="preserve"> ning halduskoormus suur. Tuvastati </w:t>
      </w:r>
      <w:r>
        <w:rPr>
          <w:rFonts w:ascii="Times New Roman" w:eastAsia="Times New Roman" w:hAnsi="Times New Roman" w:cs="Times New Roman"/>
          <w:color w:val="000000" w:themeColor="text1"/>
          <w:sz w:val="24"/>
          <w:szCs w:val="24"/>
          <w:lang w:eastAsia="ar-SA"/>
        </w:rPr>
        <w:t>neli</w:t>
      </w:r>
      <w:r w:rsidRPr="000E2CE9">
        <w:rPr>
          <w:rFonts w:ascii="Times New Roman" w:eastAsia="Times New Roman" w:hAnsi="Times New Roman" w:cs="Times New Roman"/>
          <w:color w:val="000000" w:themeColor="text1"/>
          <w:sz w:val="24"/>
          <w:szCs w:val="24"/>
          <w:lang w:eastAsia="ar-SA"/>
        </w:rPr>
        <w:t xml:space="preserve"> peamist eesmärki: </w:t>
      </w:r>
      <w:r>
        <w:rPr>
          <w:rFonts w:ascii="Times New Roman" w:eastAsia="Times New Roman" w:hAnsi="Times New Roman" w:cs="Times New Roman"/>
          <w:color w:val="000000" w:themeColor="text1"/>
          <w:sz w:val="24"/>
          <w:szCs w:val="24"/>
          <w:lang w:eastAsia="ar-SA"/>
        </w:rPr>
        <w:t>1) suurendada</w:t>
      </w:r>
      <w:r w:rsidRPr="000E2CE9">
        <w:rPr>
          <w:rFonts w:ascii="Times New Roman" w:eastAsia="Times New Roman" w:hAnsi="Times New Roman" w:cs="Times New Roman"/>
          <w:color w:val="000000" w:themeColor="text1"/>
          <w:sz w:val="24"/>
          <w:szCs w:val="24"/>
          <w:lang w:eastAsia="ar-SA"/>
        </w:rPr>
        <w:t xml:space="preserve"> tööandjate teadlikkust ja pakkuda neile praktilisi töövahendeid, </w:t>
      </w:r>
      <w:r>
        <w:rPr>
          <w:rFonts w:ascii="Times New Roman" w:eastAsia="Times New Roman" w:hAnsi="Times New Roman" w:cs="Times New Roman"/>
          <w:color w:val="000000" w:themeColor="text1"/>
          <w:sz w:val="24"/>
          <w:szCs w:val="24"/>
          <w:lang w:eastAsia="ar-SA"/>
        </w:rPr>
        <w:t xml:space="preserve">2) </w:t>
      </w:r>
      <w:r w:rsidRPr="000E2CE9">
        <w:rPr>
          <w:rFonts w:ascii="Times New Roman" w:eastAsia="Times New Roman" w:hAnsi="Times New Roman" w:cs="Times New Roman"/>
          <w:color w:val="000000" w:themeColor="text1"/>
          <w:sz w:val="24"/>
          <w:szCs w:val="24"/>
          <w:lang w:eastAsia="ar-SA"/>
        </w:rPr>
        <w:t>parandada järelevalvet infosüsteemide abil</w:t>
      </w:r>
      <w:r>
        <w:rPr>
          <w:rFonts w:ascii="Times New Roman" w:eastAsia="Times New Roman" w:hAnsi="Times New Roman" w:cs="Times New Roman"/>
          <w:color w:val="000000" w:themeColor="text1"/>
          <w:sz w:val="24"/>
          <w:szCs w:val="24"/>
          <w:lang w:eastAsia="ar-SA"/>
        </w:rPr>
        <w:t>,</w:t>
      </w:r>
      <w:r w:rsidRPr="000E2CE9">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3) </w:t>
      </w:r>
      <w:r w:rsidRPr="000E2CE9">
        <w:rPr>
          <w:rFonts w:ascii="Times New Roman" w:eastAsia="Times New Roman" w:hAnsi="Times New Roman" w:cs="Times New Roman"/>
          <w:color w:val="000000" w:themeColor="text1"/>
          <w:sz w:val="24"/>
          <w:szCs w:val="24"/>
          <w:lang w:eastAsia="ar-SA"/>
        </w:rPr>
        <w:t>vähendada tööõnnetuste andmete käsitlemise halduskoormust ja parandada andmekvaliteeti</w:t>
      </w:r>
      <w:r>
        <w:rPr>
          <w:rFonts w:ascii="Times New Roman" w:eastAsia="Times New Roman" w:hAnsi="Times New Roman" w:cs="Times New Roman"/>
          <w:color w:val="000000" w:themeColor="text1"/>
          <w:sz w:val="24"/>
          <w:szCs w:val="24"/>
          <w:lang w:eastAsia="ar-SA"/>
        </w:rPr>
        <w:t xml:space="preserve">, 4) võimaldada tervisekontrolli otsuste digitaalset vormistamist ja nende andmete edastamist </w:t>
      </w:r>
      <w:proofErr w:type="spellStart"/>
      <w:r>
        <w:rPr>
          <w:rFonts w:ascii="Times New Roman" w:eastAsia="Times New Roman" w:hAnsi="Times New Roman" w:cs="Times New Roman"/>
          <w:color w:val="000000" w:themeColor="text1"/>
          <w:sz w:val="24"/>
          <w:szCs w:val="24"/>
          <w:lang w:eastAsia="ar-SA"/>
        </w:rPr>
        <w:t>TIS-i</w:t>
      </w:r>
      <w:proofErr w:type="spellEnd"/>
      <w:r>
        <w:rPr>
          <w:rFonts w:ascii="Times New Roman" w:eastAsia="Times New Roman" w:hAnsi="Times New Roman" w:cs="Times New Roman"/>
          <w:color w:val="000000" w:themeColor="text1"/>
          <w:sz w:val="24"/>
          <w:szCs w:val="24"/>
          <w:lang w:eastAsia="ar-SA"/>
        </w:rPr>
        <w:t xml:space="preserve"> ja tööelu infosüsteemi. </w:t>
      </w:r>
    </w:p>
    <w:p w14:paraId="65E6F3CC"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Juba 2019. ja 2020. aastate dokumentides ja töörühmades toodi välja digitaliseerimise vajadust. Tervisekontrolli otsuste digitaliseerimine vähendab otsuste vormistamise, edastamise, töötlemise ja säilitamisega kaasnevat halduskoormust ning parandab andmevahetust töötervishoiuteenuse osutaja, tööandja ja Tööinspektsiooni vahel (järelevalve edendamine). Automaatne andmevahetus tagab ka selle, et tervisekontrolli korraldamise kohustuse täitmine on fikseeritud Tööinspektsiooni töökeskkonna iseteeninduses. Kõik inimese tervisega seotud andmed oleksid kättesaadavad </w:t>
      </w:r>
      <w:r>
        <w:rPr>
          <w:rFonts w:ascii="Times New Roman" w:eastAsia="Times New Roman" w:hAnsi="Times New Roman" w:cs="Times New Roman"/>
          <w:color w:val="000000" w:themeColor="text1"/>
          <w:sz w:val="24"/>
          <w:szCs w:val="24"/>
          <w:lang w:eastAsia="ar-SA"/>
        </w:rPr>
        <w:t>t</w:t>
      </w:r>
      <w:r w:rsidRPr="00CD1A63">
        <w:rPr>
          <w:rFonts w:ascii="Times New Roman" w:eastAsia="Times New Roman" w:hAnsi="Times New Roman" w:cs="Times New Roman"/>
          <w:color w:val="000000" w:themeColor="text1"/>
          <w:sz w:val="24"/>
          <w:szCs w:val="24"/>
          <w:lang w:eastAsia="ar-SA"/>
        </w:rPr>
        <w:t>ervise infosüsteemist ka teistele arstidele, mis parandab koostööd ja andmevahetust töötervishoiuarstide ning perearstide ja teiste eriarstide vahel.</w:t>
      </w:r>
      <w:r w:rsidRPr="00CD1A63">
        <w:rPr>
          <w:rStyle w:val="Allmrkuseviide"/>
          <w:rFonts w:ascii="Times New Roman" w:eastAsia="Times New Roman" w:hAnsi="Times New Roman" w:cs="Times New Roman"/>
          <w:color w:val="000000" w:themeColor="text1"/>
          <w:sz w:val="24"/>
          <w:szCs w:val="24"/>
          <w:lang w:eastAsia="ar-SA"/>
        </w:rPr>
        <w:footnoteReference w:id="9"/>
      </w:r>
    </w:p>
    <w:p w14:paraId="6823C7ED"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13. jaanuaril 2020 saatis Sotsiaalministeerium töötervishoiu ja tööohutuse seaduse eelnõu VTK</w:t>
      </w:r>
      <w:r w:rsidRPr="00CD1A63">
        <w:rPr>
          <w:rFonts w:ascii="Times New Roman" w:eastAsia="Times New Roman" w:hAnsi="Times New Roman" w:cs="Times New Roman"/>
          <w:color w:val="000000" w:themeColor="text1"/>
          <w:sz w:val="24"/>
          <w:szCs w:val="24"/>
          <w:vertAlign w:val="superscript"/>
          <w:lang w:eastAsia="ar-SA"/>
        </w:rPr>
        <w:footnoteReference w:id="10"/>
      </w:r>
      <w:r>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käsitledes</w:t>
      </w:r>
      <w:r w:rsidRPr="00CD1A63">
        <w:rPr>
          <w:rFonts w:ascii="Times New Roman" w:eastAsia="Times New Roman" w:hAnsi="Times New Roman" w:cs="Times New Roman"/>
          <w:color w:val="000000" w:themeColor="text1"/>
          <w:sz w:val="24"/>
          <w:szCs w:val="24"/>
          <w:lang w:eastAsia="ar-SA"/>
        </w:rPr>
        <w:t xml:space="preserve"> nelja eeltoodud peamist eesmärki</w:t>
      </w:r>
      <w:r>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arvamuse avaldamiseks ja kooskõlastamiseks ministeeriumidele, Eesti Töötervishoiuarstide Seltsile, töötervishoiuteenuse osutajatele ja valdkonna koolitajatele, Eesti Kindlustusseltside Liidule, Terviseametile, Päästeametile, Maksu- ja Tolliametile, Politsei- ja Piirivalveametile, Tervise ja Heaolu Infosüsteemide Keskusele ning tööandjate ja töötajate esindusorganisatsioonidele.</w:t>
      </w:r>
    </w:p>
    <w:p w14:paraId="3FB9C1BD"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VTK-</w:t>
      </w:r>
      <w:proofErr w:type="spellStart"/>
      <w:r w:rsidRPr="00CD1A63">
        <w:rPr>
          <w:rFonts w:ascii="Times New Roman" w:eastAsia="Times New Roman" w:hAnsi="Times New Roman" w:cs="Times New Roman"/>
          <w:color w:val="000000" w:themeColor="text1"/>
          <w:sz w:val="24"/>
          <w:szCs w:val="24"/>
          <w:lang w:eastAsia="ar-SA"/>
        </w:rPr>
        <w:t>le</w:t>
      </w:r>
      <w:proofErr w:type="spellEnd"/>
      <w:r w:rsidRPr="00CD1A63">
        <w:rPr>
          <w:rFonts w:ascii="Times New Roman" w:eastAsia="Times New Roman" w:hAnsi="Times New Roman" w:cs="Times New Roman"/>
          <w:color w:val="000000" w:themeColor="text1"/>
          <w:sz w:val="24"/>
          <w:szCs w:val="24"/>
          <w:lang w:eastAsia="ar-SA"/>
        </w:rPr>
        <w:t xml:space="preserve"> andsid tagasisidet 2020. a</w:t>
      </w:r>
      <w:r>
        <w:rPr>
          <w:rFonts w:ascii="Times New Roman" w:eastAsia="Times New Roman" w:hAnsi="Times New Roman" w:cs="Times New Roman"/>
          <w:color w:val="000000" w:themeColor="text1"/>
          <w:sz w:val="24"/>
          <w:szCs w:val="24"/>
          <w:lang w:eastAsia="ar-SA"/>
        </w:rPr>
        <w:t>asta</w:t>
      </w:r>
      <w:r w:rsidRPr="00CD1A63">
        <w:rPr>
          <w:rFonts w:ascii="Times New Roman" w:eastAsia="Times New Roman" w:hAnsi="Times New Roman" w:cs="Times New Roman"/>
          <w:color w:val="000000" w:themeColor="text1"/>
          <w:sz w:val="24"/>
          <w:szCs w:val="24"/>
          <w:lang w:eastAsia="ar-SA"/>
        </w:rPr>
        <w:t xml:space="preserve"> jaanuarist kuni aprillini järgmised asutused: Eesti Tööandjate Keskliit, Eesti Kaubandus-Tööstuskoda, Eesti Ametiühingute Keskliit, Eesti Personalijuhtimise Ühing PARE, Eesti Haiglate Liit, Eesti Töötervishoiuarstide Selts, Teenistujate Ametiliitude Keskorganisatsioon TALO, Terviseamet, Justiitsministeerium, Siseministeerium, Kaitseministeerium.</w:t>
      </w:r>
    </w:p>
    <w:p w14:paraId="544A460D"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E</w:t>
      </w:r>
      <w:r w:rsidRPr="00CD1A63">
        <w:rPr>
          <w:rFonts w:ascii="Times New Roman" w:eastAsia="Times New Roman" w:hAnsi="Times New Roman" w:cs="Times New Roman"/>
          <w:color w:val="000000" w:themeColor="text1"/>
          <w:sz w:val="24"/>
          <w:szCs w:val="24"/>
          <w:lang w:eastAsia="ar-SA"/>
        </w:rPr>
        <w:t>ttepaneku</w:t>
      </w:r>
      <w:r>
        <w:rPr>
          <w:rFonts w:ascii="Times New Roman" w:eastAsia="Times New Roman" w:hAnsi="Times New Roman" w:cs="Times New Roman"/>
          <w:color w:val="000000" w:themeColor="text1"/>
          <w:sz w:val="24"/>
          <w:szCs w:val="24"/>
          <w:lang w:eastAsia="ar-SA"/>
        </w:rPr>
        <w:t>d</w:t>
      </w:r>
      <w:r w:rsidRPr="00CD1A63">
        <w:rPr>
          <w:rFonts w:ascii="Times New Roman" w:eastAsia="Times New Roman" w:hAnsi="Times New Roman" w:cs="Times New Roman"/>
          <w:color w:val="000000" w:themeColor="text1"/>
          <w:sz w:val="24"/>
          <w:szCs w:val="24"/>
          <w:lang w:eastAsia="ar-SA"/>
        </w:rPr>
        <w:t>, mis laekusid tagasisidena 2020. a</w:t>
      </w:r>
      <w:r>
        <w:rPr>
          <w:rFonts w:ascii="Times New Roman" w:eastAsia="Times New Roman" w:hAnsi="Times New Roman" w:cs="Times New Roman"/>
          <w:color w:val="000000" w:themeColor="text1"/>
          <w:sz w:val="24"/>
          <w:szCs w:val="24"/>
          <w:lang w:eastAsia="ar-SA"/>
        </w:rPr>
        <w:t>asta</w:t>
      </w:r>
      <w:r w:rsidRPr="00CD1A63">
        <w:rPr>
          <w:rFonts w:ascii="Times New Roman" w:eastAsia="Times New Roman" w:hAnsi="Times New Roman" w:cs="Times New Roman"/>
          <w:color w:val="000000" w:themeColor="text1"/>
          <w:sz w:val="24"/>
          <w:szCs w:val="24"/>
          <w:lang w:eastAsia="ar-SA"/>
        </w:rPr>
        <w:t xml:space="preserve"> VTK-</w:t>
      </w:r>
      <w:proofErr w:type="spellStart"/>
      <w:r w:rsidRPr="00CD1A63">
        <w:rPr>
          <w:rFonts w:ascii="Times New Roman" w:eastAsia="Times New Roman" w:hAnsi="Times New Roman" w:cs="Times New Roman"/>
          <w:color w:val="000000" w:themeColor="text1"/>
          <w:sz w:val="24"/>
          <w:szCs w:val="24"/>
          <w:lang w:eastAsia="ar-SA"/>
        </w:rPr>
        <w:t>le</w:t>
      </w:r>
      <w:proofErr w:type="spellEnd"/>
      <w:r w:rsidRPr="00CD1A63">
        <w:rPr>
          <w:rFonts w:ascii="Times New Roman" w:eastAsia="Times New Roman" w:hAnsi="Times New Roman" w:cs="Times New Roman"/>
          <w:color w:val="000000" w:themeColor="text1"/>
          <w:sz w:val="24"/>
          <w:szCs w:val="24"/>
          <w:lang w:eastAsia="ar-SA"/>
        </w:rPr>
        <w:t xml:space="preserve">, on võetud arvesse </w:t>
      </w:r>
      <w:r>
        <w:rPr>
          <w:rFonts w:ascii="Times New Roman" w:eastAsia="Times New Roman" w:hAnsi="Times New Roman" w:cs="Times New Roman"/>
          <w:color w:val="000000" w:themeColor="text1"/>
          <w:sz w:val="24"/>
          <w:szCs w:val="24"/>
          <w:lang w:eastAsia="ar-SA"/>
        </w:rPr>
        <w:t>ning</w:t>
      </w:r>
      <w:r w:rsidRPr="00CD1A63">
        <w:rPr>
          <w:rFonts w:ascii="Times New Roman" w:eastAsia="Times New Roman" w:hAnsi="Times New Roman" w:cs="Times New Roman"/>
          <w:color w:val="000000" w:themeColor="text1"/>
          <w:sz w:val="24"/>
          <w:szCs w:val="24"/>
          <w:lang w:eastAsia="ar-SA"/>
        </w:rPr>
        <w:t xml:space="preserve"> täiendatud nende </w:t>
      </w:r>
      <w:r>
        <w:rPr>
          <w:rFonts w:ascii="Times New Roman" w:eastAsia="Times New Roman" w:hAnsi="Times New Roman" w:cs="Times New Roman"/>
          <w:color w:val="000000" w:themeColor="text1"/>
          <w:sz w:val="24"/>
          <w:szCs w:val="24"/>
          <w:lang w:eastAsia="ar-SA"/>
        </w:rPr>
        <w:t>põhjal</w:t>
      </w:r>
      <w:r w:rsidRPr="00CD1A63">
        <w:rPr>
          <w:rFonts w:ascii="Times New Roman" w:eastAsia="Times New Roman" w:hAnsi="Times New Roman" w:cs="Times New Roman"/>
          <w:color w:val="000000" w:themeColor="text1"/>
          <w:sz w:val="24"/>
          <w:szCs w:val="24"/>
          <w:lang w:eastAsia="ar-SA"/>
        </w:rPr>
        <w:t xml:space="preserve"> käimasolevat töötervishoiu tervisekontrollide digitaliseerimise projekti </w:t>
      </w:r>
      <w:r>
        <w:rPr>
          <w:rFonts w:ascii="Times New Roman" w:eastAsia="Times New Roman" w:hAnsi="Times New Roman" w:cs="Times New Roman"/>
          <w:color w:val="000000" w:themeColor="text1"/>
          <w:sz w:val="24"/>
          <w:szCs w:val="24"/>
          <w:lang w:eastAsia="ar-SA"/>
        </w:rPr>
        <w:t>ja</w:t>
      </w:r>
      <w:r w:rsidRPr="00CD1A63">
        <w:rPr>
          <w:rFonts w:ascii="Times New Roman" w:eastAsia="Times New Roman" w:hAnsi="Times New Roman" w:cs="Times New Roman"/>
          <w:color w:val="000000" w:themeColor="text1"/>
          <w:sz w:val="24"/>
          <w:szCs w:val="24"/>
          <w:lang w:eastAsia="ar-SA"/>
        </w:rPr>
        <w:t xml:space="preserve"> eelnõu. 1. märtsil 2021 jõustusid muudatused, mis tulenesid eelnimetatud VTK</w:t>
      </w:r>
      <w:r>
        <w:rPr>
          <w:rFonts w:ascii="Times New Roman" w:eastAsia="Times New Roman" w:hAnsi="Times New Roman" w:cs="Times New Roman"/>
          <w:color w:val="000000" w:themeColor="text1"/>
          <w:sz w:val="24"/>
          <w:szCs w:val="24"/>
          <w:lang w:eastAsia="ar-SA"/>
        </w:rPr>
        <w:noBreakHyphen/>
      </w:r>
      <w:r w:rsidRPr="00CD1A63">
        <w:rPr>
          <w:rFonts w:ascii="Times New Roman" w:eastAsia="Times New Roman" w:hAnsi="Times New Roman" w:cs="Times New Roman"/>
          <w:color w:val="000000" w:themeColor="text1"/>
          <w:sz w:val="24"/>
          <w:szCs w:val="24"/>
          <w:lang w:eastAsia="ar-SA"/>
        </w:rPr>
        <w:t>st ja olid aluseks otsuste digitaliseerimise projekti alustamisele, kuid mille</w:t>
      </w:r>
      <w:r>
        <w:rPr>
          <w:rFonts w:ascii="Times New Roman" w:eastAsia="Times New Roman" w:hAnsi="Times New Roman" w:cs="Times New Roman"/>
          <w:color w:val="000000" w:themeColor="text1"/>
          <w:sz w:val="24"/>
          <w:szCs w:val="24"/>
          <w:lang w:eastAsia="ar-SA"/>
        </w:rPr>
        <w:t xml:space="preserve"> jaoks</w:t>
      </w:r>
      <w:r w:rsidRPr="00CD1A63">
        <w:rPr>
          <w:rFonts w:ascii="Times New Roman" w:eastAsia="Times New Roman" w:hAnsi="Times New Roman" w:cs="Times New Roman"/>
          <w:color w:val="000000" w:themeColor="text1"/>
          <w:sz w:val="24"/>
          <w:szCs w:val="24"/>
          <w:lang w:eastAsia="ar-SA"/>
        </w:rPr>
        <w:t xml:space="preserve"> oli vaja e</w:t>
      </w:r>
      <w:r>
        <w:rPr>
          <w:rFonts w:ascii="Times New Roman" w:eastAsia="Times New Roman" w:hAnsi="Times New Roman" w:cs="Times New Roman"/>
          <w:color w:val="000000" w:themeColor="text1"/>
          <w:sz w:val="24"/>
          <w:szCs w:val="24"/>
          <w:lang w:eastAsia="ar-SA"/>
        </w:rPr>
        <w:t>nn</w:t>
      </w:r>
      <w:r w:rsidRPr="00CD1A63">
        <w:rPr>
          <w:rFonts w:ascii="Times New Roman" w:eastAsia="Times New Roman" w:hAnsi="Times New Roman" w:cs="Times New Roman"/>
          <w:color w:val="000000" w:themeColor="text1"/>
          <w:sz w:val="24"/>
          <w:szCs w:val="24"/>
          <w:lang w:eastAsia="ar-SA"/>
        </w:rPr>
        <w:t>e valmistada ette TEIS.</w:t>
      </w:r>
    </w:p>
    <w:p w14:paraId="406E4B1F"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Tervishoiutöötajate seas </w:t>
      </w:r>
      <w:r>
        <w:rPr>
          <w:rFonts w:ascii="Times New Roman" w:eastAsia="Times New Roman" w:hAnsi="Times New Roman" w:cs="Times New Roman"/>
          <w:color w:val="000000" w:themeColor="text1"/>
          <w:sz w:val="24"/>
          <w:szCs w:val="24"/>
          <w:lang w:eastAsia="ar-SA"/>
        </w:rPr>
        <w:t>korraldati</w:t>
      </w:r>
      <w:r w:rsidRPr="00CD1A63">
        <w:rPr>
          <w:rFonts w:ascii="Times New Roman" w:eastAsia="Times New Roman" w:hAnsi="Times New Roman" w:cs="Times New Roman"/>
          <w:color w:val="000000" w:themeColor="text1"/>
          <w:sz w:val="24"/>
          <w:szCs w:val="24"/>
          <w:lang w:eastAsia="ar-SA"/>
        </w:rPr>
        <w:t xml:space="preserve"> projekti alguses 2024. aasta aprillis küsitlus, mille eesmärk oli saada esmane ülevaade tervisekontrollide </w:t>
      </w:r>
      <w:r>
        <w:rPr>
          <w:rFonts w:ascii="Times New Roman" w:eastAsia="Times New Roman" w:hAnsi="Times New Roman" w:cs="Times New Roman"/>
          <w:color w:val="000000" w:themeColor="text1"/>
          <w:sz w:val="24"/>
          <w:szCs w:val="24"/>
          <w:lang w:eastAsia="ar-SA"/>
        </w:rPr>
        <w:t>tegemise</w:t>
      </w:r>
      <w:r w:rsidRPr="00CD1A63">
        <w:rPr>
          <w:rFonts w:ascii="Times New Roman" w:eastAsia="Times New Roman" w:hAnsi="Times New Roman" w:cs="Times New Roman"/>
          <w:color w:val="000000" w:themeColor="text1"/>
          <w:sz w:val="24"/>
          <w:szCs w:val="24"/>
          <w:lang w:eastAsia="ar-SA"/>
        </w:rPr>
        <w:t xml:space="preserve"> ja tõendite väljastamise protsessist</w:t>
      </w:r>
      <w:r>
        <w:rPr>
          <w:rFonts w:ascii="Times New Roman" w:eastAsia="Times New Roman" w:hAnsi="Times New Roman" w:cs="Times New Roman"/>
          <w:color w:val="000000" w:themeColor="text1"/>
          <w:sz w:val="24"/>
          <w:szCs w:val="24"/>
          <w:lang w:eastAsia="ar-SA"/>
        </w:rPr>
        <w:t xml:space="preserve"> ja</w:t>
      </w:r>
      <w:r w:rsidRPr="00CD1A63">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selle </w:t>
      </w:r>
      <w:r w:rsidRPr="00CD1A63">
        <w:rPr>
          <w:rFonts w:ascii="Times New Roman" w:eastAsia="Times New Roman" w:hAnsi="Times New Roman" w:cs="Times New Roman"/>
          <w:color w:val="000000" w:themeColor="text1"/>
          <w:sz w:val="24"/>
          <w:szCs w:val="24"/>
          <w:lang w:eastAsia="ar-SA"/>
        </w:rPr>
        <w:t>peamistest vajadustest ning sisend tervisekontrolli otsuste digitaliseerimise projektiks</w:t>
      </w:r>
      <w:r w:rsidRPr="00CD1A63">
        <w:rPr>
          <w:rStyle w:val="Allmrkuseviide"/>
          <w:rFonts w:ascii="Times New Roman" w:eastAsia="Times New Roman" w:hAnsi="Times New Roman" w:cs="Times New Roman"/>
          <w:color w:val="000000" w:themeColor="text1"/>
          <w:sz w:val="24"/>
          <w:szCs w:val="24"/>
          <w:lang w:eastAsia="ar-SA"/>
        </w:rPr>
        <w:footnoteReference w:id="11"/>
      </w:r>
      <w:r w:rsidRPr="00CD1A63">
        <w:rPr>
          <w:rFonts w:ascii="Times New Roman" w:eastAsia="Times New Roman" w:hAnsi="Times New Roman" w:cs="Times New Roman"/>
          <w:color w:val="000000" w:themeColor="text1"/>
          <w:sz w:val="24"/>
          <w:szCs w:val="24"/>
          <w:lang w:eastAsia="ar-SA"/>
        </w:rPr>
        <w:t>.</w:t>
      </w:r>
    </w:p>
    <w:p w14:paraId="6244BB67" w14:textId="77777777" w:rsidR="00F35B60" w:rsidRPr="00CD1A63" w:rsidRDefault="00F35B60" w:rsidP="00F35B60">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Tervisekontrolli otsuste digitaliseerimise aluseks olev töötervishoiu ja tööohutuse seaduse muutmise eelnõu töötati välja 2025. aasta sügisel.</w:t>
      </w:r>
    </w:p>
    <w:p w14:paraId="3F427E48" w14:textId="77777777" w:rsidR="00A00503" w:rsidRPr="00CD1A63" w:rsidRDefault="00A00503" w:rsidP="00CD1A63">
      <w:pPr>
        <w:spacing w:after="0" w:line="240" w:lineRule="auto"/>
        <w:jc w:val="both"/>
        <w:rPr>
          <w:rFonts w:ascii="Times New Roman" w:hAnsi="Times New Roman" w:cs="Times New Roman"/>
          <w:color w:val="000000" w:themeColor="text1"/>
          <w:sz w:val="24"/>
          <w:szCs w:val="24"/>
        </w:rPr>
      </w:pPr>
    </w:p>
    <w:p w14:paraId="4D6CC3BB" w14:textId="5EE3E8E3" w:rsidR="006D1AC1" w:rsidRPr="00CD1A63" w:rsidRDefault="006D1AC1" w:rsidP="00CD1A63">
      <w:pPr>
        <w:shd w:val="clear" w:color="auto" w:fill="FFFFFF" w:themeFill="background1"/>
        <w:spacing w:after="0" w:line="240" w:lineRule="auto"/>
        <w:jc w:val="both"/>
        <w:rPr>
          <w:rFonts w:ascii="Times New Roman" w:hAnsi="Times New Roman" w:cs="Times New Roman"/>
          <w:b/>
          <w:bCs/>
          <w:color w:val="000000" w:themeColor="text1"/>
          <w:sz w:val="24"/>
          <w:szCs w:val="24"/>
        </w:rPr>
      </w:pPr>
      <w:r w:rsidRPr="00CD1A63">
        <w:rPr>
          <w:rFonts w:ascii="Times New Roman" w:hAnsi="Times New Roman" w:cs="Times New Roman"/>
          <w:b/>
          <w:bCs/>
          <w:color w:val="000000" w:themeColor="text1"/>
          <w:sz w:val="24"/>
          <w:szCs w:val="24"/>
        </w:rPr>
        <w:t>3. Eelnõu sisu ja võrdlev analüüs</w:t>
      </w:r>
    </w:p>
    <w:p w14:paraId="2C9DCFD9" w14:textId="77777777" w:rsidR="007F69F5" w:rsidRPr="00CD1A63" w:rsidRDefault="007F69F5" w:rsidP="00CD1A63">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C" w14:textId="45220779" w:rsidR="006D1AC1" w:rsidRPr="00CD1A63" w:rsidRDefault="00A6562A" w:rsidP="00CD1A63">
      <w:pPr>
        <w:suppressAutoHyphens/>
        <w:autoSpaceDE w:val="0"/>
        <w:spacing w:after="0"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Töötervishoiu ja tööohutuse</w:t>
      </w:r>
      <w:r w:rsidR="006D1AC1" w:rsidRPr="00CD1A63">
        <w:rPr>
          <w:rFonts w:ascii="Times New Roman" w:eastAsia="Times New Roman" w:hAnsi="Times New Roman" w:cs="Times New Roman"/>
          <w:b/>
          <w:bCs/>
          <w:color w:val="000000" w:themeColor="text1"/>
          <w:sz w:val="24"/>
          <w:szCs w:val="24"/>
          <w:lang w:eastAsia="ar-SA"/>
        </w:rPr>
        <w:t xml:space="preserve"> seaduse muutmine</w:t>
      </w:r>
    </w:p>
    <w:p w14:paraId="6D339BD7" w14:textId="77777777" w:rsidR="00101CFF" w:rsidRPr="00CD1A63" w:rsidRDefault="00101CFF"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60127919" w14:textId="3AC0A2BC" w:rsidR="00A8524F" w:rsidRPr="00CD1A63" w:rsidRDefault="00A8524F" w:rsidP="00CD1A63">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roofErr w:type="spellStart"/>
      <w:r w:rsidRPr="00CD1A63">
        <w:rPr>
          <w:rFonts w:ascii="Times New Roman" w:hAnsi="Times New Roman" w:cs="Times New Roman"/>
          <w:color w:val="000000" w:themeColor="text1"/>
          <w:sz w:val="24"/>
          <w:szCs w:val="24"/>
          <w:lang w:bidi="en-US"/>
        </w:rPr>
        <w:t>Inimkeskse</w:t>
      </w:r>
      <w:proofErr w:type="spellEnd"/>
      <w:r w:rsidRPr="00CD1A63">
        <w:rPr>
          <w:rFonts w:ascii="Times New Roman" w:hAnsi="Times New Roman" w:cs="Times New Roman"/>
          <w:color w:val="000000" w:themeColor="text1"/>
          <w:sz w:val="24"/>
          <w:szCs w:val="24"/>
          <w:lang w:bidi="en-US"/>
        </w:rPr>
        <w:t xml:space="preserve"> tervishoiu programm 2025</w:t>
      </w:r>
      <w:r w:rsidR="00FB7A9A">
        <w:rPr>
          <w:rFonts w:ascii="Times New Roman" w:hAnsi="Times New Roman" w:cs="Times New Roman"/>
          <w:color w:val="000000" w:themeColor="text1"/>
          <w:sz w:val="24"/>
          <w:szCs w:val="24"/>
          <w:lang w:bidi="en-US"/>
        </w:rPr>
        <w:t>–</w:t>
      </w:r>
      <w:r w:rsidRPr="00CD1A63">
        <w:rPr>
          <w:rFonts w:ascii="Times New Roman" w:hAnsi="Times New Roman" w:cs="Times New Roman"/>
          <w:color w:val="000000" w:themeColor="text1"/>
          <w:sz w:val="24"/>
          <w:szCs w:val="24"/>
          <w:lang w:bidi="en-US"/>
        </w:rPr>
        <w:t xml:space="preserve">2028 toob ühe tegevusena välja tervisetõendite </w:t>
      </w:r>
      <w:proofErr w:type="spellStart"/>
      <w:r w:rsidRPr="00CD1A63">
        <w:rPr>
          <w:rFonts w:ascii="Times New Roman" w:hAnsi="Times New Roman" w:cs="Times New Roman"/>
          <w:color w:val="000000" w:themeColor="text1"/>
          <w:sz w:val="24"/>
          <w:szCs w:val="24"/>
          <w:lang w:bidi="en-US"/>
        </w:rPr>
        <w:t>digiteerimise</w:t>
      </w:r>
      <w:proofErr w:type="spellEnd"/>
      <w:r w:rsidRPr="00CD1A63">
        <w:rPr>
          <w:rFonts w:ascii="Times New Roman" w:hAnsi="Times New Roman" w:cs="Times New Roman"/>
          <w:color w:val="000000" w:themeColor="text1"/>
          <w:sz w:val="24"/>
          <w:szCs w:val="24"/>
          <w:lang w:bidi="en-US"/>
        </w:rPr>
        <w:t xml:space="preserve"> ja ühtsetele põhimõtetele ülemineku. </w:t>
      </w:r>
      <w:proofErr w:type="spellStart"/>
      <w:r w:rsidRPr="00CD1A63">
        <w:rPr>
          <w:rFonts w:ascii="Times New Roman" w:hAnsi="Times New Roman" w:cs="Times New Roman"/>
          <w:color w:val="000000" w:themeColor="text1"/>
          <w:sz w:val="24"/>
          <w:szCs w:val="24"/>
          <w:lang w:bidi="en-US"/>
        </w:rPr>
        <w:t>Digiteeritakse</w:t>
      </w:r>
      <w:proofErr w:type="spellEnd"/>
      <w:r w:rsidRPr="00CD1A63">
        <w:rPr>
          <w:rFonts w:ascii="Times New Roman" w:hAnsi="Times New Roman" w:cs="Times New Roman"/>
          <w:color w:val="000000" w:themeColor="text1"/>
          <w:sz w:val="24"/>
          <w:szCs w:val="24"/>
          <w:lang w:bidi="en-US"/>
        </w:rPr>
        <w:t xml:space="preserve"> töötervishoiukontrolli tervisedeklaratsioonid ja otsused, mille tulemusena lihtsustuvad töötervishoiu osapoolte jaoks töötervishoiukontrolli protsess ja andmevahetus infosüsteemide (</w:t>
      </w:r>
      <w:r w:rsidR="004A4027">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ervise infosüsteem</w:t>
      </w:r>
      <w:r w:rsidR="004A4027">
        <w:rPr>
          <w:rFonts w:ascii="Times New Roman" w:hAnsi="Times New Roman" w:cs="Times New Roman"/>
          <w:color w:val="000000" w:themeColor="text1"/>
          <w:sz w:val="24"/>
          <w:szCs w:val="24"/>
          <w:lang w:bidi="en-US"/>
        </w:rPr>
        <w:t>i</w:t>
      </w:r>
      <w:r w:rsidRPr="00CD1A63">
        <w:rPr>
          <w:rFonts w:ascii="Times New Roman" w:hAnsi="Times New Roman" w:cs="Times New Roman"/>
          <w:color w:val="000000" w:themeColor="text1"/>
          <w:sz w:val="24"/>
          <w:szCs w:val="24"/>
          <w:lang w:bidi="en-US"/>
        </w:rPr>
        <w:t xml:space="preserve">, </w:t>
      </w:r>
      <w:r w:rsidR="004A4027">
        <w:rPr>
          <w:rFonts w:ascii="Times New Roman" w:hAnsi="Times New Roman" w:cs="Times New Roman"/>
          <w:color w:val="000000" w:themeColor="text1"/>
          <w:sz w:val="24"/>
          <w:szCs w:val="24"/>
          <w:lang w:bidi="en-US"/>
        </w:rPr>
        <w:t>t</w:t>
      </w:r>
      <w:r w:rsidR="00077780" w:rsidRPr="00CD1A63">
        <w:rPr>
          <w:rFonts w:ascii="Times New Roman" w:hAnsi="Times New Roman" w:cs="Times New Roman"/>
          <w:color w:val="000000" w:themeColor="text1"/>
          <w:sz w:val="24"/>
          <w:szCs w:val="24"/>
          <w:lang w:bidi="en-US"/>
        </w:rPr>
        <w:t>erviseportaal</w:t>
      </w:r>
      <w:r w:rsidR="004A4027">
        <w:rPr>
          <w:rFonts w:ascii="Times New Roman" w:hAnsi="Times New Roman" w:cs="Times New Roman"/>
          <w:color w:val="000000" w:themeColor="text1"/>
          <w:sz w:val="24"/>
          <w:szCs w:val="24"/>
          <w:lang w:bidi="en-US"/>
        </w:rPr>
        <w:t>i</w:t>
      </w:r>
      <w:r w:rsidR="00077780" w:rsidRPr="00CD1A63">
        <w:rPr>
          <w:rFonts w:ascii="Times New Roman" w:hAnsi="Times New Roman" w:cs="Times New Roman"/>
          <w:color w:val="000000" w:themeColor="text1"/>
          <w:sz w:val="24"/>
          <w:szCs w:val="24"/>
          <w:lang w:bidi="en-US"/>
        </w:rPr>
        <w:t xml:space="preserve">, </w:t>
      </w:r>
      <w:r w:rsidR="004A4027">
        <w:rPr>
          <w:rFonts w:ascii="Times New Roman" w:hAnsi="Times New Roman" w:cs="Times New Roman"/>
          <w:color w:val="000000" w:themeColor="text1"/>
          <w:sz w:val="24"/>
          <w:szCs w:val="24"/>
          <w:lang w:bidi="en-US"/>
        </w:rPr>
        <w:t>t</w:t>
      </w:r>
      <w:r w:rsidRPr="00CD1A63">
        <w:rPr>
          <w:rFonts w:ascii="Times New Roman" w:hAnsi="Times New Roman" w:cs="Times New Roman"/>
          <w:color w:val="000000" w:themeColor="text1"/>
          <w:sz w:val="24"/>
          <w:szCs w:val="24"/>
          <w:lang w:bidi="en-US"/>
        </w:rPr>
        <w:t>öökeskkonna andmekogu</w:t>
      </w:r>
      <w:r w:rsidR="007E131E">
        <w:rPr>
          <w:rFonts w:ascii="Times New Roman" w:hAnsi="Times New Roman" w:cs="Times New Roman"/>
          <w:color w:val="000000" w:themeColor="text1"/>
          <w:sz w:val="24"/>
          <w:szCs w:val="24"/>
          <w:lang w:bidi="en-US"/>
        </w:rPr>
        <w:t xml:space="preserve"> ehk </w:t>
      </w:r>
      <w:proofErr w:type="spellStart"/>
      <w:r w:rsidR="007E131E">
        <w:rPr>
          <w:rFonts w:ascii="Times New Roman" w:hAnsi="Times New Roman" w:cs="Times New Roman"/>
          <w:color w:val="000000" w:themeColor="text1"/>
          <w:sz w:val="24"/>
          <w:szCs w:val="24"/>
          <w:lang w:bidi="en-US"/>
        </w:rPr>
        <w:t>TEIS</w:t>
      </w:r>
      <w:r w:rsidR="004A4027">
        <w:rPr>
          <w:rFonts w:ascii="Times New Roman" w:hAnsi="Times New Roman" w:cs="Times New Roman"/>
          <w:color w:val="000000" w:themeColor="text1"/>
          <w:sz w:val="24"/>
          <w:szCs w:val="24"/>
          <w:lang w:bidi="en-US"/>
        </w:rPr>
        <w:t>-i</w:t>
      </w:r>
      <w:proofErr w:type="spellEnd"/>
      <w:r w:rsidRPr="00CD1A63">
        <w:rPr>
          <w:rFonts w:ascii="Times New Roman" w:hAnsi="Times New Roman" w:cs="Times New Roman"/>
          <w:color w:val="000000" w:themeColor="text1"/>
          <w:sz w:val="24"/>
          <w:szCs w:val="24"/>
          <w:lang w:bidi="en-US"/>
        </w:rPr>
        <w:t>) vahel.</w:t>
      </w:r>
      <w:r w:rsidRPr="00CD1A63">
        <w:rPr>
          <w:rFonts w:ascii="Times New Roman" w:hAnsi="Times New Roman" w:cs="Times New Roman"/>
          <w:color w:val="000000" w:themeColor="text1"/>
          <w:sz w:val="24"/>
          <w:szCs w:val="24"/>
          <w:vertAlign w:val="superscript"/>
          <w:lang w:bidi="en-US"/>
        </w:rPr>
        <w:footnoteReference w:id="12"/>
      </w:r>
      <w:r w:rsidRPr="00CD1A63">
        <w:rPr>
          <w:rFonts w:ascii="Times New Roman" w:hAnsi="Times New Roman" w:cs="Times New Roman"/>
          <w:color w:val="000000" w:themeColor="text1"/>
          <w:sz w:val="24"/>
          <w:szCs w:val="24"/>
          <w:lang w:bidi="en-US"/>
        </w:rPr>
        <w:t xml:space="preserve"> Lisaks näeb esmatasandi tervishoiu arengukava 2035</w:t>
      </w:r>
      <w:r w:rsidRPr="00CD1A63">
        <w:rPr>
          <w:rFonts w:ascii="Times New Roman" w:hAnsi="Times New Roman" w:cs="Times New Roman"/>
          <w:color w:val="000000" w:themeColor="text1"/>
          <w:sz w:val="24"/>
          <w:szCs w:val="24"/>
          <w:vertAlign w:val="superscript"/>
          <w:lang w:bidi="en-US"/>
        </w:rPr>
        <w:footnoteReference w:id="13"/>
      </w:r>
      <w:r w:rsidRPr="00CD1A63">
        <w:rPr>
          <w:rFonts w:ascii="Times New Roman" w:hAnsi="Times New Roman" w:cs="Times New Roman"/>
          <w:color w:val="000000" w:themeColor="text1"/>
          <w:sz w:val="24"/>
          <w:szCs w:val="24"/>
          <w:lang w:bidi="en-US"/>
        </w:rPr>
        <w:t xml:space="preserve"> ette, et esmatasandi tervishoid (mille üks osa on töötervishoid) peab olema patsiendikeskne. </w:t>
      </w:r>
      <w:r w:rsidR="004D2095" w:rsidRPr="00CD1A63">
        <w:rPr>
          <w:rFonts w:ascii="Times New Roman" w:hAnsi="Times New Roman" w:cs="Times New Roman"/>
          <w:color w:val="000000" w:themeColor="text1"/>
          <w:sz w:val="24"/>
          <w:szCs w:val="24"/>
          <w:lang w:bidi="en-US"/>
        </w:rPr>
        <w:t>Samuti on e</w:t>
      </w:r>
      <w:r w:rsidRPr="00CD1A63">
        <w:rPr>
          <w:rFonts w:ascii="Times New Roman" w:hAnsi="Times New Roman" w:cs="Times New Roman"/>
          <w:color w:val="000000" w:themeColor="text1"/>
          <w:sz w:val="24"/>
          <w:szCs w:val="24"/>
          <w:lang w:bidi="en-US"/>
        </w:rPr>
        <w:t>esmär</w:t>
      </w:r>
      <w:r w:rsidR="004D2095" w:rsidRPr="00CD1A63">
        <w:rPr>
          <w:rFonts w:ascii="Times New Roman" w:hAnsi="Times New Roman" w:cs="Times New Roman"/>
          <w:color w:val="000000" w:themeColor="text1"/>
          <w:sz w:val="24"/>
          <w:szCs w:val="24"/>
          <w:lang w:bidi="en-US"/>
        </w:rPr>
        <w:t xml:space="preserve">k </w:t>
      </w:r>
      <w:r w:rsidRPr="00CD1A63">
        <w:rPr>
          <w:rFonts w:ascii="Times New Roman" w:hAnsi="Times New Roman" w:cs="Times New Roman"/>
          <w:color w:val="000000" w:themeColor="text1"/>
          <w:sz w:val="24"/>
          <w:szCs w:val="24"/>
          <w:lang w:bidi="en-US"/>
        </w:rPr>
        <w:t>integreerida töötervishoid paremini esmatasandiga.</w:t>
      </w:r>
    </w:p>
    <w:p w14:paraId="27307B15" w14:textId="77777777" w:rsidR="005010D0" w:rsidRPr="00CD1A63" w:rsidRDefault="005010D0"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7BAC380D" w14:textId="3796B1E3" w:rsidR="00826D0D" w:rsidRPr="00CD1A63" w:rsidRDefault="00791A7C"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Arengukavades </w:t>
      </w:r>
      <w:r w:rsidR="00D3513A">
        <w:rPr>
          <w:rFonts w:ascii="Times New Roman" w:eastAsia="Times New Roman" w:hAnsi="Times New Roman" w:cs="Times New Roman"/>
          <w:color w:val="000000" w:themeColor="text1"/>
          <w:sz w:val="24"/>
          <w:szCs w:val="24"/>
          <w:lang w:eastAsia="ar-SA"/>
        </w:rPr>
        <w:t>ja</w:t>
      </w:r>
      <w:r w:rsidR="00D3513A"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VTK-s seatud eesmärkide täitmiseks alustati töötervishoiu tervisekontrolli otsuste digitaliseerimisega. Käivitatud tegevused loovad aluse tervisekontrolli otsuste elektrooniliseks menetlemiseks ja haldamiseks. Digitaliseerimine hõlmab ka vajalike arenduste ettevalmistamist, mille eesmärk on tulevikus tervisekontrollide ühtlustamine, tööprotsesside tõhustamine ning andmete kättesaadavuse ja kasutatavuse parandamine tööandjate, tervishoiutöötajate ja järelevalveasutuste jaoks.</w:t>
      </w:r>
      <w:r w:rsidR="00EB3BD0" w:rsidRPr="00CD1A63">
        <w:rPr>
          <w:rFonts w:ascii="Times New Roman" w:eastAsia="Times New Roman" w:hAnsi="Times New Roman" w:cs="Times New Roman"/>
          <w:color w:val="000000" w:themeColor="text1"/>
          <w:sz w:val="24"/>
          <w:szCs w:val="24"/>
          <w:lang w:eastAsia="ar-SA"/>
        </w:rPr>
        <w:t xml:space="preserve"> Eelnõuga muudetakse </w:t>
      </w:r>
      <w:proofErr w:type="spellStart"/>
      <w:r w:rsidR="00EB3BD0" w:rsidRPr="00CD1A63">
        <w:rPr>
          <w:rFonts w:ascii="Times New Roman" w:eastAsia="Times New Roman" w:hAnsi="Times New Roman" w:cs="Times New Roman"/>
          <w:color w:val="000000" w:themeColor="text1"/>
          <w:sz w:val="24"/>
          <w:szCs w:val="24"/>
          <w:lang w:eastAsia="ar-SA"/>
        </w:rPr>
        <w:t>TTOS-i</w:t>
      </w:r>
      <w:proofErr w:type="spellEnd"/>
      <w:r w:rsidR="00EB3BD0" w:rsidRPr="00CD1A63">
        <w:rPr>
          <w:rFonts w:ascii="Times New Roman" w:eastAsia="Times New Roman" w:hAnsi="Times New Roman" w:cs="Times New Roman"/>
          <w:color w:val="000000" w:themeColor="text1"/>
          <w:sz w:val="24"/>
          <w:szCs w:val="24"/>
          <w:lang w:eastAsia="ar-SA"/>
        </w:rPr>
        <w:t xml:space="preserve"> </w:t>
      </w:r>
      <w:r w:rsidR="0017016D" w:rsidRPr="00CD1A63">
        <w:rPr>
          <w:rFonts w:ascii="Times New Roman" w:eastAsia="Times New Roman" w:hAnsi="Times New Roman" w:cs="Times New Roman"/>
          <w:color w:val="000000" w:themeColor="text1"/>
          <w:sz w:val="24"/>
          <w:szCs w:val="24"/>
          <w:lang w:eastAsia="ar-SA"/>
        </w:rPr>
        <w:t>ning</w:t>
      </w:r>
      <w:r w:rsidR="00EB3BD0" w:rsidRPr="00CD1A63">
        <w:rPr>
          <w:rFonts w:ascii="Times New Roman" w:eastAsia="Times New Roman" w:hAnsi="Times New Roman" w:cs="Times New Roman"/>
          <w:color w:val="000000" w:themeColor="text1"/>
          <w:sz w:val="24"/>
          <w:szCs w:val="24"/>
          <w:lang w:eastAsia="ar-SA"/>
        </w:rPr>
        <w:t xml:space="preserve"> rakendusaktide kavandis välja toodud rakendusakte</w:t>
      </w:r>
      <w:r w:rsidR="0017016D" w:rsidRPr="00CD1A63">
        <w:rPr>
          <w:rFonts w:ascii="Times New Roman" w:eastAsia="Times New Roman" w:hAnsi="Times New Roman" w:cs="Times New Roman"/>
          <w:color w:val="000000" w:themeColor="text1"/>
          <w:sz w:val="24"/>
          <w:szCs w:val="24"/>
          <w:lang w:eastAsia="ar-SA"/>
        </w:rPr>
        <w:t xml:space="preserve">, mis on kehtestatud peamiselt </w:t>
      </w:r>
      <w:proofErr w:type="spellStart"/>
      <w:r w:rsidR="0017016D" w:rsidRPr="00CD1A63">
        <w:rPr>
          <w:rFonts w:ascii="Times New Roman" w:eastAsia="Times New Roman" w:hAnsi="Times New Roman" w:cs="Times New Roman"/>
          <w:color w:val="000000" w:themeColor="text1"/>
          <w:sz w:val="24"/>
          <w:szCs w:val="24"/>
          <w:lang w:eastAsia="ar-SA"/>
        </w:rPr>
        <w:t>TTOS-i</w:t>
      </w:r>
      <w:proofErr w:type="spellEnd"/>
      <w:r w:rsidR="0017016D" w:rsidRPr="00CD1A63">
        <w:rPr>
          <w:rFonts w:ascii="Times New Roman" w:eastAsia="Times New Roman" w:hAnsi="Times New Roman" w:cs="Times New Roman"/>
          <w:color w:val="000000" w:themeColor="text1"/>
          <w:sz w:val="24"/>
          <w:szCs w:val="24"/>
          <w:lang w:eastAsia="ar-SA"/>
        </w:rPr>
        <w:t xml:space="preserve"> ja </w:t>
      </w:r>
      <w:r w:rsidR="00C03208">
        <w:rPr>
          <w:rFonts w:ascii="Times New Roman" w:eastAsia="Times New Roman" w:hAnsi="Times New Roman" w:cs="Times New Roman"/>
          <w:color w:val="000000" w:themeColor="text1"/>
          <w:sz w:val="24"/>
          <w:szCs w:val="24"/>
          <w:lang w:eastAsia="ar-SA"/>
        </w:rPr>
        <w:t>tervishoiuteenuste korraldamise seaduse (</w:t>
      </w:r>
      <w:r w:rsidR="0017016D" w:rsidRPr="00CD1A63">
        <w:rPr>
          <w:rFonts w:ascii="Times New Roman" w:eastAsia="Times New Roman" w:hAnsi="Times New Roman" w:cs="Times New Roman"/>
          <w:color w:val="000000" w:themeColor="text1"/>
          <w:sz w:val="24"/>
          <w:szCs w:val="24"/>
          <w:lang w:eastAsia="ar-SA"/>
        </w:rPr>
        <w:t>TTKS</w:t>
      </w:r>
      <w:r w:rsidR="00323400" w:rsidRPr="00CD1A63">
        <w:rPr>
          <w:rStyle w:val="Allmrkuseviide"/>
          <w:rFonts w:ascii="Times New Roman" w:hAnsi="Times New Roman" w:cs="Times New Roman"/>
          <w:color w:val="000000" w:themeColor="text1"/>
          <w:sz w:val="24"/>
          <w:szCs w:val="24"/>
        </w:rPr>
        <w:footnoteReference w:id="14"/>
      </w:r>
      <w:r w:rsidR="00C03208">
        <w:rPr>
          <w:rFonts w:ascii="Times New Roman" w:eastAsia="Times New Roman" w:hAnsi="Times New Roman" w:cs="Times New Roman"/>
          <w:color w:val="000000" w:themeColor="text1"/>
          <w:sz w:val="24"/>
          <w:szCs w:val="24"/>
          <w:lang w:eastAsia="ar-SA"/>
        </w:rPr>
        <w:t>)</w:t>
      </w:r>
      <w:r w:rsidR="0017016D" w:rsidRPr="00CD1A63">
        <w:rPr>
          <w:rFonts w:ascii="Times New Roman" w:eastAsia="Times New Roman" w:hAnsi="Times New Roman" w:cs="Times New Roman"/>
          <w:color w:val="000000" w:themeColor="text1"/>
          <w:sz w:val="24"/>
          <w:szCs w:val="24"/>
          <w:lang w:eastAsia="ar-SA"/>
        </w:rPr>
        <w:t xml:space="preserve"> alusel</w:t>
      </w:r>
      <w:r w:rsidR="00EB3BD0" w:rsidRPr="00CD1A63">
        <w:rPr>
          <w:rFonts w:ascii="Times New Roman" w:eastAsia="Times New Roman" w:hAnsi="Times New Roman" w:cs="Times New Roman"/>
          <w:color w:val="000000" w:themeColor="text1"/>
          <w:sz w:val="24"/>
          <w:szCs w:val="24"/>
          <w:lang w:eastAsia="ar-SA"/>
        </w:rPr>
        <w:t>.</w:t>
      </w:r>
    </w:p>
    <w:p w14:paraId="0045CCFD" w14:textId="77777777" w:rsidR="00ED4A6A" w:rsidRPr="00CD1A63" w:rsidRDefault="00ED4A6A"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6AC3C196" w14:textId="6250877B" w:rsidR="005239E9" w:rsidRPr="00CD1A63" w:rsidRDefault="00ED4A6A"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Töötervishoiu tervisekontrolli </w:t>
      </w:r>
      <w:r w:rsidR="00BD6739">
        <w:rPr>
          <w:rFonts w:ascii="Times New Roman" w:eastAsia="Times New Roman" w:hAnsi="Times New Roman" w:cs="Times New Roman"/>
          <w:color w:val="000000" w:themeColor="text1"/>
          <w:sz w:val="24"/>
          <w:szCs w:val="24"/>
          <w:lang w:eastAsia="ar-SA"/>
        </w:rPr>
        <w:t>otsuste</w:t>
      </w:r>
      <w:r w:rsidR="00BD6739"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digitaliseerimisel võetakse aluseks mootorsõiduki</w:t>
      </w:r>
      <w:r w:rsidR="0073041E">
        <w:rPr>
          <w:rFonts w:ascii="Times New Roman" w:eastAsia="Times New Roman" w:hAnsi="Times New Roman" w:cs="Times New Roman"/>
          <w:color w:val="000000" w:themeColor="text1"/>
          <w:sz w:val="24"/>
          <w:szCs w:val="24"/>
          <w:lang w:eastAsia="ar-SA"/>
        </w:rPr>
        <w:t>juhi</w:t>
      </w:r>
      <w:r w:rsidRPr="00CD1A63">
        <w:rPr>
          <w:rFonts w:ascii="Times New Roman" w:eastAsia="Times New Roman" w:hAnsi="Times New Roman" w:cs="Times New Roman"/>
          <w:color w:val="000000" w:themeColor="text1"/>
          <w:sz w:val="24"/>
          <w:szCs w:val="24"/>
          <w:lang w:eastAsia="ar-SA"/>
        </w:rPr>
        <w:t xml:space="preserve"> tervisekontrolli tõendi taotlemise protsess. </w:t>
      </w:r>
      <w:r w:rsidR="00AC7C1D" w:rsidRPr="00CD1A63">
        <w:rPr>
          <w:rFonts w:ascii="Times New Roman" w:eastAsia="Times New Roman" w:hAnsi="Times New Roman" w:cs="Times New Roman"/>
          <w:color w:val="000000" w:themeColor="text1"/>
          <w:sz w:val="24"/>
          <w:szCs w:val="24"/>
          <w:lang w:eastAsia="ar-SA"/>
        </w:rPr>
        <w:t>Tervisekontrolli tulija (</w:t>
      </w:r>
      <w:r w:rsidR="00006A67">
        <w:rPr>
          <w:rFonts w:ascii="Times New Roman" w:eastAsia="Times New Roman" w:hAnsi="Times New Roman" w:cs="Times New Roman"/>
          <w:color w:val="000000" w:themeColor="text1"/>
          <w:sz w:val="24"/>
          <w:szCs w:val="24"/>
          <w:lang w:eastAsia="ar-SA"/>
        </w:rPr>
        <w:t>kõnealusel</w:t>
      </w:r>
      <w:r w:rsidR="00006A67" w:rsidRPr="00CD1A63">
        <w:rPr>
          <w:rFonts w:ascii="Times New Roman" w:eastAsia="Times New Roman" w:hAnsi="Times New Roman" w:cs="Times New Roman"/>
          <w:color w:val="000000" w:themeColor="text1"/>
          <w:sz w:val="24"/>
          <w:szCs w:val="24"/>
          <w:lang w:eastAsia="ar-SA"/>
        </w:rPr>
        <w:t xml:space="preserve"> </w:t>
      </w:r>
      <w:r w:rsidR="00AC7C1D" w:rsidRPr="00CD1A63">
        <w:rPr>
          <w:rFonts w:ascii="Times New Roman" w:eastAsia="Times New Roman" w:hAnsi="Times New Roman" w:cs="Times New Roman"/>
          <w:color w:val="000000" w:themeColor="text1"/>
          <w:sz w:val="24"/>
          <w:szCs w:val="24"/>
          <w:lang w:eastAsia="ar-SA"/>
        </w:rPr>
        <w:t xml:space="preserve">juhul töötaja) täidab </w:t>
      </w:r>
      <w:r w:rsidR="00D71A3A">
        <w:rPr>
          <w:rFonts w:ascii="Times New Roman" w:eastAsia="Times New Roman" w:hAnsi="Times New Roman" w:cs="Times New Roman"/>
          <w:color w:val="000000" w:themeColor="text1"/>
          <w:sz w:val="24"/>
          <w:szCs w:val="24"/>
          <w:lang w:eastAsia="ar-SA"/>
        </w:rPr>
        <w:t>t</w:t>
      </w:r>
      <w:r w:rsidR="00AC7C1D" w:rsidRPr="00CD1A63">
        <w:rPr>
          <w:rFonts w:ascii="Times New Roman" w:eastAsia="Times New Roman" w:hAnsi="Times New Roman" w:cs="Times New Roman"/>
          <w:color w:val="000000" w:themeColor="text1"/>
          <w:sz w:val="24"/>
          <w:szCs w:val="24"/>
          <w:lang w:eastAsia="ar-SA"/>
        </w:rPr>
        <w:t xml:space="preserve">erviseportaalis </w:t>
      </w:r>
      <w:r w:rsidR="00AC7C1D" w:rsidRPr="007A21AE">
        <w:rPr>
          <w:rFonts w:ascii="Times New Roman" w:eastAsia="Times New Roman" w:hAnsi="Times New Roman" w:cs="Times New Roman"/>
          <w:b/>
          <w:color w:val="000000" w:themeColor="text1"/>
          <w:sz w:val="24"/>
          <w:szCs w:val="24"/>
          <w:lang w:eastAsia="ar-SA"/>
        </w:rPr>
        <w:t>tervisedeklaratsiooni</w:t>
      </w:r>
      <w:r w:rsidR="00AC7C1D" w:rsidRPr="00CD1A63">
        <w:rPr>
          <w:rFonts w:ascii="Times New Roman" w:eastAsia="Times New Roman" w:hAnsi="Times New Roman" w:cs="Times New Roman"/>
          <w:color w:val="000000" w:themeColor="text1"/>
          <w:sz w:val="24"/>
          <w:szCs w:val="24"/>
          <w:lang w:eastAsia="ar-SA"/>
        </w:rPr>
        <w:t>, mis on eeltäidetud patsiendi</w:t>
      </w:r>
      <w:r w:rsidR="002C6501">
        <w:rPr>
          <w:rFonts w:ascii="Times New Roman" w:eastAsia="Times New Roman" w:hAnsi="Times New Roman" w:cs="Times New Roman"/>
          <w:color w:val="000000" w:themeColor="text1"/>
          <w:sz w:val="24"/>
          <w:szCs w:val="24"/>
          <w:lang w:eastAsia="ar-SA"/>
        </w:rPr>
        <w:t xml:space="preserve"> </w:t>
      </w:r>
      <w:r w:rsidR="00455F69" w:rsidRPr="00CD1A63">
        <w:rPr>
          <w:rFonts w:ascii="Times New Roman" w:eastAsia="Times New Roman" w:hAnsi="Times New Roman" w:cs="Times New Roman"/>
          <w:color w:val="000000" w:themeColor="text1"/>
          <w:sz w:val="24"/>
          <w:szCs w:val="24"/>
          <w:lang w:eastAsia="ar-SA"/>
        </w:rPr>
        <w:t xml:space="preserve">andmetega, </w:t>
      </w:r>
      <w:r w:rsidR="00AC7C1D" w:rsidRPr="00CD1A63">
        <w:rPr>
          <w:rFonts w:ascii="Times New Roman" w:eastAsia="Times New Roman" w:hAnsi="Times New Roman" w:cs="Times New Roman"/>
          <w:color w:val="000000" w:themeColor="text1"/>
          <w:sz w:val="24"/>
          <w:szCs w:val="24"/>
          <w:lang w:eastAsia="ar-SA"/>
        </w:rPr>
        <w:t xml:space="preserve">mis on inimese kohta </w:t>
      </w:r>
      <w:r w:rsidR="00D71A3A">
        <w:rPr>
          <w:rFonts w:ascii="Times New Roman" w:eastAsia="Times New Roman" w:hAnsi="Times New Roman" w:cs="Times New Roman"/>
          <w:color w:val="000000" w:themeColor="text1"/>
          <w:sz w:val="24"/>
          <w:szCs w:val="24"/>
          <w:lang w:eastAsia="ar-SA"/>
        </w:rPr>
        <w:t>t</w:t>
      </w:r>
      <w:r w:rsidR="00AC7C1D" w:rsidRPr="00CD1A63">
        <w:rPr>
          <w:rFonts w:ascii="Times New Roman" w:eastAsia="Times New Roman" w:hAnsi="Times New Roman" w:cs="Times New Roman"/>
          <w:color w:val="000000" w:themeColor="text1"/>
          <w:sz w:val="24"/>
          <w:szCs w:val="24"/>
          <w:lang w:eastAsia="ar-SA"/>
        </w:rPr>
        <w:t>ervise infosüsteemis</w:t>
      </w:r>
      <w:r w:rsidR="00D71A3A">
        <w:rPr>
          <w:rFonts w:ascii="Times New Roman" w:eastAsia="Times New Roman" w:hAnsi="Times New Roman" w:cs="Times New Roman"/>
          <w:color w:val="000000" w:themeColor="text1"/>
          <w:sz w:val="24"/>
          <w:szCs w:val="24"/>
          <w:lang w:eastAsia="ar-SA"/>
        </w:rPr>
        <w:t xml:space="preserve"> </w:t>
      </w:r>
      <w:r w:rsidR="00D25E3C" w:rsidRPr="00CD1A63">
        <w:rPr>
          <w:rFonts w:ascii="Times New Roman" w:eastAsia="Times New Roman" w:hAnsi="Times New Roman" w:cs="Times New Roman"/>
          <w:color w:val="000000" w:themeColor="text1"/>
          <w:sz w:val="24"/>
          <w:szCs w:val="24"/>
          <w:lang w:eastAsia="ar-SA"/>
        </w:rPr>
        <w:t xml:space="preserve">juba </w:t>
      </w:r>
      <w:r w:rsidR="00D71A3A" w:rsidRPr="00CD1A63">
        <w:rPr>
          <w:rFonts w:ascii="Times New Roman" w:eastAsia="Times New Roman" w:hAnsi="Times New Roman" w:cs="Times New Roman"/>
          <w:color w:val="000000" w:themeColor="text1"/>
          <w:sz w:val="24"/>
          <w:szCs w:val="24"/>
          <w:lang w:eastAsia="ar-SA"/>
        </w:rPr>
        <w:t>olemas</w:t>
      </w:r>
      <w:r w:rsidR="00AC7C1D" w:rsidRPr="00CD1A63">
        <w:rPr>
          <w:rFonts w:ascii="Times New Roman" w:eastAsia="Times New Roman" w:hAnsi="Times New Roman" w:cs="Times New Roman"/>
          <w:color w:val="000000" w:themeColor="text1"/>
          <w:sz w:val="24"/>
          <w:szCs w:val="24"/>
          <w:lang w:eastAsia="ar-SA"/>
        </w:rPr>
        <w:t xml:space="preserve">. </w:t>
      </w:r>
      <w:r w:rsidR="00E454F4" w:rsidRPr="00CD1A63">
        <w:rPr>
          <w:rFonts w:ascii="Times New Roman" w:eastAsia="Times New Roman" w:hAnsi="Times New Roman" w:cs="Times New Roman"/>
          <w:color w:val="000000" w:themeColor="text1"/>
          <w:sz w:val="24"/>
          <w:szCs w:val="24"/>
          <w:lang w:eastAsia="ar-SA"/>
        </w:rPr>
        <w:t>Sellise</w:t>
      </w:r>
      <w:r w:rsidR="00D25E3C">
        <w:rPr>
          <w:rFonts w:ascii="Times New Roman" w:eastAsia="Times New Roman" w:hAnsi="Times New Roman" w:cs="Times New Roman"/>
          <w:color w:val="000000" w:themeColor="text1"/>
          <w:sz w:val="24"/>
          <w:szCs w:val="24"/>
          <w:lang w:eastAsia="ar-SA"/>
        </w:rPr>
        <w:t>d</w:t>
      </w:r>
      <w:r w:rsidR="00E454F4" w:rsidRPr="00CD1A63">
        <w:rPr>
          <w:rFonts w:ascii="Times New Roman" w:eastAsia="Times New Roman" w:hAnsi="Times New Roman" w:cs="Times New Roman"/>
          <w:color w:val="000000" w:themeColor="text1"/>
          <w:sz w:val="24"/>
          <w:szCs w:val="24"/>
          <w:lang w:eastAsia="ar-SA"/>
        </w:rPr>
        <w:t xml:space="preserve"> andme</w:t>
      </w:r>
      <w:r w:rsidR="00D25E3C">
        <w:rPr>
          <w:rFonts w:ascii="Times New Roman" w:eastAsia="Times New Roman" w:hAnsi="Times New Roman" w:cs="Times New Roman"/>
          <w:color w:val="000000" w:themeColor="text1"/>
          <w:sz w:val="24"/>
          <w:szCs w:val="24"/>
          <w:lang w:eastAsia="ar-SA"/>
        </w:rPr>
        <w:t>d</w:t>
      </w:r>
      <w:r w:rsidR="00E454F4" w:rsidRPr="00CD1A63">
        <w:rPr>
          <w:rFonts w:ascii="Times New Roman" w:eastAsia="Times New Roman" w:hAnsi="Times New Roman" w:cs="Times New Roman"/>
          <w:color w:val="000000" w:themeColor="text1"/>
          <w:sz w:val="24"/>
          <w:szCs w:val="24"/>
          <w:lang w:eastAsia="ar-SA"/>
        </w:rPr>
        <w:t xml:space="preserve"> on näiteks varasemad diagnoosid, </w:t>
      </w:r>
      <w:r w:rsidR="00280EFC" w:rsidRPr="00CD1A63">
        <w:rPr>
          <w:rFonts w:ascii="Times New Roman" w:eastAsia="Times New Roman" w:hAnsi="Times New Roman" w:cs="Times New Roman"/>
          <w:color w:val="000000" w:themeColor="text1"/>
          <w:sz w:val="24"/>
          <w:szCs w:val="24"/>
          <w:lang w:eastAsia="ar-SA"/>
        </w:rPr>
        <w:t>väljastatud</w:t>
      </w:r>
      <w:r w:rsidR="00E454F4" w:rsidRPr="00CD1A63">
        <w:rPr>
          <w:rFonts w:ascii="Times New Roman" w:eastAsia="Times New Roman" w:hAnsi="Times New Roman" w:cs="Times New Roman"/>
          <w:color w:val="000000" w:themeColor="text1"/>
          <w:sz w:val="24"/>
          <w:szCs w:val="24"/>
          <w:lang w:eastAsia="ar-SA"/>
        </w:rPr>
        <w:t xml:space="preserve"> retseptid, </w:t>
      </w:r>
      <w:r w:rsidR="000E2C16">
        <w:rPr>
          <w:rFonts w:ascii="Times New Roman" w:eastAsia="Times New Roman" w:hAnsi="Times New Roman" w:cs="Times New Roman"/>
          <w:color w:val="000000" w:themeColor="text1"/>
          <w:sz w:val="24"/>
          <w:szCs w:val="24"/>
          <w:lang w:eastAsia="ar-SA"/>
        </w:rPr>
        <w:t xml:space="preserve">varem </w:t>
      </w:r>
      <w:r w:rsidR="000062F8">
        <w:rPr>
          <w:rFonts w:ascii="Times New Roman" w:eastAsia="Times New Roman" w:hAnsi="Times New Roman" w:cs="Times New Roman"/>
          <w:color w:val="000000" w:themeColor="text1"/>
          <w:sz w:val="24"/>
          <w:szCs w:val="24"/>
          <w:lang w:eastAsia="ar-SA"/>
        </w:rPr>
        <w:t xml:space="preserve">põetud </w:t>
      </w:r>
      <w:r w:rsidR="000C67F8" w:rsidRPr="00CD1A63">
        <w:rPr>
          <w:rFonts w:ascii="Times New Roman" w:eastAsia="Times New Roman" w:hAnsi="Times New Roman" w:cs="Times New Roman"/>
          <w:color w:val="000000" w:themeColor="text1"/>
          <w:sz w:val="24"/>
          <w:szCs w:val="24"/>
          <w:lang w:eastAsia="ar-SA"/>
        </w:rPr>
        <w:t xml:space="preserve">haigused </w:t>
      </w:r>
      <w:r w:rsidR="00D371F8" w:rsidRPr="00CD1A63">
        <w:rPr>
          <w:rFonts w:ascii="Times New Roman" w:eastAsia="Times New Roman" w:hAnsi="Times New Roman" w:cs="Times New Roman"/>
          <w:color w:val="000000" w:themeColor="text1"/>
          <w:sz w:val="24"/>
          <w:szCs w:val="24"/>
          <w:lang w:eastAsia="ar-SA"/>
        </w:rPr>
        <w:t>jms</w:t>
      </w:r>
      <w:r w:rsidR="009C1017">
        <w:rPr>
          <w:rFonts w:ascii="Times New Roman" w:eastAsia="Times New Roman" w:hAnsi="Times New Roman" w:cs="Times New Roman"/>
          <w:color w:val="000000" w:themeColor="text1"/>
          <w:sz w:val="24"/>
          <w:szCs w:val="24"/>
          <w:lang w:eastAsia="ar-SA"/>
        </w:rPr>
        <w:t>,</w:t>
      </w:r>
      <w:r w:rsidR="00D371F8" w:rsidRPr="00CD1A63">
        <w:rPr>
          <w:rFonts w:ascii="Times New Roman" w:eastAsia="Times New Roman" w:hAnsi="Times New Roman" w:cs="Times New Roman"/>
          <w:color w:val="000000" w:themeColor="text1"/>
          <w:sz w:val="24"/>
          <w:szCs w:val="24"/>
          <w:lang w:eastAsia="ar-SA"/>
        </w:rPr>
        <w:t xml:space="preserve"> mis võib olla töötervishoiuarstile oluline ja vajalik </w:t>
      </w:r>
      <w:r w:rsidR="003F5064">
        <w:rPr>
          <w:rFonts w:ascii="Times New Roman" w:eastAsia="Times New Roman" w:hAnsi="Times New Roman" w:cs="Times New Roman"/>
          <w:color w:val="000000" w:themeColor="text1"/>
          <w:sz w:val="24"/>
          <w:szCs w:val="24"/>
          <w:lang w:eastAsia="ar-SA"/>
        </w:rPr>
        <w:t>inimese terviseseisundi</w:t>
      </w:r>
      <w:r w:rsidR="0019460F">
        <w:rPr>
          <w:rFonts w:ascii="Times New Roman" w:eastAsia="Times New Roman" w:hAnsi="Times New Roman" w:cs="Times New Roman"/>
          <w:color w:val="000000" w:themeColor="text1"/>
          <w:sz w:val="24"/>
          <w:szCs w:val="24"/>
          <w:lang w:eastAsia="ar-SA"/>
        </w:rPr>
        <w:t>s</w:t>
      </w:r>
      <w:r w:rsidR="003F5064">
        <w:rPr>
          <w:rFonts w:ascii="Times New Roman" w:eastAsia="Times New Roman" w:hAnsi="Times New Roman" w:cs="Times New Roman"/>
          <w:color w:val="000000" w:themeColor="text1"/>
          <w:sz w:val="24"/>
          <w:szCs w:val="24"/>
          <w:lang w:eastAsia="ar-SA"/>
        </w:rPr>
        <w:t>t</w:t>
      </w:r>
      <w:r w:rsidR="00D371F8" w:rsidRPr="00CD1A63">
        <w:rPr>
          <w:rFonts w:ascii="Times New Roman" w:eastAsia="Times New Roman" w:hAnsi="Times New Roman" w:cs="Times New Roman"/>
          <w:color w:val="000000" w:themeColor="text1"/>
          <w:sz w:val="24"/>
          <w:szCs w:val="24"/>
          <w:lang w:eastAsia="ar-SA"/>
        </w:rPr>
        <w:t xml:space="preserve"> tervikliku ülevaate saamiseks. </w:t>
      </w:r>
      <w:r w:rsidR="000C67F8" w:rsidRPr="00CD1A63">
        <w:rPr>
          <w:rFonts w:ascii="Times New Roman" w:eastAsia="Times New Roman" w:hAnsi="Times New Roman" w:cs="Times New Roman"/>
          <w:color w:val="000000" w:themeColor="text1"/>
          <w:sz w:val="24"/>
          <w:szCs w:val="24"/>
          <w:lang w:eastAsia="ar-SA"/>
        </w:rPr>
        <w:t xml:space="preserve">Töötaja ehk patsient ei pea enam ise </w:t>
      </w:r>
      <w:r w:rsidR="00845E21">
        <w:rPr>
          <w:rFonts w:ascii="Times New Roman" w:eastAsia="Times New Roman" w:hAnsi="Times New Roman" w:cs="Times New Roman"/>
          <w:color w:val="000000" w:themeColor="text1"/>
          <w:sz w:val="24"/>
          <w:szCs w:val="24"/>
          <w:lang w:eastAsia="ar-SA"/>
        </w:rPr>
        <w:t>meenutama</w:t>
      </w:r>
      <w:r w:rsidR="00845E21" w:rsidRPr="00CD1A63">
        <w:rPr>
          <w:rFonts w:ascii="Times New Roman" w:eastAsia="Times New Roman" w:hAnsi="Times New Roman" w:cs="Times New Roman"/>
          <w:color w:val="000000" w:themeColor="text1"/>
          <w:sz w:val="24"/>
          <w:szCs w:val="24"/>
          <w:lang w:eastAsia="ar-SA"/>
        </w:rPr>
        <w:t xml:space="preserve"> </w:t>
      </w:r>
      <w:r w:rsidR="000C67F8" w:rsidRPr="00CD1A63">
        <w:rPr>
          <w:rFonts w:ascii="Times New Roman" w:eastAsia="Times New Roman" w:hAnsi="Times New Roman" w:cs="Times New Roman"/>
          <w:color w:val="000000" w:themeColor="text1"/>
          <w:sz w:val="24"/>
          <w:szCs w:val="24"/>
          <w:lang w:eastAsia="ar-SA"/>
        </w:rPr>
        <w:t>aasta</w:t>
      </w:r>
      <w:r w:rsidR="00794FAC" w:rsidRPr="00CD1A63">
        <w:rPr>
          <w:rFonts w:ascii="Times New Roman" w:eastAsia="Times New Roman" w:hAnsi="Times New Roman" w:cs="Times New Roman"/>
          <w:color w:val="000000" w:themeColor="text1"/>
          <w:sz w:val="24"/>
          <w:szCs w:val="24"/>
          <w:lang w:eastAsia="ar-SA"/>
        </w:rPr>
        <w:t>te</w:t>
      </w:r>
      <w:r w:rsidR="000C67F8" w:rsidRPr="00CD1A63">
        <w:rPr>
          <w:rFonts w:ascii="Times New Roman" w:eastAsia="Times New Roman" w:hAnsi="Times New Roman" w:cs="Times New Roman"/>
          <w:color w:val="000000" w:themeColor="text1"/>
          <w:sz w:val="24"/>
          <w:szCs w:val="24"/>
          <w:lang w:eastAsia="ar-SA"/>
        </w:rPr>
        <w:t xml:space="preserve">taguseid </w:t>
      </w:r>
      <w:r w:rsidR="00794FAC" w:rsidRPr="00CD1A63">
        <w:rPr>
          <w:rFonts w:ascii="Times New Roman" w:eastAsia="Times New Roman" w:hAnsi="Times New Roman" w:cs="Times New Roman"/>
          <w:color w:val="000000" w:themeColor="text1"/>
          <w:sz w:val="24"/>
          <w:szCs w:val="24"/>
          <w:lang w:eastAsia="ar-SA"/>
        </w:rPr>
        <w:t>terviseprobleeme</w:t>
      </w:r>
      <w:r w:rsidR="007C3896" w:rsidRPr="00CD1A63">
        <w:rPr>
          <w:rFonts w:ascii="Times New Roman" w:eastAsia="Times New Roman" w:hAnsi="Times New Roman" w:cs="Times New Roman"/>
          <w:color w:val="000000" w:themeColor="text1"/>
          <w:sz w:val="24"/>
          <w:szCs w:val="24"/>
          <w:lang w:eastAsia="ar-SA"/>
        </w:rPr>
        <w:t xml:space="preserve"> või arsti otsuseid</w:t>
      </w:r>
      <w:r w:rsidR="00794FAC" w:rsidRPr="00CD1A63">
        <w:rPr>
          <w:rFonts w:ascii="Times New Roman" w:eastAsia="Times New Roman" w:hAnsi="Times New Roman" w:cs="Times New Roman"/>
          <w:color w:val="000000" w:themeColor="text1"/>
          <w:sz w:val="24"/>
          <w:szCs w:val="24"/>
          <w:lang w:eastAsia="ar-SA"/>
        </w:rPr>
        <w:t>, mi</w:t>
      </w:r>
      <w:r w:rsidR="006F4CE8">
        <w:rPr>
          <w:rFonts w:ascii="Times New Roman" w:eastAsia="Times New Roman" w:hAnsi="Times New Roman" w:cs="Times New Roman"/>
          <w:color w:val="000000" w:themeColor="text1"/>
          <w:sz w:val="24"/>
          <w:szCs w:val="24"/>
          <w:lang w:eastAsia="ar-SA"/>
        </w:rPr>
        <w:t>da</w:t>
      </w:r>
      <w:r w:rsidR="00794FAC" w:rsidRPr="00CD1A63">
        <w:rPr>
          <w:rFonts w:ascii="Times New Roman" w:eastAsia="Times New Roman" w:hAnsi="Times New Roman" w:cs="Times New Roman"/>
          <w:color w:val="000000" w:themeColor="text1"/>
          <w:sz w:val="24"/>
          <w:szCs w:val="24"/>
          <w:lang w:eastAsia="ar-SA"/>
        </w:rPr>
        <w:t xml:space="preserve"> oleks oluli</w:t>
      </w:r>
      <w:r w:rsidR="006F4CE8">
        <w:rPr>
          <w:rFonts w:ascii="Times New Roman" w:eastAsia="Times New Roman" w:hAnsi="Times New Roman" w:cs="Times New Roman"/>
          <w:color w:val="000000" w:themeColor="text1"/>
          <w:sz w:val="24"/>
          <w:szCs w:val="24"/>
          <w:lang w:eastAsia="ar-SA"/>
        </w:rPr>
        <w:t>ne</w:t>
      </w:r>
      <w:r w:rsidR="00794FAC" w:rsidRPr="00CD1A63">
        <w:rPr>
          <w:rFonts w:ascii="Times New Roman" w:eastAsia="Times New Roman" w:hAnsi="Times New Roman" w:cs="Times New Roman"/>
          <w:color w:val="000000" w:themeColor="text1"/>
          <w:sz w:val="24"/>
          <w:szCs w:val="24"/>
          <w:lang w:eastAsia="ar-SA"/>
        </w:rPr>
        <w:t xml:space="preserve"> tervisedeklaratsioonis märki</w:t>
      </w:r>
      <w:r w:rsidR="006F4CE8">
        <w:rPr>
          <w:rFonts w:ascii="Times New Roman" w:eastAsia="Times New Roman" w:hAnsi="Times New Roman" w:cs="Times New Roman"/>
          <w:color w:val="000000" w:themeColor="text1"/>
          <w:sz w:val="24"/>
          <w:szCs w:val="24"/>
          <w:lang w:eastAsia="ar-SA"/>
        </w:rPr>
        <w:t>da</w:t>
      </w:r>
      <w:r w:rsidR="00794FAC" w:rsidRPr="00CD1A63">
        <w:rPr>
          <w:rFonts w:ascii="Times New Roman" w:eastAsia="Times New Roman" w:hAnsi="Times New Roman" w:cs="Times New Roman"/>
          <w:color w:val="000000" w:themeColor="text1"/>
          <w:sz w:val="24"/>
          <w:szCs w:val="24"/>
          <w:lang w:eastAsia="ar-SA"/>
        </w:rPr>
        <w:t>,</w:t>
      </w:r>
      <w:r w:rsidR="00E9641F" w:rsidRPr="00CD1A63">
        <w:rPr>
          <w:rFonts w:ascii="Times New Roman" w:eastAsia="Times New Roman" w:hAnsi="Times New Roman" w:cs="Times New Roman"/>
          <w:color w:val="000000" w:themeColor="text1"/>
          <w:sz w:val="24"/>
          <w:szCs w:val="24"/>
          <w:lang w:eastAsia="ar-SA"/>
        </w:rPr>
        <w:t xml:space="preserve"> </w:t>
      </w:r>
      <w:r w:rsidR="00C07D9A" w:rsidRPr="00CD1A63">
        <w:rPr>
          <w:rFonts w:ascii="Times New Roman" w:eastAsia="Times New Roman" w:hAnsi="Times New Roman" w:cs="Times New Roman"/>
          <w:color w:val="000000" w:themeColor="text1"/>
          <w:sz w:val="24"/>
          <w:szCs w:val="24"/>
          <w:lang w:eastAsia="ar-SA"/>
        </w:rPr>
        <w:t xml:space="preserve">andmed </w:t>
      </w:r>
      <w:r w:rsidR="00E9641F" w:rsidRPr="00CD1A63">
        <w:rPr>
          <w:rFonts w:ascii="Times New Roman" w:eastAsia="Times New Roman" w:hAnsi="Times New Roman" w:cs="Times New Roman"/>
          <w:color w:val="000000" w:themeColor="text1"/>
          <w:sz w:val="24"/>
          <w:szCs w:val="24"/>
          <w:lang w:eastAsia="ar-SA"/>
        </w:rPr>
        <w:t>inimese kohta</w:t>
      </w:r>
      <w:r w:rsidR="00794FAC" w:rsidRPr="00CD1A63">
        <w:rPr>
          <w:rFonts w:ascii="Times New Roman" w:eastAsia="Times New Roman" w:hAnsi="Times New Roman" w:cs="Times New Roman"/>
          <w:color w:val="000000" w:themeColor="text1"/>
          <w:sz w:val="24"/>
          <w:szCs w:val="24"/>
          <w:lang w:eastAsia="ar-SA"/>
        </w:rPr>
        <w:t xml:space="preserve"> </w:t>
      </w:r>
      <w:r w:rsidR="00E9641F" w:rsidRPr="00CD1A63">
        <w:rPr>
          <w:rFonts w:ascii="Times New Roman" w:eastAsia="Times New Roman" w:hAnsi="Times New Roman" w:cs="Times New Roman"/>
          <w:color w:val="000000" w:themeColor="text1"/>
          <w:sz w:val="24"/>
          <w:szCs w:val="24"/>
          <w:lang w:eastAsia="ar-SA"/>
        </w:rPr>
        <w:t>lisa</w:t>
      </w:r>
      <w:r w:rsidR="006F4CE8">
        <w:rPr>
          <w:rFonts w:ascii="Times New Roman" w:eastAsia="Times New Roman" w:hAnsi="Times New Roman" w:cs="Times New Roman"/>
          <w:color w:val="000000" w:themeColor="text1"/>
          <w:sz w:val="24"/>
          <w:szCs w:val="24"/>
          <w:lang w:eastAsia="ar-SA"/>
        </w:rPr>
        <w:t>b</w:t>
      </w:r>
      <w:r w:rsidR="00E9641F" w:rsidRPr="00CD1A63">
        <w:rPr>
          <w:rFonts w:ascii="Times New Roman" w:eastAsia="Times New Roman" w:hAnsi="Times New Roman" w:cs="Times New Roman"/>
          <w:color w:val="000000" w:themeColor="text1"/>
          <w:sz w:val="24"/>
          <w:szCs w:val="24"/>
          <w:lang w:eastAsia="ar-SA"/>
        </w:rPr>
        <w:t xml:space="preserve"> tervisedeklaratsioonile süsteem, </w:t>
      </w:r>
      <w:r w:rsidR="000239ED" w:rsidRPr="00CD1A63">
        <w:rPr>
          <w:rFonts w:ascii="Times New Roman" w:eastAsia="Times New Roman" w:hAnsi="Times New Roman" w:cs="Times New Roman"/>
          <w:color w:val="000000" w:themeColor="text1"/>
          <w:sz w:val="24"/>
          <w:szCs w:val="24"/>
          <w:lang w:eastAsia="ar-SA"/>
        </w:rPr>
        <w:t xml:space="preserve">inimene saab neid andmeid </w:t>
      </w:r>
      <w:r w:rsidR="00041293">
        <w:rPr>
          <w:rFonts w:ascii="Times New Roman" w:eastAsia="Times New Roman" w:hAnsi="Times New Roman" w:cs="Times New Roman"/>
          <w:color w:val="000000" w:themeColor="text1"/>
          <w:sz w:val="24"/>
          <w:szCs w:val="24"/>
          <w:lang w:eastAsia="ar-SA"/>
        </w:rPr>
        <w:t>vajaduse</w:t>
      </w:r>
      <w:r w:rsidR="006F4CE8">
        <w:rPr>
          <w:rFonts w:ascii="Times New Roman" w:eastAsia="Times New Roman" w:hAnsi="Times New Roman" w:cs="Times New Roman"/>
          <w:color w:val="000000" w:themeColor="text1"/>
          <w:sz w:val="24"/>
          <w:szCs w:val="24"/>
          <w:lang w:eastAsia="ar-SA"/>
        </w:rPr>
        <w:t xml:space="preserve"> korra</w:t>
      </w:r>
      <w:r w:rsidR="00041293">
        <w:rPr>
          <w:rFonts w:ascii="Times New Roman" w:eastAsia="Times New Roman" w:hAnsi="Times New Roman" w:cs="Times New Roman"/>
          <w:color w:val="000000" w:themeColor="text1"/>
          <w:sz w:val="24"/>
          <w:szCs w:val="24"/>
          <w:lang w:eastAsia="ar-SA"/>
        </w:rPr>
        <w:t>l täpsustada</w:t>
      </w:r>
      <w:r w:rsidR="000239ED" w:rsidRPr="00CD1A63">
        <w:rPr>
          <w:rFonts w:ascii="Times New Roman" w:eastAsia="Times New Roman" w:hAnsi="Times New Roman" w:cs="Times New Roman"/>
          <w:color w:val="000000" w:themeColor="text1"/>
          <w:sz w:val="24"/>
          <w:szCs w:val="24"/>
          <w:lang w:eastAsia="ar-SA"/>
        </w:rPr>
        <w:t xml:space="preserve">. </w:t>
      </w:r>
      <w:r w:rsidR="006C2E05" w:rsidRPr="00CD1A63">
        <w:rPr>
          <w:rFonts w:ascii="Times New Roman" w:eastAsia="Times New Roman" w:hAnsi="Times New Roman" w:cs="Times New Roman"/>
          <w:color w:val="000000" w:themeColor="text1"/>
          <w:sz w:val="24"/>
          <w:szCs w:val="24"/>
          <w:lang w:eastAsia="ar-SA"/>
        </w:rPr>
        <w:t>Sellisel viisil tagatakse andmete ühekordse kasutamise põhimõte, mis tähendab, et infosüsteemides olevaid andmeid taaskasutatakse ja inimene ei pea iga kord sama teavet uuesti sisestama.</w:t>
      </w:r>
      <w:r w:rsidR="007C3896" w:rsidRPr="00CD1A63">
        <w:rPr>
          <w:rFonts w:ascii="Times New Roman" w:eastAsia="Times New Roman" w:hAnsi="Times New Roman" w:cs="Times New Roman"/>
          <w:color w:val="000000" w:themeColor="text1"/>
          <w:sz w:val="24"/>
          <w:szCs w:val="24"/>
          <w:lang w:eastAsia="ar-SA"/>
        </w:rPr>
        <w:t xml:space="preserve"> Vajaduse</w:t>
      </w:r>
      <w:r w:rsidR="006F4CE8">
        <w:rPr>
          <w:rFonts w:ascii="Times New Roman" w:eastAsia="Times New Roman" w:hAnsi="Times New Roman" w:cs="Times New Roman"/>
          <w:color w:val="000000" w:themeColor="text1"/>
          <w:sz w:val="24"/>
          <w:szCs w:val="24"/>
          <w:lang w:eastAsia="ar-SA"/>
        </w:rPr>
        <w:t xml:space="preserve"> korra</w:t>
      </w:r>
      <w:r w:rsidR="007C3896" w:rsidRPr="00CD1A63">
        <w:rPr>
          <w:rFonts w:ascii="Times New Roman" w:eastAsia="Times New Roman" w:hAnsi="Times New Roman" w:cs="Times New Roman"/>
          <w:color w:val="000000" w:themeColor="text1"/>
          <w:sz w:val="24"/>
          <w:szCs w:val="24"/>
          <w:lang w:eastAsia="ar-SA"/>
        </w:rPr>
        <w:t>l jääb inimesele võimalus</w:t>
      </w:r>
      <w:r w:rsidR="006F4CE8">
        <w:rPr>
          <w:rFonts w:ascii="Times New Roman" w:eastAsia="Times New Roman" w:hAnsi="Times New Roman" w:cs="Times New Roman"/>
          <w:color w:val="000000" w:themeColor="text1"/>
          <w:sz w:val="24"/>
          <w:szCs w:val="24"/>
          <w:lang w:eastAsia="ar-SA"/>
        </w:rPr>
        <w:t xml:space="preserve"> </w:t>
      </w:r>
      <w:r w:rsidR="006F4CE8" w:rsidRPr="00CD1A63">
        <w:rPr>
          <w:rFonts w:ascii="Times New Roman" w:eastAsia="Times New Roman" w:hAnsi="Times New Roman" w:cs="Times New Roman"/>
          <w:color w:val="000000" w:themeColor="text1"/>
          <w:sz w:val="24"/>
          <w:szCs w:val="24"/>
          <w:lang w:eastAsia="ar-SA"/>
        </w:rPr>
        <w:t xml:space="preserve">andmeid </w:t>
      </w:r>
      <w:r w:rsidR="000F65F6" w:rsidRPr="00CD1A63">
        <w:rPr>
          <w:rFonts w:ascii="Times New Roman" w:eastAsia="Times New Roman" w:hAnsi="Times New Roman" w:cs="Times New Roman"/>
          <w:color w:val="000000" w:themeColor="text1"/>
          <w:sz w:val="24"/>
          <w:szCs w:val="24"/>
          <w:lang w:eastAsia="ar-SA"/>
        </w:rPr>
        <w:t>lisada</w:t>
      </w:r>
      <w:r w:rsidR="007C3896" w:rsidRPr="00CD1A63">
        <w:rPr>
          <w:rFonts w:ascii="Times New Roman" w:eastAsia="Times New Roman" w:hAnsi="Times New Roman" w:cs="Times New Roman"/>
          <w:color w:val="000000" w:themeColor="text1"/>
          <w:sz w:val="24"/>
          <w:szCs w:val="24"/>
          <w:lang w:eastAsia="ar-SA"/>
        </w:rPr>
        <w:t xml:space="preserve"> või muuta </w:t>
      </w:r>
      <w:r w:rsidR="000F65F6" w:rsidRPr="00CD1A63">
        <w:rPr>
          <w:rFonts w:ascii="Times New Roman" w:eastAsia="Times New Roman" w:hAnsi="Times New Roman" w:cs="Times New Roman"/>
          <w:color w:val="000000" w:themeColor="text1"/>
          <w:sz w:val="24"/>
          <w:szCs w:val="24"/>
          <w:lang w:eastAsia="ar-SA"/>
        </w:rPr>
        <w:t xml:space="preserve">(v.a </w:t>
      </w:r>
      <w:proofErr w:type="spellStart"/>
      <w:r w:rsidR="000F65F6" w:rsidRPr="00CD1A63">
        <w:rPr>
          <w:rFonts w:ascii="Times New Roman" w:eastAsia="Times New Roman" w:hAnsi="Times New Roman" w:cs="Times New Roman"/>
          <w:color w:val="000000" w:themeColor="text1"/>
          <w:sz w:val="24"/>
          <w:szCs w:val="24"/>
          <w:lang w:eastAsia="ar-SA"/>
        </w:rPr>
        <w:t>TIS-ist</w:t>
      </w:r>
      <w:proofErr w:type="spellEnd"/>
      <w:r w:rsidR="000F65F6" w:rsidRPr="00CD1A63">
        <w:rPr>
          <w:rFonts w:ascii="Times New Roman" w:eastAsia="Times New Roman" w:hAnsi="Times New Roman" w:cs="Times New Roman"/>
          <w:color w:val="000000" w:themeColor="text1"/>
          <w:sz w:val="24"/>
          <w:szCs w:val="24"/>
          <w:lang w:eastAsia="ar-SA"/>
        </w:rPr>
        <w:t xml:space="preserve"> otse laekuvad andmed</w:t>
      </w:r>
      <w:r w:rsidR="001558DA">
        <w:rPr>
          <w:rFonts w:ascii="Times New Roman" w:eastAsia="Times New Roman" w:hAnsi="Times New Roman" w:cs="Times New Roman"/>
          <w:color w:val="000000" w:themeColor="text1"/>
          <w:sz w:val="24"/>
          <w:szCs w:val="24"/>
          <w:lang w:eastAsia="ar-SA"/>
        </w:rPr>
        <w:t>,</w:t>
      </w:r>
      <w:r w:rsidR="000F65F6" w:rsidRPr="00CD1A63">
        <w:rPr>
          <w:rFonts w:ascii="Times New Roman" w:eastAsia="Times New Roman" w:hAnsi="Times New Roman" w:cs="Times New Roman"/>
          <w:color w:val="000000" w:themeColor="text1"/>
          <w:sz w:val="24"/>
          <w:szCs w:val="24"/>
          <w:lang w:eastAsia="ar-SA"/>
        </w:rPr>
        <w:t xml:space="preserve"> nagu diagnoosid)</w:t>
      </w:r>
      <w:r w:rsidR="007C3896" w:rsidRPr="00CD1A63">
        <w:rPr>
          <w:rFonts w:ascii="Times New Roman" w:eastAsia="Times New Roman" w:hAnsi="Times New Roman" w:cs="Times New Roman"/>
          <w:color w:val="000000" w:themeColor="text1"/>
          <w:sz w:val="24"/>
          <w:szCs w:val="24"/>
          <w:lang w:eastAsia="ar-SA"/>
        </w:rPr>
        <w:t>.</w:t>
      </w:r>
      <w:r w:rsidR="006C2E05" w:rsidRPr="00CD1A63">
        <w:rPr>
          <w:rFonts w:ascii="Times New Roman" w:eastAsia="Times New Roman" w:hAnsi="Times New Roman" w:cs="Times New Roman"/>
          <w:color w:val="000000" w:themeColor="text1"/>
          <w:sz w:val="24"/>
          <w:szCs w:val="24"/>
          <w:lang w:eastAsia="ar-SA"/>
        </w:rPr>
        <w:t xml:space="preserve"> </w:t>
      </w:r>
      <w:r w:rsidR="00032B69" w:rsidRPr="00CD1A63">
        <w:rPr>
          <w:rFonts w:ascii="Times New Roman" w:eastAsia="Times New Roman" w:hAnsi="Times New Roman" w:cs="Times New Roman"/>
          <w:color w:val="000000" w:themeColor="text1"/>
          <w:sz w:val="24"/>
          <w:szCs w:val="24"/>
          <w:lang w:eastAsia="ar-SA"/>
        </w:rPr>
        <w:t>Töötervis</w:t>
      </w:r>
      <w:r w:rsidR="00400D52" w:rsidRPr="00CD1A63">
        <w:rPr>
          <w:rFonts w:ascii="Times New Roman" w:eastAsia="Times New Roman" w:hAnsi="Times New Roman" w:cs="Times New Roman"/>
          <w:color w:val="000000" w:themeColor="text1"/>
          <w:sz w:val="24"/>
          <w:szCs w:val="24"/>
          <w:lang w:eastAsia="ar-SA"/>
        </w:rPr>
        <w:t>hoiu</w:t>
      </w:r>
      <w:r w:rsidR="00752609" w:rsidRPr="00CD1A63">
        <w:rPr>
          <w:rFonts w:ascii="Times New Roman" w:eastAsia="Times New Roman" w:hAnsi="Times New Roman" w:cs="Times New Roman"/>
          <w:color w:val="000000" w:themeColor="text1"/>
          <w:sz w:val="24"/>
          <w:szCs w:val="24"/>
          <w:lang w:eastAsia="ar-SA"/>
        </w:rPr>
        <w:t xml:space="preserve"> tervise</w:t>
      </w:r>
      <w:r w:rsidR="00032B69" w:rsidRPr="00CD1A63">
        <w:rPr>
          <w:rFonts w:ascii="Times New Roman" w:eastAsia="Times New Roman" w:hAnsi="Times New Roman" w:cs="Times New Roman"/>
          <w:color w:val="000000" w:themeColor="text1"/>
          <w:sz w:val="24"/>
          <w:szCs w:val="24"/>
          <w:lang w:eastAsia="ar-SA"/>
        </w:rPr>
        <w:t xml:space="preserve">kontrolli jaoks vajalik tervisedeklaratsioon põhineb andmekoosseisu </w:t>
      </w:r>
      <w:r w:rsidR="001558DA">
        <w:rPr>
          <w:rFonts w:ascii="Times New Roman" w:eastAsia="Times New Roman" w:hAnsi="Times New Roman" w:cs="Times New Roman"/>
          <w:color w:val="000000" w:themeColor="text1"/>
          <w:sz w:val="24"/>
          <w:szCs w:val="24"/>
          <w:lang w:eastAsia="ar-SA"/>
        </w:rPr>
        <w:t>poolest</w:t>
      </w:r>
      <w:r w:rsidR="001558DA" w:rsidRPr="00CD1A63">
        <w:rPr>
          <w:rFonts w:ascii="Times New Roman" w:eastAsia="Times New Roman" w:hAnsi="Times New Roman" w:cs="Times New Roman"/>
          <w:color w:val="000000" w:themeColor="text1"/>
          <w:sz w:val="24"/>
          <w:szCs w:val="24"/>
          <w:lang w:eastAsia="ar-SA"/>
        </w:rPr>
        <w:t xml:space="preserve"> </w:t>
      </w:r>
      <w:r w:rsidR="00032B69" w:rsidRPr="00CD1A63">
        <w:rPr>
          <w:rFonts w:ascii="Times New Roman" w:eastAsia="Times New Roman" w:hAnsi="Times New Roman" w:cs="Times New Roman"/>
          <w:color w:val="000000" w:themeColor="text1"/>
          <w:sz w:val="24"/>
          <w:szCs w:val="24"/>
          <w:lang w:eastAsia="ar-SA"/>
        </w:rPr>
        <w:t>mootorsõiduki</w:t>
      </w:r>
      <w:r w:rsidR="00213852">
        <w:rPr>
          <w:rFonts w:ascii="Times New Roman" w:eastAsia="Times New Roman" w:hAnsi="Times New Roman" w:cs="Times New Roman"/>
          <w:color w:val="000000" w:themeColor="text1"/>
          <w:sz w:val="24"/>
          <w:szCs w:val="24"/>
          <w:lang w:eastAsia="ar-SA"/>
        </w:rPr>
        <w:t>juhi</w:t>
      </w:r>
      <w:r w:rsidR="00032B69" w:rsidRPr="00CD1A63">
        <w:rPr>
          <w:rFonts w:ascii="Times New Roman" w:eastAsia="Times New Roman" w:hAnsi="Times New Roman" w:cs="Times New Roman"/>
          <w:color w:val="000000" w:themeColor="text1"/>
          <w:sz w:val="24"/>
          <w:szCs w:val="24"/>
          <w:lang w:eastAsia="ar-SA"/>
        </w:rPr>
        <w:t xml:space="preserve"> tervisedeklaratsioonil, kuid </w:t>
      </w:r>
      <w:r w:rsidR="00213852">
        <w:rPr>
          <w:rFonts w:ascii="Times New Roman" w:eastAsia="Times New Roman" w:hAnsi="Times New Roman" w:cs="Times New Roman"/>
          <w:color w:val="000000" w:themeColor="text1"/>
          <w:sz w:val="24"/>
          <w:szCs w:val="24"/>
          <w:lang w:eastAsia="ar-SA"/>
        </w:rPr>
        <w:t xml:space="preserve">sellel </w:t>
      </w:r>
      <w:r w:rsidR="00240CBB" w:rsidRPr="00CD1A63">
        <w:rPr>
          <w:rFonts w:ascii="Times New Roman" w:eastAsia="Times New Roman" w:hAnsi="Times New Roman" w:cs="Times New Roman"/>
          <w:color w:val="000000" w:themeColor="text1"/>
          <w:sz w:val="24"/>
          <w:szCs w:val="24"/>
          <w:lang w:eastAsia="ar-SA"/>
        </w:rPr>
        <w:t>o</w:t>
      </w:r>
      <w:r w:rsidR="00213852">
        <w:rPr>
          <w:rFonts w:ascii="Times New Roman" w:eastAsia="Times New Roman" w:hAnsi="Times New Roman" w:cs="Times New Roman"/>
          <w:color w:val="000000" w:themeColor="text1"/>
          <w:sz w:val="24"/>
          <w:szCs w:val="24"/>
          <w:lang w:eastAsia="ar-SA"/>
        </w:rPr>
        <w:t>n</w:t>
      </w:r>
      <w:r w:rsidR="00240CBB" w:rsidRPr="00CD1A63">
        <w:rPr>
          <w:rFonts w:ascii="Times New Roman" w:eastAsia="Times New Roman" w:hAnsi="Times New Roman" w:cs="Times New Roman"/>
          <w:color w:val="000000" w:themeColor="text1"/>
          <w:sz w:val="24"/>
          <w:szCs w:val="24"/>
          <w:lang w:eastAsia="ar-SA"/>
        </w:rPr>
        <w:t xml:space="preserve"> lisaks andmevälj</w:t>
      </w:r>
      <w:r w:rsidR="00213852">
        <w:rPr>
          <w:rFonts w:ascii="Times New Roman" w:eastAsia="Times New Roman" w:hAnsi="Times New Roman" w:cs="Times New Roman"/>
          <w:color w:val="000000" w:themeColor="text1"/>
          <w:sz w:val="24"/>
          <w:szCs w:val="24"/>
          <w:lang w:eastAsia="ar-SA"/>
        </w:rPr>
        <w:t>u</w:t>
      </w:r>
      <w:r w:rsidR="00752609" w:rsidRPr="00CD1A63">
        <w:rPr>
          <w:rFonts w:ascii="Times New Roman" w:eastAsia="Times New Roman" w:hAnsi="Times New Roman" w:cs="Times New Roman"/>
          <w:color w:val="000000" w:themeColor="text1"/>
          <w:sz w:val="24"/>
          <w:szCs w:val="24"/>
          <w:lang w:eastAsia="ar-SA"/>
        </w:rPr>
        <w:t>, mis puudutavad töökeskkonda</w:t>
      </w:r>
      <w:r w:rsidR="008162E4" w:rsidRPr="00CD1A63">
        <w:rPr>
          <w:rFonts w:ascii="Times New Roman" w:eastAsia="Times New Roman" w:hAnsi="Times New Roman" w:cs="Times New Roman"/>
          <w:color w:val="000000" w:themeColor="text1"/>
          <w:sz w:val="24"/>
          <w:szCs w:val="24"/>
          <w:lang w:eastAsia="ar-SA"/>
        </w:rPr>
        <w:t xml:space="preserve"> (nt varasemad tööandjad, </w:t>
      </w:r>
      <w:r w:rsidR="00541726" w:rsidRPr="00CD1A63">
        <w:rPr>
          <w:rFonts w:ascii="Times New Roman" w:eastAsia="Times New Roman" w:hAnsi="Times New Roman" w:cs="Times New Roman"/>
          <w:color w:val="000000" w:themeColor="text1"/>
          <w:sz w:val="24"/>
          <w:szCs w:val="24"/>
          <w:lang w:eastAsia="ar-SA"/>
        </w:rPr>
        <w:t xml:space="preserve">inimese </w:t>
      </w:r>
      <w:r w:rsidR="002C3B77" w:rsidRPr="00CD1A63">
        <w:rPr>
          <w:rFonts w:ascii="Times New Roman" w:eastAsia="Times New Roman" w:hAnsi="Times New Roman" w:cs="Times New Roman"/>
          <w:color w:val="000000" w:themeColor="text1"/>
          <w:sz w:val="24"/>
          <w:szCs w:val="24"/>
          <w:lang w:eastAsia="ar-SA"/>
        </w:rPr>
        <w:t>töö kirjeldus</w:t>
      </w:r>
      <w:r w:rsidR="008162E4" w:rsidRPr="00CD1A63">
        <w:rPr>
          <w:rFonts w:ascii="Times New Roman" w:eastAsia="Times New Roman" w:hAnsi="Times New Roman" w:cs="Times New Roman"/>
          <w:color w:val="000000" w:themeColor="text1"/>
          <w:sz w:val="24"/>
          <w:szCs w:val="24"/>
          <w:lang w:eastAsia="ar-SA"/>
        </w:rPr>
        <w:t>)</w:t>
      </w:r>
      <w:r w:rsidR="00752609" w:rsidRPr="00CD1A63">
        <w:rPr>
          <w:rFonts w:ascii="Times New Roman" w:eastAsia="Times New Roman" w:hAnsi="Times New Roman" w:cs="Times New Roman"/>
          <w:color w:val="000000" w:themeColor="text1"/>
          <w:sz w:val="24"/>
          <w:szCs w:val="24"/>
          <w:lang w:eastAsia="ar-SA"/>
        </w:rPr>
        <w:t>.</w:t>
      </w:r>
      <w:r w:rsidR="008162E4" w:rsidRPr="00CD1A63">
        <w:rPr>
          <w:rFonts w:ascii="Times New Roman" w:eastAsia="Times New Roman" w:hAnsi="Times New Roman" w:cs="Times New Roman"/>
          <w:color w:val="000000" w:themeColor="text1"/>
          <w:sz w:val="24"/>
          <w:szCs w:val="24"/>
          <w:lang w:eastAsia="ar-SA"/>
        </w:rPr>
        <w:t xml:space="preserve"> </w:t>
      </w:r>
      <w:r w:rsidR="00147292">
        <w:rPr>
          <w:rFonts w:ascii="Times New Roman" w:eastAsia="Times New Roman" w:hAnsi="Times New Roman" w:cs="Times New Roman"/>
          <w:color w:val="000000" w:themeColor="text1"/>
          <w:sz w:val="24"/>
          <w:szCs w:val="24"/>
          <w:lang w:eastAsia="ar-SA"/>
        </w:rPr>
        <w:t>Projekti käigu luuakse t</w:t>
      </w:r>
      <w:r w:rsidR="008162E4" w:rsidRPr="00CD1A63">
        <w:rPr>
          <w:rFonts w:ascii="Times New Roman" w:eastAsia="Times New Roman" w:hAnsi="Times New Roman" w:cs="Times New Roman"/>
          <w:color w:val="000000" w:themeColor="text1"/>
          <w:sz w:val="24"/>
          <w:szCs w:val="24"/>
          <w:lang w:eastAsia="ar-SA"/>
        </w:rPr>
        <w:t>erviseportaali tervisedeklaratsioon</w:t>
      </w:r>
      <w:r w:rsidR="00147292">
        <w:rPr>
          <w:rFonts w:ascii="Times New Roman" w:eastAsia="Times New Roman" w:hAnsi="Times New Roman" w:cs="Times New Roman"/>
          <w:color w:val="000000" w:themeColor="text1"/>
          <w:sz w:val="24"/>
          <w:szCs w:val="24"/>
          <w:lang w:eastAsia="ar-SA"/>
        </w:rPr>
        <w:t>, mis</w:t>
      </w:r>
      <w:r w:rsidR="008162E4" w:rsidRPr="00CD1A63">
        <w:rPr>
          <w:rFonts w:ascii="Times New Roman" w:eastAsia="Times New Roman" w:hAnsi="Times New Roman" w:cs="Times New Roman"/>
          <w:color w:val="000000" w:themeColor="text1"/>
          <w:sz w:val="24"/>
          <w:szCs w:val="24"/>
          <w:lang w:eastAsia="ar-SA"/>
        </w:rPr>
        <w:t xml:space="preserve"> </w:t>
      </w:r>
      <w:r w:rsidR="00F83CBD">
        <w:rPr>
          <w:rFonts w:ascii="Times New Roman" w:eastAsia="Times New Roman" w:hAnsi="Times New Roman" w:cs="Times New Roman"/>
          <w:color w:val="000000" w:themeColor="text1"/>
          <w:sz w:val="24"/>
          <w:szCs w:val="24"/>
          <w:lang w:eastAsia="ar-SA"/>
        </w:rPr>
        <w:t>kujutab</w:t>
      </w:r>
      <w:r w:rsidR="00F83CBD" w:rsidRPr="00CD1A63">
        <w:rPr>
          <w:rFonts w:ascii="Times New Roman" w:eastAsia="Times New Roman" w:hAnsi="Times New Roman" w:cs="Times New Roman"/>
          <w:color w:val="000000" w:themeColor="text1"/>
          <w:sz w:val="24"/>
          <w:szCs w:val="24"/>
          <w:lang w:eastAsia="ar-SA"/>
        </w:rPr>
        <w:t xml:space="preserve"> </w:t>
      </w:r>
      <w:r w:rsidR="008162E4" w:rsidRPr="00CD1A63">
        <w:rPr>
          <w:rFonts w:ascii="Times New Roman" w:eastAsia="Times New Roman" w:hAnsi="Times New Roman" w:cs="Times New Roman"/>
          <w:color w:val="000000" w:themeColor="text1"/>
          <w:sz w:val="24"/>
          <w:szCs w:val="24"/>
          <w:lang w:eastAsia="ar-SA"/>
        </w:rPr>
        <w:t>ühtlustatud minimaal</w:t>
      </w:r>
      <w:r w:rsidR="00F83CBD">
        <w:rPr>
          <w:rFonts w:ascii="Times New Roman" w:eastAsia="Times New Roman" w:hAnsi="Times New Roman" w:cs="Times New Roman"/>
          <w:color w:val="000000" w:themeColor="text1"/>
          <w:sz w:val="24"/>
          <w:szCs w:val="24"/>
          <w:lang w:eastAsia="ar-SA"/>
        </w:rPr>
        <w:t>set</w:t>
      </w:r>
      <w:r w:rsidR="008162E4" w:rsidRPr="00CD1A63">
        <w:rPr>
          <w:rFonts w:ascii="Times New Roman" w:eastAsia="Times New Roman" w:hAnsi="Times New Roman" w:cs="Times New Roman"/>
          <w:color w:val="000000" w:themeColor="text1"/>
          <w:sz w:val="24"/>
          <w:szCs w:val="24"/>
          <w:lang w:eastAsia="ar-SA"/>
        </w:rPr>
        <w:t xml:space="preserve"> andmestandar</w:t>
      </w:r>
      <w:r w:rsidR="00147292">
        <w:rPr>
          <w:rFonts w:ascii="Times New Roman" w:eastAsia="Times New Roman" w:hAnsi="Times New Roman" w:cs="Times New Roman"/>
          <w:color w:val="000000" w:themeColor="text1"/>
          <w:sz w:val="24"/>
          <w:szCs w:val="24"/>
          <w:lang w:eastAsia="ar-SA"/>
        </w:rPr>
        <w:t>d</w:t>
      </w:r>
      <w:r w:rsidR="00F83CBD">
        <w:rPr>
          <w:rFonts w:ascii="Times New Roman" w:eastAsia="Times New Roman" w:hAnsi="Times New Roman" w:cs="Times New Roman"/>
          <w:color w:val="000000" w:themeColor="text1"/>
          <w:sz w:val="24"/>
          <w:szCs w:val="24"/>
          <w:lang w:eastAsia="ar-SA"/>
        </w:rPr>
        <w:t>it</w:t>
      </w:r>
      <w:r w:rsidR="008162E4" w:rsidRPr="00CD1A63">
        <w:rPr>
          <w:rFonts w:ascii="Times New Roman" w:eastAsia="Times New Roman" w:hAnsi="Times New Roman" w:cs="Times New Roman"/>
          <w:color w:val="000000" w:themeColor="text1"/>
          <w:sz w:val="24"/>
          <w:szCs w:val="24"/>
          <w:lang w:eastAsia="ar-SA"/>
        </w:rPr>
        <w:t>.</w:t>
      </w:r>
      <w:r w:rsidR="009E5ABD" w:rsidRPr="00CD1A63">
        <w:rPr>
          <w:rFonts w:ascii="Times New Roman" w:eastAsia="Times New Roman" w:hAnsi="Times New Roman" w:cs="Times New Roman"/>
          <w:color w:val="000000" w:themeColor="text1"/>
          <w:sz w:val="24"/>
          <w:szCs w:val="24"/>
          <w:lang w:eastAsia="ar-SA"/>
        </w:rPr>
        <w:t xml:space="preserve"> </w:t>
      </w:r>
      <w:r w:rsidR="00CB30B1" w:rsidRPr="00CD1A63">
        <w:rPr>
          <w:rFonts w:ascii="Times New Roman" w:eastAsia="Times New Roman" w:hAnsi="Times New Roman" w:cs="Times New Roman"/>
          <w:color w:val="000000" w:themeColor="text1"/>
          <w:sz w:val="24"/>
          <w:szCs w:val="24"/>
          <w:lang w:eastAsia="ar-SA"/>
        </w:rPr>
        <w:t>Järg</w:t>
      </w:r>
      <w:r w:rsidR="00213852">
        <w:rPr>
          <w:rFonts w:ascii="Times New Roman" w:eastAsia="Times New Roman" w:hAnsi="Times New Roman" w:cs="Times New Roman"/>
          <w:color w:val="000000" w:themeColor="text1"/>
          <w:sz w:val="24"/>
          <w:szCs w:val="24"/>
          <w:lang w:eastAsia="ar-SA"/>
        </w:rPr>
        <w:t>miste</w:t>
      </w:r>
      <w:r w:rsidR="00CB30B1" w:rsidRPr="00CD1A63">
        <w:rPr>
          <w:rFonts w:ascii="Times New Roman" w:eastAsia="Times New Roman" w:hAnsi="Times New Roman" w:cs="Times New Roman"/>
          <w:color w:val="000000" w:themeColor="text1"/>
          <w:sz w:val="24"/>
          <w:szCs w:val="24"/>
          <w:lang w:eastAsia="ar-SA"/>
        </w:rPr>
        <w:t xml:space="preserve"> tervisekontrollide digitaliseerimisel </w:t>
      </w:r>
      <w:r w:rsidR="002F1C75" w:rsidRPr="00CD1A63">
        <w:rPr>
          <w:rFonts w:ascii="Times New Roman" w:eastAsia="Times New Roman" w:hAnsi="Times New Roman" w:cs="Times New Roman"/>
          <w:color w:val="000000" w:themeColor="text1"/>
          <w:sz w:val="24"/>
          <w:szCs w:val="24"/>
          <w:lang w:eastAsia="ar-SA"/>
        </w:rPr>
        <w:t>(nt relval</w:t>
      </w:r>
      <w:r w:rsidR="00213852">
        <w:rPr>
          <w:rFonts w:ascii="Times New Roman" w:eastAsia="Times New Roman" w:hAnsi="Times New Roman" w:cs="Times New Roman"/>
          <w:color w:val="000000" w:themeColor="text1"/>
          <w:sz w:val="24"/>
          <w:szCs w:val="24"/>
          <w:lang w:eastAsia="ar-SA"/>
        </w:rPr>
        <w:t>o</w:t>
      </w:r>
      <w:r w:rsidR="002F1C75" w:rsidRPr="00CD1A63">
        <w:rPr>
          <w:rFonts w:ascii="Times New Roman" w:eastAsia="Times New Roman" w:hAnsi="Times New Roman" w:cs="Times New Roman"/>
          <w:color w:val="000000" w:themeColor="text1"/>
          <w:sz w:val="24"/>
          <w:szCs w:val="24"/>
          <w:lang w:eastAsia="ar-SA"/>
        </w:rPr>
        <w:t>a</w:t>
      </w:r>
      <w:r w:rsidR="00213852">
        <w:rPr>
          <w:rFonts w:ascii="Times New Roman" w:eastAsia="Times New Roman" w:hAnsi="Times New Roman" w:cs="Times New Roman"/>
          <w:color w:val="000000" w:themeColor="text1"/>
          <w:sz w:val="24"/>
          <w:szCs w:val="24"/>
          <w:lang w:eastAsia="ar-SA"/>
        </w:rPr>
        <w:t xml:space="preserve"> taotlemise </w:t>
      </w:r>
      <w:r w:rsidR="002F1C75" w:rsidRPr="00CD1A63">
        <w:rPr>
          <w:rFonts w:ascii="Times New Roman" w:eastAsia="Times New Roman" w:hAnsi="Times New Roman" w:cs="Times New Roman"/>
          <w:color w:val="000000" w:themeColor="text1"/>
          <w:sz w:val="24"/>
          <w:szCs w:val="24"/>
          <w:lang w:eastAsia="ar-SA"/>
        </w:rPr>
        <w:t>j</w:t>
      </w:r>
      <w:r w:rsidR="00F83CBD">
        <w:rPr>
          <w:rFonts w:ascii="Times New Roman" w:eastAsia="Times New Roman" w:hAnsi="Times New Roman" w:cs="Times New Roman"/>
          <w:color w:val="000000" w:themeColor="text1"/>
          <w:sz w:val="24"/>
          <w:szCs w:val="24"/>
          <w:lang w:eastAsia="ar-SA"/>
        </w:rPr>
        <w:t>ms</w:t>
      </w:r>
      <w:r w:rsidR="000C003C">
        <w:rPr>
          <w:rFonts w:ascii="Times New Roman" w:eastAsia="Times New Roman" w:hAnsi="Times New Roman" w:cs="Times New Roman"/>
          <w:color w:val="000000" w:themeColor="text1"/>
          <w:sz w:val="24"/>
          <w:szCs w:val="24"/>
          <w:lang w:eastAsia="ar-SA"/>
        </w:rPr>
        <w:t xml:space="preserve"> korral</w:t>
      </w:r>
      <w:r w:rsidR="002F1C75" w:rsidRPr="00CD1A63">
        <w:rPr>
          <w:rFonts w:ascii="Times New Roman" w:eastAsia="Times New Roman" w:hAnsi="Times New Roman" w:cs="Times New Roman"/>
          <w:color w:val="000000" w:themeColor="text1"/>
          <w:sz w:val="24"/>
          <w:szCs w:val="24"/>
          <w:lang w:eastAsia="ar-SA"/>
        </w:rPr>
        <w:t xml:space="preserve">) varieeruvad täidetavad </w:t>
      </w:r>
      <w:r w:rsidR="00CF6CD6" w:rsidRPr="00CD1A63">
        <w:rPr>
          <w:rFonts w:ascii="Times New Roman" w:eastAsia="Times New Roman" w:hAnsi="Times New Roman" w:cs="Times New Roman"/>
          <w:color w:val="000000" w:themeColor="text1"/>
          <w:sz w:val="24"/>
          <w:szCs w:val="24"/>
          <w:lang w:eastAsia="ar-SA"/>
        </w:rPr>
        <w:t>lisa</w:t>
      </w:r>
      <w:r w:rsidR="002F1C75" w:rsidRPr="00CD1A63">
        <w:rPr>
          <w:rFonts w:ascii="Times New Roman" w:eastAsia="Times New Roman" w:hAnsi="Times New Roman" w:cs="Times New Roman"/>
          <w:color w:val="000000" w:themeColor="text1"/>
          <w:sz w:val="24"/>
          <w:szCs w:val="24"/>
          <w:lang w:eastAsia="ar-SA"/>
        </w:rPr>
        <w:t>andmeväljad tõendi taotlemise valdkonna</w:t>
      </w:r>
      <w:r w:rsidR="005D3CE9">
        <w:rPr>
          <w:rFonts w:ascii="Times New Roman" w:eastAsia="Times New Roman" w:hAnsi="Times New Roman" w:cs="Times New Roman"/>
          <w:color w:val="000000" w:themeColor="text1"/>
          <w:sz w:val="24"/>
          <w:szCs w:val="24"/>
          <w:lang w:eastAsia="ar-SA"/>
        </w:rPr>
        <w:t xml:space="preserve"> järgi</w:t>
      </w:r>
      <w:r w:rsidR="002F1C75" w:rsidRPr="00CD1A63">
        <w:rPr>
          <w:rFonts w:ascii="Times New Roman" w:eastAsia="Times New Roman" w:hAnsi="Times New Roman" w:cs="Times New Roman"/>
          <w:color w:val="000000" w:themeColor="text1"/>
          <w:sz w:val="24"/>
          <w:szCs w:val="24"/>
          <w:lang w:eastAsia="ar-SA"/>
        </w:rPr>
        <w:t>.</w:t>
      </w:r>
      <w:r w:rsidR="004764C2" w:rsidRPr="00CD1A63">
        <w:rPr>
          <w:rFonts w:ascii="Times New Roman" w:eastAsia="Times New Roman" w:hAnsi="Times New Roman" w:cs="Times New Roman"/>
          <w:color w:val="000000" w:themeColor="text1"/>
          <w:sz w:val="24"/>
          <w:szCs w:val="24"/>
          <w:lang w:eastAsia="ar-SA"/>
        </w:rPr>
        <w:t xml:space="preserve"> </w:t>
      </w:r>
    </w:p>
    <w:p w14:paraId="0E7F7114" w14:textId="77777777" w:rsidR="005239E9" w:rsidRPr="00CD1A63" w:rsidRDefault="005239E9"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2A0F677B" w14:textId="590520C5" w:rsidR="00CB30B1" w:rsidRPr="00CD1A63" w:rsidRDefault="004764C2"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Eelnõuga seotud rakendusaktide kavandites on </w:t>
      </w:r>
      <w:r w:rsidRPr="00CD1A63">
        <w:rPr>
          <w:rFonts w:ascii="Times New Roman" w:eastAsia="Times New Roman" w:hAnsi="Times New Roman" w:cs="Times New Roman"/>
          <w:sz w:val="24"/>
          <w:szCs w:val="24"/>
          <w:lang w:eastAsia="ar-SA"/>
        </w:rPr>
        <w:t>välja toodud</w:t>
      </w:r>
      <w:r w:rsidR="00541726" w:rsidRPr="00CD1A63">
        <w:rPr>
          <w:rStyle w:val="Kommentaariviide"/>
          <w:rFonts w:ascii="Times New Roman" w:eastAsia="Times New Roman" w:hAnsi="Times New Roman"/>
          <w:sz w:val="24"/>
          <w:szCs w:val="24"/>
          <w:lang w:eastAsia="ar-SA"/>
        </w:rPr>
        <w:t xml:space="preserve"> </w:t>
      </w:r>
      <w:r w:rsidRPr="00CD1A63">
        <w:rPr>
          <w:rFonts w:ascii="Times New Roman" w:eastAsia="Times New Roman" w:hAnsi="Times New Roman" w:cs="Times New Roman"/>
          <w:sz w:val="24"/>
          <w:szCs w:val="24"/>
          <w:lang w:eastAsia="ar-SA"/>
        </w:rPr>
        <w:t>töötervishoiu tervisedeklaratsioon</w:t>
      </w:r>
      <w:r w:rsidR="004C0398">
        <w:rPr>
          <w:rFonts w:ascii="Times New Roman" w:eastAsia="Times New Roman" w:hAnsi="Times New Roman" w:cs="Times New Roman"/>
          <w:sz w:val="24"/>
          <w:szCs w:val="24"/>
          <w:lang w:eastAsia="ar-SA"/>
        </w:rPr>
        <w:t>i andmekoosseis</w:t>
      </w:r>
      <w:r w:rsidR="0017022F">
        <w:rPr>
          <w:rFonts w:ascii="Times New Roman" w:eastAsia="Times New Roman" w:hAnsi="Times New Roman" w:cs="Times New Roman"/>
          <w:sz w:val="24"/>
          <w:szCs w:val="24"/>
          <w:lang w:eastAsia="ar-SA"/>
        </w:rPr>
        <w:t xml:space="preserve">, </w:t>
      </w:r>
      <w:r w:rsidR="0017022F" w:rsidRPr="0017022F">
        <w:rPr>
          <w:rFonts w:ascii="Times New Roman" w:eastAsia="Times New Roman" w:hAnsi="Times New Roman" w:cs="Times New Roman"/>
          <w:sz w:val="24"/>
          <w:szCs w:val="24"/>
          <w:lang w:eastAsia="ar-SA"/>
        </w:rPr>
        <w:t>mida on ajakohastatud</w:t>
      </w:r>
      <w:r w:rsidR="004F6604">
        <w:rPr>
          <w:rFonts w:ascii="Times New Roman" w:eastAsia="Times New Roman" w:hAnsi="Times New Roman" w:cs="Times New Roman"/>
          <w:sz w:val="24"/>
          <w:szCs w:val="24"/>
          <w:lang w:eastAsia="ar-SA"/>
        </w:rPr>
        <w:t>.</w:t>
      </w:r>
      <w:r w:rsidR="0017022F" w:rsidRPr="0017022F">
        <w:rPr>
          <w:rFonts w:ascii="Times New Roman" w:eastAsia="Times New Roman" w:hAnsi="Times New Roman" w:cs="Times New Roman"/>
          <w:sz w:val="24"/>
          <w:szCs w:val="24"/>
          <w:lang w:eastAsia="ar-SA"/>
        </w:rPr>
        <w:t xml:space="preserve"> </w:t>
      </w:r>
      <w:r w:rsidR="002C3B77" w:rsidRPr="00CD1A63">
        <w:rPr>
          <w:rFonts w:ascii="Times New Roman" w:eastAsia="Times New Roman" w:hAnsi="Times New Roman" w:cs="Times New Roman"/>
          <w:color w:val="000000" w:themeColor="text1"/>
          <w:sz w:val="24"/>
          <w:szCs w:val="24"/>
          <w:lang w:eastAsia="ar-SA"/>
        </w:rPr>
        <w:t xml:space="preserve">Edaspidi </w:t>
      </w:r>
      <w:r w:rsidR="003861AC" w:rsidRPr="00CD1A63">
        <w:rPr>
          <w:rFonts w:ascii="Times New Roman" w:eastAsia="Times New Roman" w:hAnsi="Times New Roman" w:cs="Times New Roman"/>
          <w:color w:val="000000" w:themeColor="text1"/>
          <w:sz w:val="24"/>
          <w:szCs w:val="24"/>
          <w:lang w:eastAsia="ar-SA"/>
        </w:rPr>
        <w:t xml:space="preserve">täidetakse tervisedeklaratsioonil </w:t>
      </w:r>
      <w:r w:rsidR="004C5AE0">
        <w:rPr>
          <w:rFonts w:ascii="Times New Roman" w:eastAsia="Times New Roman" w:hAnsi="Times New Roman" w:cs="Times New Roman"/>
          <w:color w:val="000000" w:themeColor="text1"/>
          <w:sz w:val="24"/>
          <w:szCs w:val="24"/>
          <w:lang w:eastAsia="ar-SA"/>
        </w:rPr>
        <w:t>t</w:t>
      </w:r>
      <w:r w:rsidR="003861AC" w:rsidRPr="00CD1A63">
        <w:rPr>
          <w:rFonts w:ascii="Times New Roman" w:eastAsia="Times New Roman" w:hAnsi="Times New Roman" w:cs="Times New Roman"/>
          <w:color w:val="000000" w:themeColor="text1"/>
          <w:sz w:val="24"/>
          <w:szCs w:val="24"/>
          <w:lang w:eastAsia="ar-SA"/>
        </w:rPr>
        <w:t xml:space="preserve">öötamise registri </w:t>
      </w:r>
      <w:r w:rsidR="00F86E87">
        <w:rPr>
          <w:rFonts w:ascii="Times New Roman" w:eastAsia="Times New Roman" w:hAnsi="Times New Roman" w:cs="Times New Roman"/>
          <w:color w:val="000000" w:themeColor="text1"/>
          <w:sz w:val="24"/>
          <w:szCs w:val="24"/>
          <w:lang w:eastAsia="ar-SA"/>
        </w:rPr>
        <w:t>(TÖR)</w:t>
      </w:r>
      <w:r w:rsidR="003861AC" w:rsidRPr="00CD1A63">
        <w:rPr>
          <w:rFonts w:ascii="Times New Roman" w:eastAsia="Times New Roman" w:hAnsi="Times New Roman" w:cs="Times New Roman"/>
          <w:color w:val="000000" w:themeColor="text1"/>
          <w:sz w:val="24"/>
          <w:szCs w:val="24"/>
          <w:lang w:eastAsia="ar-SA"/>
        </w:rPr>
        <w:t xml:space="preserve"> andmete pinnalt </w:t>
      </w:r>
      <w:r w:rsidR="00366822">
        <w:rPr>
          <w:rFonts w:ascii="Times New Roman" w:eastAsia="Times New Roman" w:hAnsi="Times New Roman" w:cs="Times New Roman"/>
          <w:color w:val="000000" w:themeColor="text1"/>
          <w:sz w:val="24"/>
          <w:szCs w:val="24"/>
          <w:lang w:eastAsia="ar-SA"/>
        </w:rPr>
        <w:t>tööandja andmed,</w:t>
      </w:r>
      <w:r w:rsidR="003861AC" w:rsidRPr="00CD1A63">
        <w:rPr>
          <w:rFonts w:ascii="Times New Roman" w:eastAsia="Times New Roman" w:hAnsi="Times New Roman" w:cs="Times New Roman"/>
          <w:color w:val="000000" w:themeColor="text1"/>
          <w:sz w:val="24"/>
          <w:szCs w:val="24"/>
          <w:lang w:eastAsia="ar-SA"/>
        </w:rPr>
        <w:t xml:space="preserve"> töötaja ametikoht (ametikoha nimetus, mis on sisestatud </w:t>
      </w:r>
      <w:proofErr w:type="spellStart"/>
      <w:r w:rsidR="003861AC" w:rsidRPr="00CD1A63">
        <w:rPr>
          <w:rFonts w:ascii="Times New Roman" w:eastAsia="Times New Roman" w:hAnsi="Times New Roman" w:cs="Times New Roman"/>
          <w:color w:val="000000" w:themeColor="text1"/>
          <w:sz w:val="24"/>
          <w:szCs w:val="24"/>
          <w:lang w:eastAsia="ar-SA"/>
        </w:rPr>
        <w:t>TÖR-i</w:t>
      </w:r>
      <w:proofErr w:type="spellEnd"/>
      <w:r w:rsidR="003861AC" w:rsidRPr="00CD1A63">
        <w:rPr>
          <w:rFonts w:ascii="Times New Roman" w:eastAsia="Times New Roman" w:hAnsi="Times New Roman" w:cs="Times New Roman"/>
          <w:color w:val="000000" w:themeColor="text1"/>
          <w:sz w:val="24"/>
          <w:szCs w:val="24"/>
          <w:lang w:eastAsia="ar-SA"/>
        </w:rPr>
        <w:t xml:space="preserve">) ning töötaja ise saab </w:t>
      </w:r>
      <w:r w:rsidR="00AF460A">
        <w:rPr>
          <w:rFonts w:ascii="Times New Roman" w:eastAsia="Times New Roman" w:hAnsi="Times New Roman" w:cs="Times New Roman"/>
          <w:color w:val="000000" w:themeColor="text1"/>
          <w:sz w:val="24"/>
          <w:szCs w:val="24"/>
          <w:lang w:eastAsia="ar-SA"/>
        </w:rPr>
        <w:t>vabas vormis</w:t>
      </w:r>
      <w:r w:rsidR="003861AC" w:rsidRPr="00CD1A63">
        <w:rPr>
          <w:rFonts w:ascii="Times New Roman" w:eastAsia="Times New Roman" w:hAnsi="Times New Roman" w:cs="Times New Roman"/>
          <w:color w:val="000000" w:themeColor="text1"/>
          <w:sz w:val="24"/>
          <w:szCs w:val="24"/>
          <w:lang w:eastAsia="ar-SA"/>
        </w:rPr>
        <w:t xml:space="preserve"> kirjeldada</w:t>
      </w:r>
      <w:r w:rsidR="005421AD">
        <w:rPr>
          <w:rFonts w:ascii="Times New Roman" w:eastAsia="Times New Roman" w:hAnsi="Times New Roman" w:cs="Times New Roman"/>
          <w:color w:val="000000" w:themeColor="text1"/>
          <w:sz w:val="24"/>
          <w:szCs w:val="24"/>
          <w:lang w:eastAsia="ar-SA"/>
        </w:rPr>
        <w:t xml:space="preserve"> oma tööülesandeid</w:t>
      </w:r>
      <w:r w:rsidR="0093335F">
        <w:rPr>
          <w:rFonts w:ascii="Times New Roman" w:eastAsia="Times New Roman" w:hAnsi="Times New Roman" w:cs="Times New Roman"/>
          <w:color w:val="000000" w:themeColor="text1"/>
          <w:sz w:val="24"/>
          <w:szCs w:val="24"/>
          <w:lang w:eastAsia="ar-SA"/>
        </w:rPr>
        <w:t xml:space="preserve">, </w:t>
      </w:r>
      <w:r w:rsidR="000A58EB">
        <w:rPr>
          <w:rFonts w:ascii="Times New Roman" w:eastAsia="Times New Roman" w:hAnsi="Times New Roman" w:cs="Times New Roman"/>
          <w:color w:val="000000" w:themeColor="text1"/>
          <w:sz w:val="24"/>
          <w:szCs w:val="24"/>
          <w:lang w:eastAsia="ar-SA"/>
        </w:rPr>
        <w:t>töö iseloomu</w:t>
      </w:r>
      <w:r w:rsidR="0093335F">
        <w:rPr>
          <w:rFonts w:ascii="Times New Roman" w:eastAsia="Times New Roman" w:hAnsi="Times New Roman" w:cs="Times New Roman"/>
          <w:color w:val="000000" w:themeColor="text1"/>
          <w:sz w:val="24"/>
          <w:szCs w:val="24"/>
          <w:lang w:eastAsia="ar-SA"/>
        </w:rPr>
        <w:t xml:space="preserve"> ja töökeskkonda</w:t>
      </w:r>
      <w:r w:rsidR="00C7514B">
        <w:rPr>
          <w:rFonts w:ascii="Times New Roman" w:eastAsia="Times New Roman" w:hAnsi="Times New Roman" w:cs="Times New Roman"/>
          <w:color w:val="000000" w:themeColor="text1"/>
          <w:sz w:val="24"/>
          <w:szCs w:val="24"/>
          <w:lang w:eastAsia="ar-SA"/>
        </w:rPr>
        <w:t>, n</w:t>
      </w:r>
      <w:r w:rsidR="00F3205C">
        <w:rPr>
          <w:rFonts w:ascii="Times New Roman" w:eastAsia="Times New Roman" w:hAnsi="Times New Roman" w:cs="Times New Roman"/>
          <w:color w:val="000000" w:themeColor="text1"/>
          <w:sz w:val="24"/>
          <w:szCs w:val="24"/>
          <w:lang w:eastAsia="ar-SA"/>
        </w:rPr>
        <w:t>äi</w:t>
      </w:r>
      <w:r w:rsidR="003861AC" w:rsidRPr="00CD1A63">
        <w:rPr>
          <w:rFonts w:ascii="Times New Roman" w:eastAsia="Times New Roman" w:hAnsi="Times New Roman" w:cs="Times New Roman"/>
          <w:color w:val="000000" w:themeColor="text1"/>
          <w:sz w:val="24"/>
          <w:szCs w:val="24"/>
          <w:lang w:eastAsia="ar-SA"/>
        </w:rPr>
        <w:t>t</w:t>
      </w:r>
      <w:r w:rsidR="00F3205C">
        <w:rPr>
          <w:rFonts w:ascii="Times New Roman" w:eastAsia="Times New Roman" w:hAnsi="Times New Roman" w:cs="Times New Roman"/>
          <w:color w:val="000000" w:themeColor="text1"/>
          <w:sz w:val="24"/>
          <w:szCs w:val="24"/>
          <w:lang w:eastAsia="ar-SA"/>
        </w:rPr>
        <w:t>eks</w:t>
      </w:r>
      <w:r w:rsidR="003861AC" w:rsidRPr="00CD1A63">
        <w:rPr>
          <w:rFonts w:ascii="Times New Roman" w:eastAsia="Times New Roman" w:hAnsi="Times New Roman" w:cs="Times New Roman"/>
          <w:color w:val="000000" w:themeColor="text1"/>
          <w:sz w:val="24"/>
          <w:szCs w:val="24"/>
          <w:lang w:eastAsia="ar-SA"/>
        </w:rPr>
        <w:t xml:space="preserve"> </w:t>
      </w:r>
      <w:r w:rsidR="00F3205C">
        <w:rPr>
          <w:rFonts w:ascii="Times New Roman" w:eastAsia="Times New Roman" w:hAnsi="Times New Roman" w:cs="Times New Roman"/>
          <w:color w:val="000000" w:themeColor="text1"/>
          <w:sz w:val="24"/>
          <w:szCs w:val="24"/>
          <w:lang w:eastAsia="ar-SA"/>
        </w:rPr>
        <w:t>„</w:t>
      </w:r>
      <w:r w:rsidR="003861AC" w:rsidRPr="00CD1A63">
        <w:rPr>
          <w:rFonts w:ascii="Times New Roman" w:eastAsia="Times New Roman" w:hAnsi="Times New Roman" w:cs="Times New Roman"/>
          <w:color w:val="000000" w:themeColor="text1"/>
          <w:sz w:val="24"/>
          <w:szCs w:val="24"/>
          <w:lang w:eastAsia="ar-SA"/>
        </w:rPr>
        <w:t>istun arvuti taga terve tööpäeva</w:t>
      </w:r>
      <w:r w:rsidR="00F3205C">
        <w:rPr>
          <w:rFonts w:ascii="Times New Roman" w:eastAsia="Times New Roman" w:hAnsi="Times New Roman" w:cs="Times New Roman"/>
          <w:color w:val="000000" w:themeColor="text1"/>
          <w:sz w:val="24"/>
          <w:szCs w:val="24"/>
          <w:lang w:eastAsia="ar-SA"/>
        </w:rPr>
        <w:t>“</w:t>
      </w:r>
      <w:r w:rsidR="003861AC" w:rsidRPr="00CD1A63">
        <w:rPr>
          <w:rFonts w:ascii="Times New Roman" w:eastAsia="Times New Roman" w:hAnsi="Times New Roman" w:cs="Times New Roman"/>
          <w:color w:val="000000" w:themeColor="text1"/>
          <w:sz w:val="24"/>
          <w:szCs w:val="24"/>
          <w:lang w:eastAsia="ar-SA"/>
        </w:rPr>
        <w:t xml:space="preserve"> või </w:t>
      </w:r>
      <w:r w:rsidR="00F3205C">
        <w:rPr>
          <w:rFonts w:ascii="Times New Roman" w:eastAsia="Times New Roman" w:hAnsi="Times New Roman" w:cs="Times New Roman"/>
          <w:color w:val="000000" w:themeColor="text1"/>
          <w:sz w:val="24"/>
          <w:szCs w:val="24"/>
          <w:lang w:eastAsia="ar-SA"/>
        </w:rPr>
        <w:t>„</w:t>
      </w:r>
      <w:r w:rsidR="006220E9" w:rsidRPr="00CD1A63">
        <w:rPr>
          <w:rFonts w:ascii="Times New Roman" w:eastAsia="Times New Roman" w:hAnsi="Times New Roman" w:cs="Times New Roman"/>
          <w:color w:val="000000" w:themeColor="text1"/>
          <w:sz w:val="24"/>
          <w:szCs w:val="24"/>
          <w:lang w:eastAsia="ar-SA"/>
        </w:rPr>
        <w:t>toimetan terve päev laos, kus on temperatuur alla 10 kraadi</w:t>
      </w:r>
      <w:r w:rsidR="00C7514B">
        <w:rPr>
          <w:rFonts w:ascii="Times New Roman" w:eastAsia="Times New Roman" w:hAnsi="Times New Roman" w:cs="Times New Roman"/>
          <w:color w:val="000000" w:themeColor="text1"/>
          <w:sz w:val="24"/>
          <w:szCs w:val="24"/>
          <w:lang w:eastAsia="ar-SA"/>
        </w:rPr>
        <w:t>“</w:t>
      </w:r>
      <w:r w:rsidR="006220E9" w:rsidRPr="00CD1A63">
        <w:rPr>
          <w:rFonts w:ascii="Times New Roman" w:eastAsia="Times New Roman" w:hAnsi="Times New Roman" w:cs="Times New Roman"/>
          <w:color w:val="000000" w:themeColor="text1"/>
          <w:sz w:val="24"/>
          <w:szCs w:val="24"/>
          <w:lang w:eastAsia="ar-SA"/>
        </w:rPr>
        <w:t xml:space="preserve"> jne.</w:t>
      </w:r>
      <w:r w:rsidR="004F6604">
        <w:rPr>
          <w:rFonts w:ascii="Times New Roman" w:eastAsia="Times New Roman" w:hAnsi="Times New Roman" w:cs="Times New Roman"/>
          <w:color w:val="000000" w:themeColor="text1"/>
          <w:sz w:val="24"/>
          <w:szCs w:val="24"/>
          <w:lang w:eastAsia="ar-SA"/>
        </w:rPr>
        <w:t xml:space="preserve"> Võrreldes varasema tervisedeklaratsiooni vormiga, ei pea </w:t>
      </w:r>
      <w:r w:rsidR="004F6604" w:rsidRPr="00CD1A63">
        <w:rPr>
          <w:rFonts w:ascii="Times New Roman" w:eastAsia="Times New Roman" w:hAnsi="Times New Roman" w:cs="Times New Roman"/>
          <w:color w:val="000000" w:themeColor="text1"/>
          <w:sz w:val="24"/>
          <w:szCs w:val="24"/>
          <w:lang w:eastAsia="ar-SA"/>
        </w:rPr>
        <w:t xml:space="preserve">töötaja </w:t>
      </w:r>
      <w:r w:rsidR="004F6604">
        <w:rPr>
          <w:rFonts w:ascii="Times New Roman" w:eastAsia="Times New Roman" w:hAnsi="Times New Roman" w:cs="Times New Roman"/>
          <w:color w:val="000000" w:themeColor="text1"/>
          <w:sz w:val="24"/>
          <w:szCs w:val="24"/>
          <w:lang w:eastAsia="ar-SA"/>
        </w:rPr>
        <w:t>enam</w:t>
      </w:r>
      <w:r w:rsidR="004F6604" w:rsidRPr="00CD1A63">
        <w:rPr>
          <w:rFonts w:ascii="Times New Roman" w:eastAsia="Times New Roman" w:hAnsi="Times New Roman" w:cs="Times New Roman"/>
          <w:color w:val="000000" w:themeColor="text1"/>
          <w:sz w:val="24"/>
          <w:szCs w:val="24"/>
          <w:lang w:eastAsia="ar-SA"/>
        </w:rPr>
        <w:t xml:space="preserve"> </w:t>
      </w:r>
      <w:r w:rsidR="004F6604">
        <w:rPr>
          <w:rFonts w:ascii="Times New Roman" w:eastAsia="Times New Roman" w:hAnsi="Times New Roman" w:cs="Times New Roman"/>
          <w:color w:val="000000" w:themeColor="text1"/>
          <w:sz w:val="24"/>
          <w:szCs w:val="24"/>
          <w:lang w:eastAsia="ar-SA"/>
        </w:rPr>
        <w:t>märkima</w:t>
      </w:r>
      <w:r w:rsidR="004F6604" w:rsidRPr="00CD1A63">
        <w:rPr>
          <w:rFonts w:ascii="Times New Roman" w:eastAsia="Times New Roman" w:hAnsi="Times New Roman" w:cs="Times New Roman"/>
          <w:color w:val="000000" w:themeColor="text1"/>
          <w:sz w:val="24"/>
          <w:szCs w:val="24"/>
          <w:lang w:eastAsia="ar-SA"/>
        </w:rPr>
        <w:t xml:space="preserve"> töökeskkonnas esinevaid ohutegureid</w:t>
      </w:r>
      <w:r w:rsidR="004F6604">
        <w:rPr>
          <w:rFonts w:ascii="Times New Roman" w:eastAsia="Times New Roman" w:hAnsi="Times New Roman" w:cs="Times New Roman"/>
          <w:color w:val="000000" w:themeColor="text1"/>
          <w:sz w:val="24"/>
          <w:szCs w:val="24"/>
          <w:lang w:eastAsia="ar-SA"/>
        </w:rPr>
        <w:t>.</w:t>
      </w:r>
    </w:p>
    <w:p w14:paraId="4A8D955B" w14:textId="77777777" w:rsidR="00CB595F" w:rsidRPr="00CD1A63" w:rsidRDefault="00CB595F"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05005164" w14:textId="76126472" w:rsidR="002507CF" w:rsidRPr="00CD1A63" w:rsidRDefault="002C220C"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Töötervishoiuteenuse pakkujad, kes praegu kasutavad oma iseteeninduskeskkondi ja mahukamaid</w:t>
      </w:r>
      <w:r w:rsidR="00D8205D" w:rsidRPr="00CD1A63">
        <w:rPr>
          <w:rFonts w:ascii="Times New Roman" w:eastAsia="Times New Roman" w:hAnsi="Times New Roman" w:cs="Times New Roman"/>
          <w:color w:val="000000" w:themeColor="text1"/>
          <w:sz w:val="24"/>
          <w:szCs w:val="24"/>
          <w:lang w:eastAsia="ar-SA"/>
        </w:rPr>
        <w:t xml:space="preserve"> (põhjalikuma</w:t>
      </w:r>
      <w:r w:rsidR="00AE1CC1">
        <w:rPr>
          <w:rFonts w:ascii="Times New Roman" w:eastAsia="Times New Roman" w:hAnsi="Times New Roman" w:cs="Times New Roman"/>
          <w:color w:val="000000" w:themeColor="text1"/>
          <w:sz w:val="24"/>
          <w:szCs w:val="24"/>
          <w:lang w:eastAsia="ar-SA"/>
        </w:rPr>
        <w:t>te</w:t>
      </w:r>
      <w:r w:rsidR="00D8205D" w:rsidRPr="00CD1A63">
        <w:rPr>
          <w:rFonts w:ascii="Times New Roman" w:eastAsia="Times New Roman" w:hAnsi="Times New Roman" w:cs="Times New Roman"/>
          <w:color w:val="000000" w:themeColor="text1"/>
          <w:sz w:val="24"/>
          <w:szCs w:val="24"/>
          <w:lang w:eastAsia="ar-SA"/>
        </w:rPr>
        <w:t xml:space="preserve"> küsimustik</w:t>
      </w:r>
      <w:r w:rsidR="00AE1CC1">
        <w:rPr>
          <w:rFonts w:ascii="Times New Roman" w:eastAsia="Times New Roman" w:hAnsi="Times New Roman" w:cs="Times New Roman"/>
          <w:color w:val="000000" w:themeColor="text1"/>
          <w:sz w:val="24"/>
          <w:szCs w:val="24"/>
          <w:lang w:eastAsia="ar-SA"/>
        </w:rPr>
        <w:t>ega</w:t>
      </w:r>
      <w:r w:rsidR="00D8205D" w:rsidRPr="00CD1A63">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tervisedeklaratsioone, saavad oma süsteemid </w:t>
      </w:r>
      <w:proofErr w:type="spellStart"/>
      <w:r w:rsidR="00F81478" w:rsidRPr="00CD1A63">
        <w:rPr>
          <w:rFonts w:ascii="Times New Roman" w:eastAsia="Times New Roman" w:hAnsi="Times New Roman" w:cs="Times New Roman"/>
          <w:color w:val="000000" w:themeColor="text1"/>
          <w:sz w:val="24"/>
          <w:szCs w:val="24"/>
          <w:lang w:eastAsia="ar-SA"/>
        </w:rPr>
        <w:t>liidestada</w:t>
      </w:r>
      <w:proofErr w:type="spellEnd"/>
      <w:r w:rsidRPr="00CD1A63">
        <w:rPr>
          <w:rFonts w:ascii="Times New Roman" w:eastAsia="Times New Roman" w:hAnsi="Times New Roman" w:cs="Times New Roman"/>
          <w:color w:val="000000" w:themeColor="text1"/>
          <w:sz w:val="24"/>
          <w:szCs w:val="24"/>
          <w:lang w:eastAsia="ar-SA"/>
        </w:rPr>
        <w:t xml:space="preserve"> </w:t>
      </w:r>
      <w:proofErr w:type="spellStart"/>
      <w:r w:rsidR="00B00F78" w:rsidRPr="00CD1A63">
        <w:rPr>
          <w:rFonts w:ascii="Times New Roman" w:eastAsia="Times New Roman" w:hAnsi="Times New Roman" w:cs="Times New Roman"/>
          <w:color w:val="000000" w:themeColor="text1"/>
          <w:sz w:val="24"/>
          <w:szCs w:val="24"/>
          <w:lang w:eastAsia="ar-SA"/>
        </w:rPr>
        <w:t>TIS-iga</w:t>
      </w:r>
      <w:proofErr w:type="spellEnd"/>
      <w:r w:rsidR="00B00F78" w:rsidRPr="00CD1A63">
        <w:rPr>
          <w:rFonts w:ascii="Times New Roman" w:eastAsia="Times New Roman" w:hAnsi="Times New Roman" w:cs="Times New Roman"/>
          <w:color w:val="000000" w:themeColor="text1"/>
          <w:sz w:val="24"/>
          <w:szCs w:val="24"/>
          <w:lang w:eastAsia="ar-SA"/>
        </w:rPr>
        <w:t>, mis võimaldab</w:t>
      </w:r>
      <w:r w:rsidRPr="00CD1A63">
        <w:rPr>
          <w:rFonts w:ascii="Times New Roman" w:eastAsia="Times New Roman" w:hAnsi="Times New Roman" w:cs="Times New Roman"/>
          <w:color w:val="000000" w:themeColor="text1"/>
          <w:sz w:val="24"/>
          <w:szCs w:val="24"/>
          <w:lang w:eastAsia="ar-SA"/>
        </w:rPr>
        <w:t xml:space="preserve"> </w:t>
      </w:r>
      <w:r w:rsidR="00ED3D3F">
        <w:rPr>
          <w:rFonts w:ascii="Times New Roman" w:eastAsia="Times New Roman" w:hAnsi="Times New Roman" w:cs="Times New Roman"/>
          <w:color w:val="000000" w:themeColor="text1"/>
          <w:sz w:val="24"/>
          <w:szCs w:val="24"/>
          <w:lang w:eastAsia="ar-SA"/>
        </w:rPr>
        <w:t>ka teenuseosutajate süsteemides</w:t>
      </w:r>
      <w:r w:rsidR="00B00F78"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tervisedeklaratsiooni</w:t>
      </w:r>
      <w:r w:rsidR="00B00F78" w:rsidRPr="00CD1A63">
        <w:rPr>
          <w:rFonts w:ascii="Times New Roman" w:eastAsia="Times New Roman" w:hAnsi="Times New Roman" w:cs="Times New Roman"/>
          <w:color w:val="000000" w:themeColor="text1"/>
          <w:sz w:val="24"/>
          <w:szCs w:val="24"/>
          <w:lang w:eastAsia="ar-SA"/>
        </w:rPr>
        <w:t xml:space="preserve"> eeltäitmist </w:t>
      </w:r>
      <w:r w:rsidR="00AE1CC1" w:rsidRPr="00CD1A63">
        <w:rPr>
          <w:rFonts w:ascii="Times New Roman" w:eastAsia="Times New Roman" w:hAnsi="Times New Roman" w:cs="Times New Roman"/>
          <w:color w:val="000000" w:themeColor="text1"/>
          <w:sz w:val="24"/>
          <w:szCs w:val="24"/>
          <w:lang w:eastAsia="ar-SA"/>
        </w:rPr>
        <w:t xml:space="preserve">töötaja </w:t>
      </w:r>
      <w:proofErr w:type="spellStart"/>
      <w:r w:rsidR="00ED3D3F">
        <w:rPr>
          <w:rFonts w:ascii="Times New Roman" w:eastAsia="Times New Roman" w:hAnsi="Times New Roman" w:cs="Times New Roman"/>
          <w:color w:val="000000" w:themeColor="text1"/>
          <w:sz w:val="24"/>
          <w:szCs w:val="24"/>
          <w:lang w:eastAsia="ar-SA"/>
        </w:rPr>
        <w:t>TIS-is</w:t>
      </w:r>
      <w:proofErr w:type="spellEnd"/>
      <w:r w:rsidR="00ED3D3F">
        <w:rPr>
          <w:rFonts w:ascii="Times New Roman" w:eastAsia="Times New Roman" w:hAnsi="Times New Roman" w:cs="Times New Roman"/>
          <w:color w:val="000000" w:themeColor="text1"/>
          <w:sz w:val="24"/>
          <w:szCs w:val="24"/>
          <w:lang w:eastAsia="ar-SA"/>
        </w:rPr>
        <w:t xml:space="preserve"> olevate </w:t>
      </w:r>
      <w:r w:rsidR="00B00F78" w:rsidRPr="00CD1A63">
        <w:rPr>
          <w:rFonts w:ascii="Times New Roman" w:eastAsia="Times New Roman" w:hAnsi="Times New Roman" w:cs="Times New Roman"/>
          <w:color w:val="000000" w:themeColor="text1"/>
          <w:sz w:val="24"/>
          <w:szCs w:val="24"/>
          <w:lang w:eastAsia="ar-SA"/>
        </w:rPr>
        <w:t>terviseandmetega</w:t>
      </w:r>
      <w:r w:rsidRPr="00CD1A63">
        <w:rPr>
          <w:rFonts w:ascii="Times New Roman" w:eastAsia="Times New Roman" w:hAnsi="Times New Roman" w:cs="Times New Roman"/>
          <w:color w:val="000000" w:themeColor="text1"/>
          <w:sz w:val="24"/>
          <w:szCs w:val="24"/>
          <w:lang w:eastAsia="ar-SA"/>
        </w:rPr>
        <w:t xml:space="preserve">. Nii saab tervisekontrolli tulev töötaja täita deklaratsiooni vaid ühes kohas – kas teenuseosutaja iseteeninduses või </w:t>
      </w:r>
      <w:r w:rsidR="00AE1CC1">
        <w:rPr>
          <w:rFonts w:ascii="Times New Roman" w:eastAsia="Times New Roman" w:hAnsi="Times New Roman" w:cs="Times New Roman"/>
          <w:color w:val="000000" w:themeColor="text1"/>
          <w:sz w:val="24"/>
          <w:szCs w:val="24"/>
          <w:lang w:eastAsia="ar-SA"/>
        </w:rPr>
        <w:t>t</w:t>
      </w:r>
      <w:r w:rsidRPr="00CD1A63">
        <w:rPr>
          <w:rFonts w:ascii="Times New Roman" w:eastAsia="Times New Roman" w:hAnsi="Times New Roman" w:cs="Times New Roman"/>
          <w:color w:val="000000" w:themeColor="text1"/>
          <w:sz w:val="24"/>
          <w:szCs w:val="24"/>
          <w:lang w:eastAsia="ar-SA"/>
        </w:rPr>
        <w:t xml:space="preserve">erviseportaalis. Mõlemal juhul jõuavad teenuseosutaja ja arstini </w:t>
      </w:r>
      <w:r w:rsidR="00E32C45" w:rsidRPr="00CD1A63">
        <w:rPr>
          <w:rFonts w:ascii="Times New Roman" w:eastAsia="Times New Roman" w:hAnsi="Times New Roman" w:cs="Times New Roman"/>
          <w:color w:val="000000" w:themeColor="text1"/>
          <w:sz w:val="24"/>
          <w:szCs w:val="24"/>
          <w:lang w:eastAsia="ar-SA"/>
        </w:rPr>
        <w:t xml:space="preserve">kvaliteetsed </w:t>
      </w:r>
      <w:r w:rsidR="00D21AAD">
        <w:rPr>
          <w:rFonts w:ascii="Times New Roman" w:eastAsia="Times New Roman" w:hAnsi="Times New Roman" w:cs="Times New Roman"/>
          <w:color w:val="000000" w:themeColor="text1"/>
          <w:sz w:val="24"/>
          <w:szCs w:val="24"/>
          <w:lang w:eastAsia="ar-SA"/>
        </w:rPr>
        <w:t>t</w:t>
      </w:r>
      <w:r w:rsidRPr="00CD1A63">
        <w:rPr>
          <w:rFonts w:ascii="Times New Roman" w:eastAsia="Times New Roman" w:hAnsi="Times New Roman" w:cs="Times New Roman"/>
          <w:color w:val="000000" w:themeColor="text1"/>
          <w:sz w:val="24"/>
          <w:szCs w:val="24"/>
          <w:lang w:eastAsia="ar-SA"/>
        </w:rPr>
        <w:t>ervise infosüsteemi</w:t>
      </w:r>
      <w:r w:rsidR="0081606E" w:rsidRPr="00CD1A63">
        <w:rPr>
          <w:rFonts w:ascii="Times New Roman" w:eastAsia="Times New Roman" w:hAnsi="Times New Roman" w:cs="Times New Roman"/>
          <w:color w:val="000000" w:themeColor="text1"/>
          <w:sz w:val="24"/>
          <w:szCs w:val="24"/>
          <w:lang w:eastAsia="ar-SA"/>
        </w:rPr>
        <w:t xml:space="preserve"> andme</w:t>
      </w:r>
      <w:r w:rsidR="00D21AAD">
        <w:rPr>
          <w:rFonts w:ascii="Times New Roman" w:eastAsia="Times New Roman" w:hAnsi="Times New Roman" w:cs="Times New Roman"/>
          <w:color w:val="000000" w:themeColor="text1"/>
          <w:sz w:val="24"/>
          <w:szCs w:val="24"/>
          <w:lang w:eastAsia="ar-SA"/>
        </w:rPr>
        <w:t>d</w:t>
      </w:r>
      <w:r w:rsidR="0081606E" w:rsidRPr="00CD1A63">
        <w:rPr>
          <w:rFonts w:ascii="Times New Roman" w:eastAsia="Times New Roman" w:hAnsi="Times New Roman" w:cs="Times New Roman"/>
          <w:color w:val="000000" w:themeColor="text1"/>
          <w:sz w:val="24"/>
          <w:szCs w:val="24"/>
          <w:lang w:eastAsia="ar-SA"/>
        </w:rPr>
        <w:t>.</w:t>
      </w:r>
      <w:r w:rsidR="00EC197B" w:rsidRPr="00CD1A63">
        <w:rPr>
          <w:rFonts w:ascii="Times New Roman" w:eastAsia="Times New Roman" w:hAnsi="Times New Roman" w:cs="Times New Roman"/>
          <w:color w:val="000000" w:themeColor="text1"/>
          <w:sz w:val="24"/>
          <w:szCs w:val="24"/>
          <w:lang w:eastAsia="ar-SA"/>
        </w:rPr>
        <w:t xml:space="preserve"> </w:t>
      </w:r>
      <w:r w:rsidR="00197632" w:rsidRPr="00CD1A63">
        <w:rPr>
          <w:rFonts w:ascii="Times New Roman" w:eastAsia="Times New Roman" w:hAnsi="Times New Roman" w:cs="Times New Roman"/>
          <w:color w:val="000000" w:themeColor="text1"/>
          <w:sz w:val="24"/>
          <w:szCs w:val="24"/>
          <w:lang w:eastAsia="ar-SA"/>
        </w:rPr>
        <w:t xml:space="preserve">Kui </w:t>
      </w:r>
      <w:r w:rsidR="005901D5" w:rsidRPr="00CD1A63">
        <w:rPr>
          <w:rFonts w:ascii="Times New Roman" w:eastAsia="Times New Roman" w:hAnsi="Times New Roman" w:cs="Times New Roman"/>
          <w:color w:val="000000" w:themeColor="text1"/>
          <w:sz w:val="24"/>
          <w:szCs w:val="24"/>
          <w:lang w:eastAsia="ar-SA"/>
        </w:rPr>
        <w:t xml:space="preserve">tervisedeklaratsiooni ei ole </w:t>
      </w:r>
      <w:r w:rsidR="002E0A50" w:rsidRPr="00CD1A63">
        <w:rPr>
          <w:rFonts w:ascii="Times New Roman" w:eastAsia="Times New Roman" w:hAnsi="Times New Roman" w:cs="Times New Roman"/>
          <w:color w:val="000000" w:themeColor="text1"/>
          <w:sz w:val="24"/>
          <w:szCs w:val="24"/>
          <w:lang w:eastAsia="ar-SA"/>
        </w:rPr>
        <w:t xml:space="preserve">nt tehnilistel põhjustel </w:t>
      </w:r>
      <w:r w:rsidR="005901D5" w:rsidRPr="00CD1A63">
        <w:rPr>
          <w:rFonts w:ascii="Times New Roman" w:eastAsia="Times New Roman" w:hAnsi="Times New Roman" w:cs="Times New Roman"/>
          <w:color w:val="000000" w:themeColor="text1"/>
          <w:sz w:val="24"/>
          <w:szCs w:val="24"/>
          <w:lang w:eastAsia="ar-SA"/>
        </w:rPr>
        <w:t>võimalik infosüsteeme</w:t>
      </w:r>
      <w:r w:rsidR="002E0A50">
        <w:rPr>
          <w:rFonts w:ascii="Times New Roman" w:eastAsia="Times New Roman" w:hAnsi="Times New Roman" w:cs="Times New Roman"/>
          <w:color w:val="000000" w:themeColor="text1"/>
          <w:sz w:val="24"/>
          <w:szCs w:val="24"/>
          <w:lang w:eastAsia="ar-SA"/>
        </w:rPr>
        <w:t xml:space="preserve"> </w:t>
      </w:r>
      <w:r w:rsidR="002E0A50" w:rsidRPr="00CD1A63">
        <w:rPr>
          <w:rFonts w:ascii="Times New Roman" w:eastAsia="Times New Roman" w:hAnsi="Times New Roman" w:cs="Times New Roman"/>
          <w:color w:val="000000" w:themeColor="text1"/>
          <w:sz w:val="24"/>
          <w:szCs w:val="24"/>
          <w:lang w:eastAsia="ar-SA"/>
        </w:rPr>
        <w:t>kasutades täita</w:t>
      </w:r>
      <w:r w:rsidR="005901D5" w:rsidRPr="00CD1A63">
        <w:rPr>
          <w:rFonts w:ascii="Times New Roman" w:eastAsia="Times New Roman" w:hAnsi="Times New Roman" w:cs="Times New Roman"/>
          <w:color w:val="000000" w:themeColor="text1"/>
          <w:sz w:val="24"/>
          <w:szCs w:val="24"/>
          <w:lang w:eastAsia="ar-SA"/>
        </w:rPr>
        <w:t xml:space="preserve">, võib töötaja täita tervisedeklaratsiooni arsti juures kohapeal paberkandjal. </w:t>
      </w:r>
      <w:r w:rsidR="002E093E" w:rsidRPr="00CD1A63">
        <w:rPr>
          <w:rFonts w:ascii="Times New Roman" w:eastAsia="Times New Roman" w:hAnsi="Times New Roman" w:cs="Times New Roman"/>
          <w:sz w:val="24"/>
          <w:szCs w:val="24"/>
          <w:lang w:eastAsia="ar-SA"/>
        </w:rPr>
        <w:t>P</w:t>
      </w:r>
      <w:r w:rsidR="003D1D8E" w:rsidRPr="00CD1A63">
        <w:rPr>
          <w:rFonts w:ascii="Times New Roman" w:eastAsia="Times New Roman" w:hAnsi="Times New Roman" w:cs="Times New Roman"/>
          <w:sz w:val="24"/>
          <w:szCs w:val="24"/>
          <w:lang w:eastAsia="ar-SA"/>
        </w:rPr>
        <w:t>aberil täidetav tervisedeklaratsioon on vaja töötajal (patsiendil) allkirjastada</w:t>
      </w:r>
      <w:r w:rsidR="00573E34" w:rsidRPr="00CD1A63">
        <w:rPr>
          <w:rFonts w:ascii="Times New Roman" w:eastAsia="Times New Roman" w:hAnsi="Times New Roman" w:cs="Times New Roman"/>
          <w:sz w:val="24"/>
          <w:szCs w:val="24"/>
          <w:lang w:eastAsia="ar-SA"/>
        </w:rPr>
        <w:t xml:space="preserve"> (sh kehtiva õiguse kohaselt)</w:t>
      </w:r>
      <w:r w:rsidR="003D1D8E" w:rsidRPr="00CD1A63">
        <w:rPr>
          <w:rFonts w:ascii="Times New Roman" w:eastAsia="Times New Roman" w:hAnsi="Times New Roman" w:cs="Times New Roman"/>
          <w:sz w:val="24"/>
          <w:szCs w:val="24"/>
          <w:lang w:eastAsia="ar-SA"/>
        </w:rPr>
        <w:t>, millega tõendatakse esitatud andmete õigsust</w:t>
      </w:r>
      <w:r w:rsidR="002E093E" w:rsidRPr="00CD1A63">
        <w:rPr>
          <w:rFonts w:ascii="Times New Roman" w:eastAsia="Times New Roman" w:hAnsi="Times New Roman" w:cs="Times New Roman"/>
          <w:sz w:val="24"/>
          <w:szCs w:val="24"/>
          <w:lang w:eastAsia="ar-SA"/>
        </w:rPr>
        <w:t xml:space="preserve"> ja oma isikusamasust</w:t>
      </w:r>
      <w:r w:rsidR="003D1D8E" w:rsidRPr="00CD1A63">
        <w:rPr>
          <w:rFonts w:ascii="Times New Roman" w:eastAsia="Times New Roman" w:hAnsi="Times New Roman" w:cs="Times New Roman"/>
          <w:sz w:val="24"/>
          <w:szCs w:val="24"/>
          <w:lang w:eastAsia="ar-SA"/>
        </w:rPr>
        <w:t>.</w:t>
      </w:r>
      <w:r w:rsidR="002E093E" w:rsidRPr="00CD1A63">
        <w:rPr>
          <w:rFonts w:ascii="Times New Roman" w:eastAsia="Times New Roman" w:hAnsi="Times New Roman" w:cs="Times New Roman"/>
          <w:sz w:val="24"/>
          <w:szCs w:val="24"/>
          <w:lang w:eastAsia="ar-SA"/>
        </w:rPr>
        <w:t xml:space="preserve"> Terviseportaalis täidetud tervisedeklaratsiooni ei ole vaja töötajal allkirjastada, sest </w:t>
      </w:r>
      <w:r w:rsidR="00F55F07">
        <w:rPr>
          <w:rFonts w:ascii="Times New Roman" w:eastAsia="Times New Roman" w:hAnsi="Times New Roman" w:cs="Times New Roman"/>
          <w:sz w:val="24"/>
          <w:szCs w:val="24"/>
          <w:lang w:eastAsia="ar-SA"/>
        </w:rPr>
        <w:t>t</w:t>
      </w:r>
      <w:r w:rsidR="002E093E" w:rsidRPr="00CD1A63">
        <w:rPr>
          <w:rFonts w:ascii="Times New Roman" w:eastAsia="Times New Roman" w:hAnsi="Times New Roman" w:cs="Times New Roman"/>
          <w:sz w:val="24"/>
          <w:szCs w:val="24"/>
          <w:lang w:eastAsia="ar-SA"/>
        </w:rPr>
        <w:t>erviseportaali</w:t>
      </w:r>
      <w:r w:rsidR="00CF609D" w:rsidRPr="00CD1A63">
        <w:rPr>
          <w:rFonts w:ascii="Times New Roman" w:eastAsia="Times New Roman" w:hAnsi="Times New Roman" w:cs="Times New Roman"/>
          <w:sz w:val="24"/>
          <w:szCs w:val="24"/>
          <w:lang w:eastAsia="ar-SA"/>
        </w:rPr>
        <w:t xml:space="preserve"> sisse logides kasutab töötaja (patsient) enda </w:t>
      </w:r>
      <w:r w:rsidR="00A520E7" w:rsidRPr="00CD1A63">
        <w:rPr>
          <w:rFonts w:ascii="Times New Roman" w:eastAsia="Times New Roman" w:hAnsi="Times New Roman" w:cs="Times New Roman"/>
          <w:sz w:val="24"/>
          <w:szCs w:val="24"/>
          <w:lang w:eastAsia="ar-SA"/>
        </w:rPr>
        <w:t xml:space="preserve">isiku kinnitamiseks </w:t>
      </w:r>
      <w:r w:rsidR="00CF609D" w:rsidRPr="00CD1A63">
        <w:rPr>
          <w:rFonts w:ascii="Times New Roman" w:eastAsia="Times New Roman" w:hAnsi="Times New Roman" w:cs="Times New Roman"/>
          <w:sz w:val="24"/>
          <w:szCs w:val="24"/>
          <w:lang w:eastAsia="ar-SA"/>
        </w:rPr>
        <w:t>tuvastamise meetodeid (nt ID</w:t>
      </w:r>
      <w:r w:rsidR="00F55F07">
        <w:rPr>
          <w:rFonts w:ascii="Times New Roman" w:eastAsia="Times New Roman" w:hAnsi="Times New Roman" w:cs="Times New Roman"/>
          <w:sz w:val="24"/>
          <w:szCs w:val="24"/>
          <w:lang w:eastAsia="ar-SA"/>
        </w:rPr>
        <w:t>-</w:t>
      </w:r>
      <w:r w:rsidR="00CF609D" w:rsidRPr="00CD1A63">
        <w:rPr>
          <w:rFonts w:ascii="Times New Roman" w:eastAsia="Times New Roman" w:hAnsi="Times New Roman" w:cs="Times New Roman"/>
          <w:sz w:val="24"/>
          <w:szCs w:val="24"/>
          <w:lang w:eastAsia="ar-SA"/>
        </w:rPr>
        <w:t xml:space="preserve">kaardiga sisselogimine, </w:t>
      </w:r>
      <w:r w:rsidR="007E3C28">
        <w:rPr>
          <w:rFonts w:ascii="Times New Roman" w:eastAsia="Times New Roman" w:hAnsi="Times New Roman" w:cs="Times New Roman"/>
          <w:sz w:val="24"/>
          <w:szCs w:val="24"/>
          <w:lang w:eastAsia="ar-SA"/>
        </w:rPr>
        <w:t>m</w:t>
      </w:r>
      <w:r w:rsidR="00CF609D" w:rsidRPr="00CD1A63">
        <w:rPr>
          <w:rFonts w:ascii="Times New Roman" w:eastAsia="Times New Roman" w:hAnsi="Times New Roman" w:cs="Times New Roman"/>
          <w:sz w:val="24"/>
          <w:szCs w:val="24"/>
          <w:lang w:eastAsia="ar-SA"/>
        </w:rPr>
        <w:t>obiil-ID-ga autentimine jm), mistõttu ei teki kahtlust isikusamasuses ja andmete õigsuses.</w:t>
      </w:r>
    </w:p>
    <w:p w14:paraId="3F8E324F" w14:textId="77777777" w:rsidR="00624D3F" w:rsidRPr="00CD1A63" w:rsidRDefault="00624D3F"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12F12E52" w14:textId="67B8F8B4" w:rsidR="00733C55" w:rsidRPr="00CD1A63" w:rsidRDefault="00FE3555"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Töötervishoiu ter</w:t>
      </w:r>
      <w:r w:rsidR="00242B56" w:rsidRPr="00CD1A63">
        <w:rPr>
          <w:rFonts w:ascii="Times New Roman" w:eastAsia="Times New Roman" w:hAnsi="Times New Roman" w:cs="Times New Roman"/>
          <w:color w:val="000000" w:themeColor="text1"/>
          <w:sz w:val="24"/>
          <w:szCs w:val="24"/>
          <w:lang w:eastAsia="ar-SA"/>
        </w:rPr>
        <w:t xml:space="preserve">visekontrolli </w:t>
      </w:r>
      <w:r w:rsidR="007E3C28">
        <w:rPr>
          <w:rFonts w:ascii="Times New Roman" w:eastAsia="Times New Roman" w:hAnsi="Times New Roman" w:cs="Times New Roman"/>
          <w:color w:val="000000" w:themeColor="text1"/>
          <w:sz w:val="24"/>
          <w:szCs w:val="24"/>
          <w:lang w:eastAsia="ar-SA"/>
        </w:rPr>
        <w:t>järel</w:t>
      </w:r>
      <w:r w:rsidR="007E3C28" w:rsidRPr="00CD1A63">
        <w:rPr>
          <w:rFonts w:ascii="Times New Roman" w:eastAsia="Times New Roman" w:hAnsi="Times New Roman" w:cs="Times New Roman"/>
          <w:color w:val="000000" w:themeColor="text1"/>
          <w:sz w:val="24"/>
          <w:szCs w:val="24"/>
          <w:lang w:eastAsia="ar-SA"/>
        </w:rPr>
        <w:t xml:space="preserve"> </w:t>
      </w:r>
      <w:r w:rsidR="00242B56" w:rsidRPr="00CD1A63">
        <w:rPr>
          <w:rFonts w:ascii="Times New Roman" w:eastAsia="Times New Roman" w:hAnsi="Times New Roman" w:cs="Times New Roman"/>
          <w:color w:val="000000" w:themeColor="text1"/>
          <w:sz w:val="24"/>
          <w:szCs w:val="24"/>
          <w:lang w:eastAsia="ar-SA"/>
        </w:rPr>
        <w:t xml:space="preserve">väljastatakse töötajale ja tööandjale </w:t>
      </w:r>
      <w:r w:rsidR="00242B56" w:rsidRPr="00D962E8">
        <w:rPr>
          <w:rFonts w:ascii="Times New Roman" w:eastAsia="Times New Roman" w:hAnsi="Times New Roman" w:cs="Times New Roman"/>
          <w:b/>
          <w:color w:val="000000" w:themeColor="text1"/>
          <w:sz w:val="24"/>
          <w:szCs w:val="24"/>
          <w:lang w:eastAsia="ar-SA"/>
        </w:rPr>
        <w:t>tervisekontrolli otsus</w:t>
      </w:r>
      <w:r w:rsidR="00242B56" w:rsidRPr="00CD1A63">
        <w:rPr>
          <w:rFonts w:ascii="Times New Roman" w:eastAsia="Times New Roman" w:hAnsi="Times New Roman" w:cs="Times New Roman"/>
          <w:color w:val="000000" w:themeColor="text1"/>
          <w:sz w:val="24"/>
          <w:szCs w:val="24"/>
          <w:lang w:eastAsia="ar-SA"/>
        </w:rPr>
        <w:t>.</w:t>
      </w:r>
      <w:r w:rsidR="002B6C63" w:rsidRPr="00CD1A63">
        <w:rPr>
          <w:rFonts w:ascii="Times New Roman" w:eastAsia="Times New Roman" w:hAnsi="Times New Roman" w:cs="Times New Roman"/>
          <w:color w:val="000000" w:themeColor="text1"/>
          <w:sz w:val="24"/>
          <w:szCs w:val="24"/>
          <w:lang w:eastAsia="ar-SA"/>
        </w:rPr>
        <w:t xml:space="preserve"> Digitaliseerimise projekti</w:t>
      </w:r>
      <w:r w:rsidR="00CB7ADF" w:rsidRPr="00CD1A63">
        <w:rPr>
          <w:rFonts w:ascii="Times New Roman" w:eastAsia="Times New Roman" w:hAnsi="Times New Roman" w:cs="Times New Roman"/>
          <w:color w:val="000000" w:themeColor="text1"/>
          <w:sz w:val="24"/>
          <w:szCs w:val="24"/>
          <w:lang w:eastAsia="ar-SA"/>
        </w:rPr>
        <w:t xml:space="preserve"> tulem</w:t>
      </w:r>
      <w:r w:rsidR="007E3C28">
        <w:rPr>
          <w:rFonts w:ascii="Times New Roman" w:eastAsia="Times New Roman" w:hAnsi="Times New Roman" w:cs="Times New Roman"/>
          <w:color w:val="000000" w:themeColor="text1"/>
          <w:sz w:val="24"/>
          <w:szCs w:val="24"/>
          <w:lang w:eastAsia="ar-SA"/>
        </w:rPr>
        <w:t>use</w:t>
      </w:r>
      <w:r w:rsidR="00CB7ADF" w:rsidRPr="00CD1A63">
        <w:rPr>
          <w:rFonts w:ascii="Times New Roman" w:eastAsia="Times New Roman" w:hAnsi="Times New Roman" w:cs="Times New Roman"/>
          <w:color w:val="000000" w:themeColor="text1"/>
          <w:sz w:val="24"/>
          <w:szCs w:val="24"/>
          <w:lang w:eastAsia="ar-SA"/>
        </w:rPr>
        <w:t xml:space="preserve">na liigub otsus </w:t>
      </w:r>
      <w:proofErr w:type="spellStart"/>
      <w:r w:rsidR="00CB7ADF" w:rsidRPr="00CD1A63">
        <w:rPr>
          <w:rFonts w:ascii="Times New Roman" w:eastAsia="Times New Roman" w:hAnsi="Times New Roman" w:cs="Times New Roman"/>
          <w:color w:val="000000" w:themeColor="text1"/>
          <w:sz w:val="24"/>
          <w:szCs w:val="24"/>
          <w:lang w:eastAsia="ar-SA"/>
        </w:rPr>
        <w:t>TIS-i</w:t>
      </w:r>
      <w:proofErr w:type="spellEnd"/>
      <w:r w:rsidR="00364886" w:rsidRPr="00CD1A63">
        <w:rPr>
          <w:rFonts w:ascii="Times New Roman" w:eastAsia="Times New Roman" w:hAnsi="Times New Roman" w:cs="Times New Roman"/>
          <w:color w:val="000000" w:themeColor="text1"/>
          <w:sz w:val="24"/>
          <w:szCs w:val="24"/>
          <w:lang w:eastAsia="ar-SA"/>
        </w:rPr>
        <w:t xml:space="preserve">, </w:t>
      </w:r>
      <w:r w:rsidR="00314E0E">
        <w:rPr>
          <w:rFonts w:ascii="Times New Roman" w:eastAsia="Times New Roman" w:hAnsi="Times New Roman" w:cs="Times New Roman"/>
          <w:color w:val="000000" w:themeColor="text1"/>
          <w:sz w:val="24"/>
          <w:szCs w:val="24"/>
          <w:lang w:eastAsia="ar-SA"/>
        </w:rPr>
        <w:t>kus see</w:t>
      </w:r>
      <w:r w:rsidR="00364886" w:rsidRPr="00CD1A63">
        <w:rPr>
          <w:rFonts w:ascii="Times New Roman" w:eastAsia="Times New Roman" w:hAnsi="Times New Roman" w:cs="Times New Roman"/>
          <w:color w:val="000000" w:themeColor="text1"/>
          <w:sz w:val="24"/>
          <w:szCs w:val="24"/>
          <w:lang w:eastAsia="ar-SA"/>
        </w:rPr>
        <w:t xml:space="preserve"> on</w:t>
      </w:r>
      <w:r w:rsidR="001445D7" w:rsidRPr="00CD1A63">
        <w:rPr>
          <w:rFonts w:ascii="Times New Roman" w:eastAsia="Times New Roman" w:hAnsi="Times New Roman" w:cs="Times New Roman"/>
          <w:color w:val="000000" w:themeColor="text1"/>
          <w:sz w:val="24"/>
          <w:szCs w:val="24"/>
          <w:lang w:eastAsia="ar-SA"/>
        </w:rPr>
        <w:t xml:space="preserve"> </w:t>
      </w:r>
      <w:r w:rsidR="00364886" w:rsidRPr="00CD1A63">
        <w:rPr>
          <w:rFonts w:ascii="Times New Roman" w:eastAsia="Times New Roman" w:hAnsi="Times New Roman" w:cs="Times New Roman"/>
          <w:color w:val="000000" w:themeColor="text1"/>
          <w:sz w:val="24"/>
          <w:szCs w:val="24"/>
          <w:lang w:eastAsia="ar-SA"/>
        </w:rPr>
        <w:t>nähtav nii töötajale (patsiendile) endale kui ka</w:t>
      </w:r>
      <w:r w:rsidR="00FF712C" w:rsidRPr="00CD1A63">
        <w:rPr>
          <w:rFonts w:ascii="Times New Roman" w:eastAsia="Times New Roman" w:hAnsi="Times New Roman" w:cs="Times New Roman"/>
          <w:color w:val="000000" w:themeColor="text1"/>
          <w:sz w:val="24"/>
          <w:szCs w:val="24"/>
          <w:lang w:eastAsia="ar-SA"/>
        </w:rPr>
        <w:t xml:space="preserve"> tööandjale </w:t>
      </w:r>
      <w:proofErr w:type="spellStart"/>
      <w:r w:rsidR="00FF712C" w:rsidRPr="00CD1A63">
        <w:rPr>
          <w:rFonts w:ascii="Times New Roman" w:eastAsia="Times New Roman" w:hAnsi="Times New Roman" w:cs="Times New Roman"/>
          <w:color w:val="000000" w:themeColor="text1"/>
          <w:sz w:val="24"/>
          <w:szCs w:val="24"/>
          <w:lang w:eastAsia="ar-SA"/>
        </w:rPr>
        <w:t>TEIS-i</w:t>
      </w:r>
      <w:proofErr w:type="spellEnd"/>
      <w:r w:rsidR="00314E0E">
        <w:rPr>
          <w:rFonts w:ascii="Times New Roman" w:eastAsia="Times New Roman" w:hAnsi="Times New Roman" w:cs="Times New Roman"/>
          <w:color w:val="000000" w:themeColor="text1"/>
          <w:sz w:val="24"/>
          <w:szCs w:val="24"/>
          <w:lang w:eastAsia="ar-SA"/>
        </w:rPr>
        <w:t xml:space="preserve"> kaudu</w:t>
      </w:r>
      <w:r w:rsidR="00EB7C8D">
        <w:rPr>
          <w:rFonts w:ascii="Times New Roman" w:eastAsia="Times New Roman" w:hAnsi="Times New Roman" w:cs="Times New Roman"/>
          <w:color w:val="000000" w:themeColor="text1"/>
          <w:sz w:val="24"/>
          <w:szCs w:val="24"/>
          <w:lang w:eastAsia="ar-SA"/>
        </w:rPr>
        <w:t xml:space="preserve"> (selleks luuakse automaatne andmevahetus </w:t>
      </w:r>
      <w:proofErr w:type="spellStart"/>
      <w:r w:rsidR="00EB7C8D">
        <w:rPr>
          <w:rFonts w:ascii="Times New Roman" w:eastAsia="Times New Roman" w:hAnsi="Times New Roman" w:cs="Times New Roman"/>
          <w:color w:val="000000" w:themeColor="text1"/>
          <w:sz w:val="24"/>
          <w:szCs w:val="24"/>
          <w:lang w:eastAsia="ar-SA"/>
        </w:rPr>
        <w:t>TIS-i</w:t>
      </w:r>
      <w:proofErr w:type="spellEnd"/>
      <w:r w:rsidR="00EB7C8D">
        <w:rPr>
          <w:rFonts w:ascii="Times New Roman" w:eastAsia="Times New Roman" w:hAnsi="Times New Roman" w:cs="Times New Roman"/>
          <w:color w:val="000000" w:themeColor="text1"/>
          <w:sz w:val="24"/>
          <w:szCs w:val="24"/>
          <w:lang w:eastAsia="ar-SA"/>
        </w:rPr>
        <w:t xml:space="preserve"> ja </w:t>
      </w:r>
      <w:proofErr w:type="spellStart"/>
      <w:r w:rsidR="00EB7C8D">
        <w:rPr>
          <w:rFonts w:ascii="Times New Roman" w:eastAsia="Times New Roman" w:hAnsi="Times New Roman" w:cs="Times New Roman"/>
          <w:color w:val="000000" w:themeColor="text1"/>
          <w:sz w:val="24"/>
          <w:szCs w:val="24"/>
          <w:lang w:eastAsia="ar-SA"/>
        </w:rPr>
        <w:t>TEIS-i</w:t>
      </w:r>
      <w:proofErr w:type="spellEnd"/>
      <w:r w:rsidR="00EB7C8D">
        <w:rPr>
          <w:rFonts w:ascii="Times New Roman" w:eastAsia="Times New Roman" w:hAnsi="Times New Roman" w:cs="Times New Roman"/>
          <w:color w:val="000000" w:themeColor="text1"/>
          <w:sz w:val="24"/>
          <w:szCs w:val="24"/>
          <w:lang w:eastAsia="ar-SA"/>
        </w:rPr>
        <w:t xml:space="preserve"> vahe</w:t>
      </w:r>
      <w:r w:rsidR="00FC0560">
        <w:rPr>
          <w:rFonts w:ascii="Times New Roman" w:eastAsia="Times New Roman" w:hAnsi="Times New Roman" w:cs="Times New Roman"/>
          <w:color w:val="000000" w:themeColor="text1"/>
          <w:sz w:val="24"/>
          <w:szCs w:val="24"/>
          <w:lang w:eastAsia="ar-SA"/>
        </w:rPr>
        <w:t>l</w:t>
      </w:r>
      <w:r w:rsidR="00EB7C8D">
        <w:rPr>
          <w:rFonts w:ascii="Times New Roman" w:eastAsia="Times New Roman" w:hAnsi="Times New Roman" w:cs="Times New Roman"/>
          <w:color w:val="000000" w:themeColor="text1"/>
          <w:sz w:val="24"/>
          <w:szCs w:val="24"/>
          <w:lang w:eastAsia="ar-SA"/>
        </w:rPr>
        <w:t>)</w:t>
      </w:r>
      <w:r w:rsidR="00FF712C" w:rsidRPr="00CD1A63">
        <w:rPr>
          <w:rFonts w:ascii="Times New Roman" w:eastAsia="Times New Roman" w:hAnsi="Times New Roman" w:cs="Times New Roman"/>
          <w:color w:val="000000" w:themeColor="text1"/>
          <w:sz w:val="24"/>
          <w:szCs w:val="24"/>
          <w:lang w:eastAsia="ar-SA"/>
        </w:rPr>
        <w:t>.</w:t>
      </w:r>
      <w:r w:rsidR="004348F5" w:rsidRPr="00CD1A63">
        <w:rPr>
          <w:rFonts w:ascii="Times New Roman" w:eastAsia="Times New Roman" w:hAnsi="Times New Roman" w:cs="Times New Roman"/>
          <w:color w:val="000000" w:themeColor="text1"/>
          <w:sz w:val="24"/>
          <w:szCs w:val="24"/>
          <w:lang w:eastAsia="ar-SA"/>
        </w:rPr>
        <w:t xml:space="preserve"> Samuti on otsus </w:t>
      </w:r>
      <w:proofErr w:type="spellStart"/>
      <w:r w:rsidR="004348F5" w:rsidRPr="00CD1A63">
        <w:rPr>
          <w:rFonts w:ascii="Times New Roman" w:eastAsia="Times New Roman" w:hAnsi="Times New Roman" w:cs="Times New Roman"/>
          <w:color w:val="000000" w:themeColor="text1"/>
          <w:sz w:val="24"/>
          <w:szCs w:val="24"/>
          <w:lang w:eastAsia="ar-SA"/>
        </w:rPr>
        <w:t>TIS-is</w:t>
      </w:r>
      <w:proofErr w:type="spellEnd"/>
      <w:r w:rsidR="004348F5" w:rsidRPr="00CD1A63">
        <w:rPr>
          <w:rFonts w:ascii="Times New Roman" w:eastAsia="Times New Roman" w:hAnsi="Times New Roman" w:cs="Times New Roman"/>
          <w:color w:val="000000" w:themeColor="text1"/>
          <w:sz w:val="24"/>
          <w:szCs w:val="24"/>
          <w:lang w:eastAsia="ar-SA"/>
        </w:rPr>
        <w:t xml:space="preserve"> </w:t>
      </w:r>
      <w:r w:rsidR="00AA124A" w:rsidRPr="00CD1A63">
        <w:rPr>
          <w:rFonts w:ascii="Times New Roman" w:eastAsia="Times New Roman" w:hAnsi="Times New Roman" w:cs="Times New Roman"/>
          <w:color w:val="000000" w:themeColor="text1"/>
          <w:sz w:val="24"/>
          <w:szCs w:val="24"/>
          <w:lang w:eastAsia="ar-SA"/>
        </w:rPr>
        <w:t xml:space="preserve">nähtav </w:t>
      </w:r>
      <w:r w:rsidR="004348F5" w:rsidRPr="00CD1A63">
        <w:rPr>
          <w:rFonts w:ascii="Times New Roman" w:eastAsia="Times New Roman" w:hAnsi="Times New Roman" w:cs="Times New Roman"/>
          <w:color w:val="000000" w:themeColor="text1"/>
          <w:sz w:val="24"/>
          <w:szCs w:val="24"/>
          <w:lang w:eastAsia="ar-SA"/>
        </w:rPr>
        <w:t xml:space="preserve">nii töötervishoiuarstile järgmiseks tervisekontrolliks </w:t>
      </w:r>
      <w:r w:rsidR="00AA124A">
        <w:rPr>
          <w:rFonts w:ascii="Times New Roman" w:eastAsia="Times New Roman" w:hAnsi="Times New Roman" w:cs="Times New Roman"/>
          <w:color w:val="000000" w:themeColor="text1"/>
          <w:sz w:val="24"/>
          <w:szCs w:val="24"/>
          <w:lang w:eastAsia="ar-SA"/>
        </w:rPr>
        <w:t>kui ka</w:t>
      </w:r>
      <w:r w:rsidR="00AA124A" w:rsidRPr="00CD1A63">
        <w:rPr>
          <w:rFonts w:ascii="Times New Roman" w:eastAsia="Times New Roman" w:hAnsi="Times New Roman" w:cs="Times New Roman"/>
          <w:color w:val="000000" w:themeColor="text1"/>
          <w:sz w:val="24"/>
          <w:szCs w:val="24"/>
          <w:lang w:eastAsia="ar-SA"/>
        </w:rPr>
        <w:t xml:space="preserve"> </w:t>
      </w:r>
      <w:r w:rsidR="004348F5" w:rsidRPr="00CD1A63">
        <w:rPr>
          <w:rFonts w:ascii="Times New Roman" w:eastAsia="Times New Roman" w:hAnsi="Times New Roman" w:cs="Times New Roman"/>
          <w:color w:val="000000" w:themeColor="text1"/>
          <w:sz w:val="24"/>
          <w:szCs w:val="24"/>
          <w:lang w:eastAsia="ar-SA"/>
        </w:rPr>
        <w:t>raviteekonna järgmisele arstile</w:t>
      </w:r>
      <w:r w:rsidR="0066392A">
        <w:rPr>
          <w:rFonts w:ascii="Times New Roman" w:eastAsia="Times New Roman" w:hAnsi="Times New Roman" w:cs="Times New Roman"/>
          <w:color w:val="000000" w:themeColor="text1"/>
          <w:sz w:val="24"/>
          <w:szCs w:val="24"/>
          <w:lang w:eastAsia="ar-SA"/>
        </w:rPr>
        <w:t xml:space="preserve"> (nt perearst, eriarst)</w:t>
      </w:r>
      <w:r w:rsidR="004348F5" w:rsidRPr="00CD1A63">
        <w:rPr>
          <w:rFonts w:ascii="Times New Roman" w:eastAsia="Times New Roman" w:hAnsi="Times New Roman" w:cs="Times New Roman"/>
          <w:color w:val="000000" w:themeColor="text1"/>
          <w:sz w:val="24"/>
          <w:szCs w:val="24"/>
          <w:lang w:eastAsia="ar-SA"/>
        </w:rPr>
        <w:t>.</w:t>
      </w:r>
      <w:r w:rsidR="00FF712C" w:rsidRPr="00CD1A63">
        <w:rPr>
          <w:rFonts w:ascii="Times New Roman" w:eastAsia="Times New Roman" w:hAnsi="Times New Roman" w:cs="Times New Roman"/>
          <w:color w:val="000000" w:themeColor="text1"/>
          <w:sz w:val="24"/>
          <w:szCs w:val="24"/>
          <w:lang w:eastAsia="ar-SA"/>
        </w:rPr>
        <w:t xml:space="preserve"> </w:t>
      </w:r>
      <w:r w:rsidR="00733C55" w:rsidRPr="00CD1A63">
        <w:rPr>
          <w:rFonts w:ascii="Times New Roman" w:eastAsia="Times New Roman" w:hAnsi="Times New Roman" w:cs="Times New Roman"/>
          <w:color w:val="000000" w:themeColor="text1"/>
          <w:sz w:val="24"/>
          <w:szCs w:val="24"/>
          <w:lang w:eastAsia="ar-SA"/>
        </w:rPr>
        <w:t xml:space="preserve">Otsuste kättesaadavus </w:t>
      </w:r>
      <w:proofErr w:type="spellStart"/>
      <w:r w:rsidR="00733C55" w:rsidRPr="00CD1A63">
        <w:rPr>
          <w:rFonts w:ascii="Times New Roman" w:eastAsia="Times New Roman" w:hAnsi="Times New Roman" w:cs="Times New Roman"/>
          <w:color w:val="000000" w:themeColor="text1"/>
          <w:sz w:val="24"/>
          <w:szCs w:val="24"/>
          <w:lang w:eastAsia="ar-SA"/>
        </w:rPr>
        <w:t>TIS</w:t>
      </w:r>
      <w:r w:rsidR="00AA124A">
        <w:rPr>
          <w:rFonts w:ascii="Times New Roman" w:eastAsia="Times New Roman" w:hAnsi="Times New Roman" w:cs="Times New Roman"/>
          <w:color w:val="000000" w:themeColor="text1"/>
          <w:sz w:val="24"/>
          <w:szCs w:val="24"/>
          <w:lang w:eastAsia="ar-SA"/>
        </w:rPr>
        <w:noBreakHyphen/>
      </w:r>
      <w:r w:rsidR="00733C55" w:rsidRPr="00CD1A63">
        <w:rPr>
          <w:rFonts w:ascii="Times New Roman" w:eastAsia="Times New Roman" w:hAnsi="Times New Roman" w:cs="Times New Roman"/>
          <w:color w:val="000000" w:themeColor="text1"/>
          <w:sz w:val="24"/>
          <w:szCs w:val="24"/>
          <w:lang w:eastAsia="ar-SA"/>
        </w:rPr>
        <w:t>is</w:t>
      </w:r>
      <w:proofErr w:type="spellEnd"/>
      <w:r w:rsidR="00733C55" w:rsidRPr="00CD1A63">
        <w:rPr>
          <w:rFonts w:ascii="Times New Roman" w:eastAsia="Times New Roman" w:hAnsi="Times New Roman" w:cs="Times New Roman"/>
          <w:color w:val="000000" w:themeColor="text1"/>
          <w:sz w:val="24"/>
          <w:szCs w:val="24"/>
          <w:lang w:eastAsia="ar-SA"/>
        </w:rPr>
        <w:t xml:space="preserve"> ja </w:t>
      </w:r>
      <w:proofErr w:type="spellStart"/>
      <w:r w:rsidR="00733C55" w:rsidRPr="00CD1A63">
        <w:rPr>
          <w:rFonts w:ascii="Times New Roman" w:eastAsia="Times New Roman" w:hAnsi="Times New Roman" w:cs="Times New Roman"/>
          <w:color w:val="000000" w:themeColor="text1"/>
          <w:sz w:val="24"/>
          <w:szCs w:val="24"/>
          <w:lang w:eastAsia="ar-SA"/>
        </w:rPr>
        <w:t>TEIS-is</w:t>
      </w:r>
      <w:proofErr w:type="spellEnd"/>
      <w:r w:rsidR="00733C55" w:rsidRPr="00CD1A63">
        <w:rPr>
          <w:rFonts w:ascii="Times New Roman" w:eastAsia="Times New Roman" w:hAnsi="Times New Roman" w:cs="Times New Roman"/>
          <w:color w:val="000000" w:themeColor="text1"/>
          <w:sz w:val="24"/>
          <w:szCs w:val="24"/>
          <w:lang w:eastAsia="ar-SA"/>
        </w:rPr>
        <w:t xml:space="preserve"> </w:t>
      </w:r>
      <w:r w:rsidR="00A54500">
        <w:rPr>
          <w:rFonts w:ascii="Times New Roman" w:eastAsia="Times New Roman" w:hAnsi="Times New Roman" w:cs="Times New Roman"/>
          <w:color w:val="000000" w:themeColor="text1"/>
          <w:sz w:val="24"/>
          <w:szCs w:val="24"/>
          <w:lang w:eastAsia="ar-SA"/>
        </w:rPr>
        <w:t>vähendab</w:t>
      </w:r>
      <w:r w:rsidR="00733C55" w:rsidRPr="00CD1A63">
        <w:rPr>
          <w:rFonts w:ascii="Times New Roman" w:eastAsia="Times New Roman" w:hAnsi="Times New Roman" w:cs="Times New Roman"/>
          <w:color w:val="000000" w:themeColor="text1"/>
          <w:sz w:val="24"/>
          <w:szCs w:val="24"/>
          <w:lang w:eastAsia="ar-SA"/>
        </w:rPr>
        <w:t xml:space="preserve"> arstide</w:t>
      </w:r>
      <w:r w:rsidR="003C4415" w:rsidRPr="00CD1A63">
        <w:rPr>
          <w:rFonts w:ascii="Times New Roman" w:eastAsia="Times New Roman" w:hAnsi="Times New Roman" w:cs="Times New Roman"/>
          <w:color w:val="000000" w:themeColor="text1"/>
          <w:sz w:val="24"/>
          <w:szCs w:val="24"/>
          <w:lang w:eastAsia="ar-SA"/>
        </w:rPr>
        <w:t xml:space="preserve"> halduskoormus</w:t>
      </w:r>
      <w:r w:rsidR="00A54500">
        <w:rPr>
          <w:rFonts w:ascii="Times New Roman" w:eastAsia="Times New Roman" w:hAnsi="Times New Roman" w:cs="Times New Roman"/>
          <w:color w:val="000000" w:themeColor="text1"/>
          <w:sz w:val="24"/>
          <w:szCs w:val="24"/>
          <w:lang w:eastAsia="ar-SA"/>
        </w:rPr>
        <w:t>t</w:t>
      </w:r>
      <w:r w:rsidR="003C4415" w:rsidRPr="00CD1A63">
        <w:rPr>
          <w:rFonts w:ascii="Times New Roman" w:eastAsia="Times New Roman" w:hAnsi="Times New Roman" w:cs="Times New Roman"/>
          <w:color w:val="000000" w:themeColor="text1"/>
          <w:sz w:val="24"/>
          <w:szCs w:val="24"/>
          <w:lang w:eastAsia="ar-SA"/>
        </w:rPr>
        <w:t xml:space="preserve">, mis on seotud otsuste printimise, allkirjastamise, </w:t>
      </w:r>
      <w:proofErr w:type="spellStart"/>
      <w:r w:rsidR="003C4415" w:rsidRPr="00CD1A63">
        <w:rPr>
          <w:rFonts w:ascii="Times New Roman" w:eastAsia="Times New Roman" w:hAnsi="Times New Roman" w:cs="Times New Roman"/>
          <w:color w:val="000000" w:themeColor="text1"/>
          <w:sz w:val="24"/>
          <w:szCs w:val="24"/>
          <w:lang w:eastAsia="ar-SA"/>
        </w:rPr>
        <w:t>skan</w:t>
      </w:r>
      <w:r w:rsidR="00AA124A">
        <w:rPr>
          <w:rFonts w:ascii="Times New Roman" w:eastAsia="Times New Roman" w:hAnsi="Times New Roman" w:cs="Times New Roman"/>
          <w:color w:val="000000" w:themeColor="text1"/>
          <w:sz w:val="24"/>
          <w:szCs w:val="24"/>
          <w:lang w:eastAsia="ar-SA"/>
        </w:rPr>
        <w:t>n</w:t>
      </w:r>
      <w:r w:rsidR="003C4415" w:rsidRPr="00CD1A63">
        <w:rPr>
          <w:rFonts w:ascii="Times New Roman" w:eastAsia="Times New Roman" w:hAnsi="Times New Roman" w:cs="Times New Roman"/>
          <w:color w:val="000000" w:themeColor="text1"/>
          <w:sz w:val="24"/>
          <w:szCs w:val="24"/>
          <w:lang w:eastAsia="ar-SA"/>
        </w:rPr>
        <w:t>imise</w:t>
      </w:r>
      <w:proofErr w:type="spellEnd"/>
      <w:r w:rsidR="003C4415" w:rsidRPr="00CD1A63">
        <w:rPr>
          <w:rFonts w:ascii="Times New Roman" w:eastAsia="Times New Roman" w:hAnsi="Times New Roman" w:cs="Times New Roman"/>
          <w:color w:val="000000" w:themeColor="text1"/>
          <w:sz w:val="24"/>
          <w:szCs w:val="24"/>
          <w:lang w:eastAsia="ar-SA"/>
        </w:rPr>
        <w:t xml:space="preserve"> ja tööandjale krüpteeritul viisil saatmise</w:t>
      </w:r>
      <w:r w:rsidR="00F8492E" w:rsidRPr="00CD1A63">
        <w:rPr>
          <w:rFonts w:ascii="Times New Roman" w:eastAsia="Times New Roman" w:hAnsi="Times New Roman" w:cs="Times New Roman"/>
          <w:color w:val="000000" w:themeColor="text1"/>
          <w:sz w:val="24"/>
          <w:szCs w:val="24"/>
          <w:lang w:eastAsia="ar-SA"/>
        </w:rPr>
        <w:t>ga</w:t>
      </w:r>
      <w:r w:rsidR="003C4415" w:rsidRPr="00CD1A63">
        <w:rPr>
          <w:rFonts w:ascii="Times New Roman" w:eastAsia="Times New Roman" w:hAnsi="Times New Roman" w:cs="Times New Roman"/>
          <w:color w:val="000000" w:themeColor="text1"/>
          <w:sz w:val="24"/>
          <w:szCs w:val="24"/>
          <w:lang w:eastAsia="ar-SA"/>
        </w:rPr>
        <w:t xml:space="preserve">. </w:t>
      </w:r>
    </w:p>
    <w:p w14:paraId="4DAFE624" w14:textId="77777777" w:rsidR="004B5E5E" w:rsidRPr="00CD1A63" w:rsidRDefault="004B5E5E"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1D529502" w14:textId="7A51B3A9" w:rsidR="004B5E5E" w:rsidRPr="00CD1A63" w:rsidRDefault="004B5E5E"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Töötaja leiab edaspidi oma tervisekontrolli otsused </w:t>
      </w:r>
      <w:r w:rsidR="00AA124A">
        <w:rPr>
          <w:rFonts w:ascii="Times New Roman" w:eastAsia="Times New Roman" w:hAnsi="Times New Roman" w:cs="Times New Roman"/>
          <w:color w:val="000000" w:themeColor="text1"/>
          <w:sz w:val="24"/>
          <w:szCs w:val="24"/>
          <w:lang w:eastAsia="ar-SA"/>
        </w:rPr>
        <w:t>t</w:t>
      </w:r>
      <w:r w:rsidRPr="00CD1A63">
        <w:rPr>
          <w:rFonts w:ascii="Times New Roman" w:eastAsia="Times New Roman" w:hAnsi="Times New Roman" w:cs="Times New Roman"/>
          <w:color w:val="000000" w:themeColor="text1"/>
          <w:sz w:val="24"/>
          <w:szCs w:val="24"/>
          <w:lang w:eastAsia="ar-SA"/>
        </w:rPr>
        <w:t xml:space="preserve">erviseportaalist, </w:t>
      </w:r>
      <w:r w:rsidR="0066392A" w:rsidRPr="0066392A">
        <w:rPr>
          <w:rFonts w:ascii="Times New Roman" w:eastAsia="Times New Roman" w:hAnsi="Times New Roman" w:cs="Times New Roman"/>
          <w:color w:val="000000" w:themeColor="text1"/>
          <w:sz w:val="24"/>
          <w:szCs w:val="24"/>
          <w:lang w:eastAsia="ar-SA"/>
        </w:rPr>
        <w:t>mis kuvab töötaja terviseandmeid Tervise infosüsteemist</w:t>
      </w:r>
      <w:r w:rsidR="0066392A">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kuhu on </w:t>
      </w:r>
      <w:r w:rsidR="0054578C">
        <w:rPr>
          <w:rFonts w:ascii="Times New Roman" w:eastAsia="Times New Roman" w:hAnsi="Times New Roman" w:cs="Times New Roman"/>
          <w:color w:val="000000" w:themeColor="text1"/>
          <w:sz w:val="24"/>
          <w:szCs w:val="24"/>
          <w:lang w:eastAsia="ar-SA"/>
        </w:rPr>
        <w:t>praegu</w:t>
      </w:r>
      <w:r w:rsidR="0054578C"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koondatud kõik töötaja tervist puudutav</w:t>
      </w:r>
      <w:r w:rsidR="00462AC4" w:rsidRPr="00CD1A63">
        <w:rPr>
          <w:rFonts w:ascii="Times New Roman" w:eastAsia="Times New Roman" w:hAnsi="Times New Roman" w:cs="Times New Roman"/>
          <w:color w:val="000000" w:themeColor="text1"/>
          <w:sz w:val="24"/>
          <w:szCs w:val="24"/>
          <w:lang w:eastAsia="ar-SA"/>
        </w:rPr>
        <w:t xml:space="preserve">ad andmed. Töötaja näeb otsust, </w:t>
      </w:r>
      <w:r w:rsidR="000F7907">
        <w:rPr>
          <w:rFonts w:ascii="Times New Roman" w:eastAsia="Times New Roman" w:hAnsi="Times New Roman" w:cs="Times New Roman"/>
          <w:color w:val="000000" w:themeColor="text1"/>
          <w:sz w:val="24"/>
          <w:szCs w:val="24"/>
          <w:lang w:eastAsia="ar-SA"/>
        </w:rPr>
        <w:t>kus</w:t>
      </w:r>
      <w:r w:rsidR="00462AC4" w:rsidRPr="00CD1A63">
        <w:rPr>
          <w:rFonts w:ascii="Times New Roman" w:eastAsia="Times New Roman" w:hAnsi="Times New Roman" w:cs="Times New Roman"/>
          <w:color w:val="000000" w:themeColor="text1"/>
          <w:sz w:val="24"/>
          <w:szCs w:val="24"/>
          <w:lang w:eastAsia="ar-SA"/>
        </w:rPr>
        <w:t xml:space="preserve"> on nii soovitused töötaja tervise hoidmiseks kui ka need soovitused ja ettekirjutused, mis on tööandjale nt töökeskkonna parandamiseks.</w:t>
      </w:r>
      <w:r w:rsidR="00D002AC" w:rsidRPr="00CD1A63">
        <w:rPr>
          <w:rFonts w:ascii="Times New Roman" w:eastAsia="Times New Roman" w:hAnsi="Times New Roman" w:cs="Times New Roman"/>
          <w:color w:val="000000" w:themeColor="text1"/>
          <w:sz w:val="24"/>
          <w:szCs w:val="24"/>
          <w:lang w:eastAsia="ar-SA"/>
        </w:rPr>
        <w:t xml:space="preserve"> </w:t>
      </w:r>
      <w:r w:rsidR="0001390E" w:rsidRPr="00CD1A63">
        <w:rPr>
          <w:rFonts w:ascii="Times New Roman" w:eastAsia="Times New Roman" w:hAnsi="Times New Roman" w:cs="Times New Roman"/>
          <w:color w:val="000000" w:themeColor="text1"/>
          <w:sz w:val="24"/>
          <w:szCs w:val="24"/>
          <w:lang w:eastAsia="ar-SA"/>
        </w:rPr>
        <w:t>Töötajal tekib muudatuse tulemusena parem ülevaade endaga seotud andmetest</w:t>
      </w:r>
      <w:r w:rsidR="00435871">
        <w:rPr>
          <w:rFonts w:ascii="Times New Roman" w:eastAsia="Times New Roman" w:hAnsi="Times New Roman" w:cs="Times New Roman"/>
          <w:color w:val="000000" w:themeColor="text1"/>
          <w:sz w:val="24"/>
          <w:szCs w:val="24"/>
          <w:lang w:eastAsia="ar-SA"/>
        </w:rPr>
        <w:t xml:space="preserve"> ning </w:t>
      </w:r>
      <w:r w:rsidR="009D1B99">
        <w:rPr>
          <w:rFonts w:ascii="Times New Roman" w:eastAsia="Times New Roman" w:hAnsi="Times New Roman" w:cs="Times New Roman"/>
          <w:color w:val="000000" w:themeColor="text1"/>
          <w:sz w:val="24"/>
          <w:szCs w:val="24"/>
          <w:lang w:eastAsia="ar-SA"/>
        </w:rPr>
        <w:t>teenuseosutajal ei ole vaja väljastada inimesel</w:t>
      </w:r>
      <w:r w:rsidR="001053DB">
        <w:rPr>
          <w:rFonts w:ascii="Times New Roman" w:eastAsia="Times New Roman" w:hAnsi="Times New Roman" w:cs="Times New Roman"/>
          <w:color w:val="000000" w:themeColor="text1"/>
          <w:sz w:val="24"/>
          <w:szCs w:val="24"/>
          <w:lang w:eastAsia="ar-SA"/>
        </w:rPr>
        <w:t>e</w:t>
      </w:r>
      <w:r w:rsidR="009D1B99">
        <w:rPr>
          <w:rFonts w:ascii="Times New Roman" w:eastAsia="Times New Roman" w:hAnsi="Times New Roman" w:cs="Times New Roman"/>
          <w:color w:val="000000" w:themeColor="text1"/>
          <w:sz w:val="24"/>
          <w:szCs w:val="24"/>
          <w:lang w:eastAsia="ar-SA"/>
        </w:rPr>
        <w:t xml:space="preserve"> paberil </w:t>
      </w:r>
      <w:r w:rsidR="001B3A2F">
        <w:rPr>
          <w:rFonts w:ascii="Times New Roman" w:eastAsia="Times New Roman" w:hAnsi="Times New Roman" w:cs="Times New Roman"/>
          <w:color w:val="000000" w:themeColor="text1"/>
          <w:sz w:val="24"/>
          <w:szCs w:val="24"/>
          <w:lang w:eastAsia="ar-SA"/>
        </w:rPr>
        <w:t>otsust.</w:t>
      </w:r>
    </w:p>
    <w:p w14:paraId="69A182A6" w14:textId="77777777" w:rsidR="00733C55" w:rsidRPr="00CD1A63" w:rsidRDefault="00733C55"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338B5A62" w14:textId="6BDB7822" w:rsidR="00111F47" w:rsidRDefault="004F3C8A"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Tööandjale nähtav otsus (</w:t>
      </w:r>
      <w:r w:rsidR="0066392A">
        <w:rPr>
          <w:rFonts w:ascii="Times New Roman" w:eastAsia="Times New Roman" w:hAnsi="Times New Roman" w:cs="Times New Roman"/>
          <w:color w:val="000000" w:themeColor="text1"/>
          <w:sz w:val="24"/>
          <w:szCs w:val="24"/>
          <w:lang w:eastAsia="ar-SA"/>
        </w:rPr>
        <w:t xml:space="preserve">andmekoosseis </w:t>
      </w:r>
      <w:r w:rsidRPr="00CD1A63">
        <w:rPr>
          <w:rFonts w:ascii="Times New Roman" w:eastAsia="Times New Roman" w:hAnsi="Times New Roman" w:cs="Times New Roman"/>
          <w:color w:val="000000" w:themeColor="text1"/>
          <w:sz w:val="24"/>
          <w:szCs w:val="24"/>
          <w:lang w:eastAsia="ar-SA"/>
        </w:rPr>
        <w:t xml:space="preserve">lisatud </w:t>
      </w:r>
      <w:r w:rsidR="000F61FC" w:rsidRPr="00CD1A63">
        <w:rPr>
          <w:rFonts w:ascii="Times New Roman" w:eastAsia="Times New Roman" w:hAnsi="Times New Roman" w:cs="Times New Roman"/>
          <w:color w:val="000000" w:themeColor="text1"/>
          <w:sz w:val="24"/>
          <w:szCs w:val="24"/>
          <w:lang w:eastAsia="ar-SA"/>
        </w:rPr>
        <w:t xml:space="preserve">rakendusaktide </w:t>
      </w:r>
      <w:r w:rsidRPr="00CD1A63">
        <w:rPr>
          <w:rFonts w:ascii="Times New Roman" w:eastAsia="Times New Roman" w:hAnsi="Times New Roman" w:cs="Times New Roman"/>
          <w:color w:val="000000" w:themeColor="text1"/>
          <w:sz w:val="24"/>
          <w:szCs w:val="24"/>
          <w:lang w:eastAsia="ar-SA"/>
        </w:rPr>
        <w:t>kavan</w:t>
      </w:r>
      <w:r w:rsidR="000F61FC" w:rsidRPr="00CD1A63">
        <w:rPr>
          <w:rFonts w:ascii="Times New Roman" w:eastAsia="Times New Roman" w:hAnsi="Times New Roman" w:cs="Times New Roman"/>
          <w:color w:val="000000" w:themeColor="text1"/>
          <w:sz w:val="24"/>
          <w:szCs w:val="24"/>
          <w:lang w:eastAsia="ar-SA"/>
        </w:rPr>
        <w:t>d</w:t>
      </w:r>
      <w:r w:rsidRPr="00CD1A63">
        <w:rPr>
          <w:rFonts w:ascii="Times New Roman" w:eastAsia="Times New Roman" w:hAnsi="Times New Roman" w:cs="Times New Roman"/>
          <w:color w:val="000000" w:themeColor="text1"/>
          <w:sz w:val="24"/>
          <w:szCs w:val="24"/>
          <w:lang w:eastAsia="ar-SA"/>
        </w:rPr>
        <w:t>i</w:t>
      </w:r>
      <w:r w:rsidR="000F61FC" w:rsidRPr="00CD1A63">
        <w:rPr>
          <w:rFonts w:ascii="Times New Roman" w:eastAsia="Times New Roman" w:hAnsi="Times New Roman" w:cs="Times New Roman"/>
          <w:color w:val="000000" w:themeColor="text1"/>
          <w:sz w:val="24"/>
          <w:szCs w:val="24"/>
          <w:lang w:eastAsia="ar-SA"/>
        </w:rPr>
        <w:t>tesse</w:t>
      </w:r>
      <w:r w:rsidRPr="00CD1A63">
        <w:rPr>
          <w:rFonts w:ascii="Times New Roman" w:eastAsia="Times New Roman" w:hAnsi="Times New Roman" w:cs="Times New Roman"/>
          <w:color w:val="000000" w:themeColor="text1"/>
          <w:sz w:val="24"/>
          <w:szCs w:val="24"/>
          <w:lang w:eastAsia="ar-SA"/>
        </w:rPr>
        <w:t>) sisaldab</w:t>
      </w:r>
      <w:r w:rsidR="000F61FC" w:rsidRPr="00CD1A63">
        <w:rPr>
          <w:rFonts w:ascii="Times New Roman" w:eastAsia="Times New Roman" w:hAnsi="Times New Roman" w:cs="Times New Roman"/>
          <w:color w:val="000000" w:themeColor="text1"/>
          <w:sz w:val="24"/>
          <w:szCs w:val="24"/>
          <w:lang w:eastAsia="ar-SA"/>
        </w:rPr>
        <w:t xml:space="preserve"> tööandjale vajalikku infot</w:t>
      </w:r>
      <w:r w:rsidR="005C35DD" w:rsidRPr="00CD1A63">
        <w:rPr>
          <w:rFonts w:ascii="Times New Roman" w:eastAsia="Times New Roman" w:hAnsi="Times New Roman" w:cs="Times New Roman"/>
          <w:color w:val="000000" w:themeColor="text1"/>
          <w:sz w:val="24"/>
          <w:szCs w:val="24"/>
          <w:lang w:eastAsia="ar-SA"/>
        </w:rPr>
        <w:t xml:space="preserve"> töötaja kohta ja vajaduse</w:t>
      </w:r>
      <w:r w:rsidR="001053DB">
        <w:rPr>
          <w:rFonts w:ascii="Times New Roman" w:eastAsia="Times New Roman" w:hAnsi="Times New Roman" w:cs="Times New Roman"/>
          <w:color w:val="000000" w:themeColor="text1"/>
          <w:sz w:val="24"/>
          <w:szCs w:val="24"/>
          <w:lang w:eastAsia="ar-SA"/>
        </w:rPr>
        <w:t xml:space="preserve"> korra</w:t>
      </w:r>
      <w:r w:rsidR="005C35DD" w:rsidRPr="00CD1A63">
        <w:rPr>
          <w:rFonts w:ascii="Times New Roman" w:eastAsia="Times New Roman" w:hAnsi="Times New Roman" w:cs="Times New Roman"/>
          <w:color w:val="000000" w:themeColor="text1"/>
          <w:sz w:val="24"/>
          <w:szCs w:val="24"/>
          <w:lang w:eastAsia="ar-SA"/>
        </w:rPr>
        <w:t>l töökeskkonnas tehtavate muudatuste kohta</w:t>
      </w:r>
      <w:r w:rsidR="000F61FC" w:rsidRPr="00CD1A63">
        <w:rPr>
          <w:rFonts w:ascii="Times New Roman" w:eastAsia="Times New Roman" w:hAnsi="Times New Roman" w:cs="Times New Roman"/>
          <w:color w:val="000000" w:themeColor="text1"/>
          <w:sz w:val="24"/>
          <w:szCs w:val="24"/>
          <w:lang w:eastAsia="ar-SA"/>
        </w:rPr>
        <w:t xml:space="preserve">, </w:t>
      </w:r>
      <w:r w:rsidR="00DB3648" w:rsidRPr="00CD1A63">
        <w:rPr>
          <w:rFonts w:ascii="Times New Roman" w:eastAsia="Times New Roman" w:hAnsi="Times New Roman" w:cs="Times New Roman"/>
          <w:color w:val="000000" w:themeColor="text1"/>
          <w:sz w:val="24"/>
          <w:szCs w:val="24"/>
          <w:lang w:eastAsia="ar-SA"/>
        </w:rPr>
        <w:t>kuid ei</w:t>
      </w:r>
      <w:r w:rsidR="000F61FC" w:rsidRPr="00CD1A63">
        <w:rPr>
          <w:rFonts w:ascii="Times New Roman" w:eastAsia="Times New Roman" w:hAnsi="Times New Roman" w:cs="Times New Roman"/>
          <w:color w:val="000000" w:themeColor="text1"/>
          <w:sz w:val="24"/>
          <w:szCs w:val="24"/>
          <w:lang w:eastAsia="ar-SA"/>
        </w:rPr>
        <w:t xml:space="preserve"> sisalda delikaatseid terviseandmeid töötaja tervise kohta. Tööandja</w:t>
      </w:r>
      <w:r w:rsidR="005C35DD" w:rsidRPr="00CD1A63">
        <w:rPr>
          <w:rFonts w:ascii="Times New Roman" w:eastAsia="Times New Roman" w:hAnsi="Times New Roman" w:cs="Times New Roman"/>
          <w:color w:val="000000" w:themeColor="text1"/>
          <w:sz w:val="24"/>
          <w:szCs w:val="24"/>
          <w:lang w:eastAsia="ar-SA"/>
        </w:rPr>
        <w:t xml:space="preserve"> saab</w:t>
      </w:r>
      <w:r w:rsidR="00C848BE">
        <w:rPr>
          <w:rFonts w:ascii="Times New Roman" w:eastAsia="Times New Roman" w:hAnsi="Times New Roman" w:cs="Times New Roman"/>
          <w:color w:val="000000" w:themeColor="text1"/>
          <w:sz w:val="24"/>
          <w:szCs w:val="24"/>
          <w:lang w:eastAsia="ar-SA"/>
        </w:rPr>
        <w:t xml:space="preserve"> edaspidi</w:t>
      </w:r>
      <w:r w:rsidR="005C35DD" w:rsidRPr="00CD1A63">
        <w:rPr>
          <w:rFonts w:ascii="Times New Roman" w:eastAsia="Times New Roman" w:hAnsi="Times New Roman" w:cs="Times New Roman"/>
          <w:color w:val="000000" w:themeColor="text1"/>
          <w:sz w:val="24"/>
          <w:szCs w:val="24"/>
          <w:lang w:eastAsia="ar-SA"/>
        </w:rPr>
        <w:t xml:space="preserve"> tervisekontrolli otsuse </w:t>
      </w:r>
      <w:proofErr w:type="spellStart"/>
      <w:r w:rsidR="005C35DD" w:rsidRPr="00CD1A63">
        <w:rPr>
          <w:rFonts w:ascii="Times New Roman" w:eastAsia="Times New Roman" w:hAnsi="Times New Roman" w:cs="Times New Roman"/>
          <w:color w:val="000000" w:themeColor="text1"/>
          <w:sz w:val="24"/>
          <w:szCs w:val="24"/>
          <w:lang w:eastAsia="ar-SA"/>
        </w:rPr>
        <w:t>TEIS-ist</w:t>
      </w:r>
      <w:proofErr w:type="spellEnd"/>
      <w:r w:rsidR="001614E8">
        <w:rPr>
          <w:rFonts w:ascii="Times New Roman" w:eastAsia="Times New Roman" w:hAnsi="Times New Roman" w:cs="Times New Roman"/>
          <w:color w:val="000000" w:themeColor="text1"/>
          <w:sz w:val="24"/>
          <w:szCs w:val="24"/>
          <w:lang w:eastAsia="ar-SA"/>
        </w:rPr>
        <w:t xml:space="preserve"> – TEIS võimaldab tööandjal tervisekontrollidega soetud andmeid hallata ning vajaduse</w:t>
      </w:r>
      <w:r w:rsidR="0024338B">
        <w:rPr>
          <w:rFonts w:ascii="Times New Roman" w:eastAsia="Times New Roman" w:hAnsi="Times New Roman" w:cs="Times New Roman"/>
          <w:color w:val="000000" w:themeColor="text1"/>
          <w:sz w:val="24"/>
          <w:szCs w:val="24"/>
          <w:lang w:eastAsia="ar-SA"/>
        </w:rPr>
        <w:t xml:space="preserve"> korra</w:t>
      </w:r>
      <w:r w:rsidR="001614E8">
        <w:rPr>
          <w:rFonts w:ascii="Times New Roman" w:eastAsia="Times New Roman" w:hAnsi="Times New Roman" w:cs="Times New Roman"/>
          <w:color w:val="000000" w:themeColor="text1"/>
          <w:sz w:val="24"/>
          <w:szCs w:val="24"/>
          <w:lang w:eastAsia="ar-SA"/>
        </w:rPr>
        <w:t xml:space="preserve">l on tööandjal võimalik tervisekontrolli otsused </w:t>
      </w:r>
      <w:proofErr w:type="spellStart"/>
      <w:r w:rsidR="001614E8">
        <w:rPr>
          <w:rFonts w:ascii="Times New Roman" w:eastAsia="Times New Roman" w:hAnsi="Times New Roman" w:cs="Times New Roman"/>
          <w:color w:val="000000" w:themeColor="text1"/>
          <w:sz w:val="24"/>
          <w:szCs w:val="24"/>
          <w:lang w:eastAsia="ar-SA"/>
        </w:rPr>
        <w:t>TEIS-ist</w:t>
      </w:r>
      <w:proofErr w:type="spellEnd"/>
      <w:r w:rsidR="001614E8">
        <w:rPr>
          <w:rFonts w:ascii="Times New Roman" w:eastAsia="Times New Roman" w:hAnsi="Times New Roman" w:cs="Times New Roman"/>
          <w:color w:val="000000" w:themeColor="text1"/>
          <w:sz w:val="24"/>
          <w:szCs w:val="24"/>
          <w:lang w:eastAsia="ar-SA"/>
        </w:rPr>
        <w:t xml:space="preserve"> ka omale alla laadida</w:t>
      </w:r>
      <w:r w:rsidR="006C2AC1" w:rsidRPr="00CD1A63">
        <w:rPr>
          <w:rFonts w:ascii="Times New Roman" w:eastAsia="Times New Roman" w:hAnsi="Times New Roman" w:cs="Times New Roman"/>
          <w:color w:val="000000" w:themeColor="text1"/>
          <w:sz w:val="24"/>
          <w:szCs w:val="24"/>
          <w:lang w:eastAsia="ar-SA"/>
        </w:rPr>
        <w:t xml:space="preserve">. </w:t>
      </w:r>
    </w:p>
    <w:p w14:paraId="1573C879" w14:textId="77777777" w:rsidR="00111F47" w:rsidRDefault="00111F47"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CF0EFFE" w14:textId="207EC1B3" w:rsidR="00624D3F" w:rsidRPr="00CD1A63" w:rsidRDefault="000B79D5"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Digitaliseerimise projekti tulem</w:t>
      </w:r>
      <w:r w:rsidR="0024338B">
        <w:rPr>
          <w:rFonts w:ascii="Times New Roman" w:eastAsia="Times New Roman" w:hAnsi="Times New Roman" w:cs="Times New Roman"/>
          <w:color w:val="000000" w:themeColor="text1"/>
          <w:sz w:val="24"/>
          <w:szCs w:val="24"/>
          <w:lang w:eastAsia="ar-SA"/>
        </w:rPr>
        <w:t>use</w:t>
      </w:r>
      <w:r w:rsidRPr="00CD1A63">
        <w:rPr>
          <w:rFonts w:ascii="Times New Roman" w:eastAsia="Times New Roman" w:hAnsi="Times New Roman" w:cs="Times New Roman"/>
          <w:color w:val="000000" w:themeColor="text1"/>
          <w:sz w:val="24"/>
          <w:szCs w:val="24"/>
          <w:lang w:eastAsia="ar-SA"/>
        </w:rPr>
        <w:t xml:space="preserve">na liiguvad </w:t>
      </w:r>
      <w:r w:rsidR="006C2AC1" w:rsidRPr="00CD1A63">
        <w:rPr>
          <w:rFonts w:ascii="Times New Roman" w:eastAsia="Times New Roman" w:hAnsi="Times New Roman" w:cs="Times New Roman"/>
          <w:color w:val="000000" w:themeColor="text1"/>
          <w:sz w:val="24"/>
          <w:szCs w:val="24"/>
          <w:lang w:eastAsia="ar-SA"/>
        </w:rPr>
        <w:t>tervisekontrolli otsuse</w:t>
      </w:r>
      <w:r w:rsidRPr="00CD1A63">
        <w:rPr>
          <w:rFonts w:ascii="Times New Roman" w:eastAsia="Times New Roman" w:hAnsi="Times New Roman" w:cs="Times New Roman"/>
          <w:color w:val="000000" w:themeColor="text1"/>
          <w:sz w:val="24"/>
          <w:szCs w:val="24"/>
          <w:lang w:eastAsia="ar-SA"/>
        </w:rPr>
        <w:t>d</w:t>
      </w:r>
      <w:r w:rsidR="006C2AC1" w:rsidRPr="00CD1A63">
        <w:rPr>
          <w:rFonts w:ascii="Times New Roman" w:eastAsia="Times New Roman" w:hAnsi="Times New Roman" w:cs="Times New Roman"/>
          <w:color w:val="000000" w:themeColor="text1"/>
          <w:sz w:val="24"/>
          <w:szCs w:val="24"/>
          <w:lang w:eastAsia="ar-SA"/>
        </w:rPr>
        <w:t xml:space="preserve"> </w:t>
      </w:r>
      <w:proofErr w:type="spellStart"/>
      <w:r w:rsidR="006C2AC1" w:rsidRPr="00CD1A63">
        <w:rPr>
          <w:rFonts w:ascii="Times New Roman" w:eastAsia="Times New Roman" w:hAnsi="Times New Roman" w:cs="Times New Roman"/>
          <w:color w:val="000000" w:themeColor="text1"/>
          <w:sz w:val="24"/>
          <w:szCs w:val="24"/>
          <w:lang w:eastAsia="ar-SA"/>
        </w:rPr>
        <w:t>TIS-i</w:t>
      </w:r>
      <w:proofErr w:type="spellEnd"/>
      <w:r w:rsidRPr="00CD1A63">
        <w:rPr>
          <w:rFonts w:ascii="Times New Roman" w:eastAsia="Times New Roman" w:hAnsi="Times New Roman" w:cs="Times New Roman"/>
          <w:color w:val="000000" w:themeColor="text1"/>
          <w:sz w:val="24"/>
          <w:szCs w:val="24"/>
          <w:lang w:eastAsia="ar-SA"/>
        </w:rPr>
        <w:t xml:space="preserve">, kus need säilivad </w:t>
      </w:r>
      <w:r w:rsidR="006C2AC1" w:rsidRPr="00CD1A63">
        <w:rPr>
          <w:rFonts w:ascii="Times New Roman" w:eastAsia="Times New Roman" w:hAnsi="Times New Roman" w:cs="Times New Roman"/>
          <w:color w:val="000000" w:themeColor="text1"/>
          <w:sz w:val="24"/>
          <w:szCs w:val="24"/>
          <w:lang w:eastAsia="ar-SA"/>
        </w:rPr>
        <w:t>tähtajatult</w:t>
      </w:r>
      <w:r w:rsidR="00315C6F">
        <w:rPr>
          <w:rFonts w:ascii="Times New Roman" w:eastAsia="Times New Roman" w:hAnsi="Times New Roman" w:cs="Times New Roman"/>
          <w:color w:val="000000" w:themeColor="text1"/>
          <w:sz w:val="24"/>
          <w:szCs w:val="24"/>
          <w:lang w:eastAsia="ar-SA"/>
        </w:rPr>
        <w:t>, st edaspidi ei pea tööandja ise tervisekontrolli otsuseid säilitama</w:t>
      </w:r>
      <w:r w:rsidRPr="00CD1A63">
        <w:rPr>
          <w:rFonts w:ascii="Times New Roman" w:eastAsia="Times New Roman" w:hAnsi="Times New Roman" w:cs="Times New Roman"/>
          <w:color w:val="000000" w:themeColor="text1"/>
          <w:sz w:val="24"/>
          <w:szCs w:val="24"/>
          <w:lang w:eastAsia="ar-SA"/>
        </w:rPr>
        <w:t xml:space="preserve">. </w:t>
      </w:r>
      <w:r w:rsidR="00C45B4F" w:rsidRPr="00CD1A63">
        <w:rPr>
          <w:rFonts w:ascii="Times New Roman" w:eastAsia="Times New Roman" w:hAnsi="Times New Roman" w:cs="Times New Roman"/>
          <w:color w:val="000000" w:themeColor="text1"/>
          <w:sz w:val="24"/>
          <w:szCs w:val="24"/>
          <w:lang w:eastAsia="ar-SA"/>
        </w:rPr>
        <w:t>See aitab vähendada oluliselt tööandja halduskoormust seo</w:t>
      </w:r>
      <w:r w:rsidR="005234B6">
        <w:rPr>
          <w:rFonts w:ascii="Times New Roman" w:eastAsia="Times New Roman" w:hAnsi="Times New Roman" w:cs="Times New Roman"/>
          <w:color w:val="000000" w:themeColor="text1"/>
          <w:sz w:val="24"/>
          <w:szCs w:val="24"/>
          <w:lang w:eastAsia="ar-SA"/>
        </w:rPr>
        <w:t>ses</w:t>
      </w:r>
      <w:r w:rsidR="00C45B4F" w:rsidRPr="00CD1A63">
        <w:rPr>
          <w:rFonts w:ascii="Times New Roman" w:eastAsia="Times New Roman" w:hAnsi="Times New Roman" w:cs="Times New Roman"/>
          <w:color w:val="000000" w:themeColor="text1"/>
          <w:sz w:val="24"/>
          <w:szCs w:val="24"/>
          <w:lang w:eastAsia="ar-SA"/>
        </w:rPr>
        <w:t xml:space="preserve"> otsuste säilitamisega</w:t>
      </w:r>
      <w:r w:rsidR="005234B6">
        <w:rPr>
          <w:rFonts w:ascii="Times New Roman" w:eastAsia="Times New Roman" w:hAnsi="Times New Roman" w:cs="Times New Roman"/>
          <w:color w:val="000000" w:themeColor="text1"/>
          <w:sz w:val="24"/>
          <w:szCs w:val="24"/>
          <w:lang w:eastAsia="ar-SA"/>
        </w:rPr>
        <w:t xml:space="preserve"> </w:t>
      </w:r>
      <w:r w:rsidR="003F7450" w:rsidRPr="00CD1A63">
        <w:rPr>
          <w:rFonts w:ascii="Times New Roman" w:eastAsia="Times New Roman" w:hAnsi="Times New Roman" w:cs="Times New Roman"/>
          <w:color w:val="000000" w:themeColor="text1"/>
          <w:sz w:val="24"/>
          <w:szCs w:val="24"/>
          <w:lang w:eastAsia="ar-SA"/>
        </w:rPr>
        <w:t>nende säilitamise tähtaja</w:t>
      </w:r>
      <w:r w:rsidR="005234B6">
        <w:rPr>
          <w:rFonts w:ascii="Times New Roman" w:eastAsia="Times New Roman" w:hAnsi="Times New Roman" w:cs="Times New Roman"/>
          <w:color w:val="000000" w:themeColor="text1"/>
          <w:sz w:val="24"/>
          <w:szCs w:val="24"/>
          <w:lang w:eastAsia="ar-SA"/>
        </w:rPr>
        <w:t xml:space="preserve"> jooksul</w:t>
      </w:r>
      <w:r w:rsidR="003F7450" w:rsidRPr="00CD1A63">
        <w:rPr>
          <w:rFonts w:ascii="Times New Roman" w:eastAsia="Times New Roman" w:hAnsi="Times New Roman" w:cs="Times New Roman"/>
          <w:color w:val="000000" w:themeColor="text1"/>
          <w:sz w:val="24"/>
          <w:szCs w:val="24"/>
          <w:lang w:eastAsia="ar-SA"/>
        </w:rPr>
        <w:t xml:space="preserve"> (kehtiva õiguse kohaselt 5</w:t>
      </w:r>
      <w:r w:rsidR="005234B6">
        <w:rPr>
          <w:rFonts w:ascii="Times New Roman" w:eastAsia="Times New Roman" w:hAnsi="Times New Roman" w:cs="Times New Roman"/>
          <w:color w:val="000000" w:themeColor="text1"/>
          <w:sz w:val="24"/>
          <w:szCs w:val="24"/>
          <w:lang w:eastAsia="ar-SA"/>
        </w:rPr>
        <w:t>–</w:t>
      </w:r>
      <w:r w:rsidR="003F7450" w:rsidRPr="00CD1A63">
        <w:rPr>
          <w:rFonts w:ascii="Times New Roman" w:eastAsia="Times New Roman" w:hAnsi="Times New Roman" w:cs="Times New Roman"/>
          <w:color w:val="000000" w:themeColor="text1"/>
          <w:sz w:val="24"/>
          <w:szCs w:val="24"/>
          <w:lang w:eastAsia="ar-SA"/>
        </w:rPr>
        <w:t>40 aastat)</w:t>
      </w:r>
      <w:r w:rsidR="00C45B4F" w:rsidRPr="00CD1A63">
        <w:rPr>
          <w:rFonts w:ascii="Times New Roman" w:eastAsia="Times New Roman" w:hAnsi="Times New Roman" w:cs="Times New Roman"/>
          <w:color w:val="000000" w:themeColor="text1"/>
          <w:sz w:val="24"/>
          <w:szCs w:val="24"/>
          <w:lang w:eastAsia="ar-SA"/>
        </w:rPr>
        <w:t>.</w:t>
      </w:r>
    </w:p>
    <w:p w14:paraId="4ADE596B" w14:textId="783F2A83" w:rsidR="00826D0D" w:rsidRPr="00CD1A63" w:rsidRDefault="00826D0D"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023DE209" w14:textId="0C86FD68" w:rsidR="00694703" w:rsidRPr="00CD1A63" w:rsidRDefault="00DD5F94"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Eraldi tuleb arvestada </w:t>
      </w:r>
      <w:r w:rsidR="005234B6" w:rsidRPr="00CD1A63">
        <w:rPr>
          <w:rFonts w:ascii="Times New Roman" w:eastAsia="Times New Roman" w:hAnsi="Times New Roman" w:cs="Times New Roman"/>
          <w:color w:val="000000" w:themeColor="text1"/>
          <w:sz w:val="24"/>
          <w:szCs w:val="24"/>
          <w:lang w:eastAsia="ar-SA"/>
        </w:rPr>
        <w:t>tervisekontrollidega</w:t>
      </w:r>
      <w:r w:rsidR="005234B6">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eriteenistujate </w:t>
      </w:r>
      <w:r w:rsidR="005234B6">
        <w:rPr>
          <w:rFonts w:ascii="Times New Roman" w:eastAsia="Times New Roman" w:hAnsi="Times New Roman" w:cs="Times New Roman"/>
          <w:color w:val="000000" w:themeColor="text1"/>
          <w:sz w:val="24"/>
          <w:szCs w:val="24"/>
          <w:lang w:eastAsia="ar-SA"/>
        </w:rPr>
        <w:t>puhul</w:t>
      </w:r>
      <w:r w:rsidRPr="00CD1A63">
        <w:rPr>
          <w:rFonts w:ascii="Times New Roman" w:eastAsia="Times New Roman" w:hAnsi="Times New Roman" w:cs="Times New Roman"/>
          <w:color w:val="000000" w:themeColor="text1"/>
          <w:sz w:val="24"/>
          <w:szCs w:val="24"/>
          <w:lang w:eastAsia="ar-SA"/>
        </w:rPr>
        <w:t xml:space="preserve">, kelle </w:t>
      </w:r>
      <w:r w:rsidR="00C95073" w:rsidRPr="00CD1A63">
        <w:rPr>
          <w:rFonts w:ascii="Times New Roman" w:eastAsia="Times New Roman" w:hAnsi="Times New Roman" w:cs="Times New Roman"/>
          <w:color w:val="000000" w:themeColor="text1"/>
          <w:sz w:val="24"/>
          <w:szCs w:val="24"/>
          <w:lang w:eastAsia="ar-SA"/>
        </w:rPr>
        <w:t xml:space="preserve">töösuhet puudutavad </w:t>
      </w:r>
      <w:r w:rsidRPr="00CD1A63">
        <w:rPr>
          <w:rFonts w:ascii="Times New Roman" w:eastAsia="Times New Roman" w:hAnsi="Times New Roman" w:cs="Times New Roman"/>
          <w:color w:val="000000" w:themeColor="text1"/>
          <w:sz w:val="24"/>
          <w:szCs w:val="24"/>
          <w:lang w:eastAsia="ar-SA"/>
        </w:rPr>
        <w:t xml:space="preserve">andmed on salastatud. </w:t>
      </w:r>
      <w:r w:rsidR="005234B6">
        <w:rPr>
          <w:rFonts w:ascii="Times New Roman" w:eastAsia="Times New Roman" w:hAnsi="Times New Roman" w:cs="Times New Roman"/>
          <w:color w:val="000000" w:themeColor="text1"/>
          <w:sz w:val="24"/>
          <w:szCs w:val="24"/>
          <w:lang w:eastAsia="ar-SA"/>
        </w:rPr>
        <w:t>Praegu</w:t>
      </w:r>
      <w:r w:rsidR="005234B6"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paberkandjal </w:t>
      </w:r>
      <w:r w:rsidR="008925E4">
        <w:rPr>
          <w:rFonts w:ascii="Times New Roman" w:eastAsia="Times New Roman" w:hAnsi="Times New Roman" w:cs="Times New Roman"/>
          <w:color w:val="000000" w:themeColor="text1"/>
          <w:sz w:val="24"/>
          <w:szCs w:val="24"/>
          <w:lang w:eastAsia="ar-SA"/>
        </w:rPr>
        <w:t>olev</w:t>
      </w:r>
      <w:r w:rsidR="008925E4"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tervisetõend seab inimese</w:t>
      </w:r>
      <w:r w:rsidR="005A32BB" w:rsidRPr="00CD1A63">
        <w:rPr>
          <w:rFonts w:ascii="Times New Roman" w:eastAsia="Times New Roman" w:hAnsi="Times New Roman" w:cs="Times New Roman"/>
          <w:color w:val="000000" w:themeColor="text1"/>
          <w:sz w:val="24"/>
          <w:szCs w:val="24"/>
          <w:lang w:eastAsia="ar-SA"/>
        </w:rPr>
        <w:t>le (eriteenistujale)</w:t>
      </w:r>
      <w:r w:rsidR="00106A91">
        <w:rPr>
          <w:rFonts w:ascii="Times New Roman" w:eastAsia="Times New Roman" w:hAnsi="Times New Roman" w:cs="Times New Roman"/>
          <w:color w:val="000000" w:themeColor="text1"/>
          <w:sz w:val="24"/>
          <w:szCs w:val="24"/>
          <w:lang w:eastAsia="ar-SA"/>
        </w:rPr>
        <w:t xml:space="preserve"> </w:t>
      </w:r>
      <w:r w:rsidR="00106A91" w:rsidRPr="00CD1A63">
        <w:rPr>
          <w:rFonts w:ascii="Times New Roman" w:eastAsia="Times New Roman" w:hAnsi="Times New Roman" w:cs="Times New Roman"/>
          <w:color w:val="000000" w:themeColor="text1"/>
          <w:sz w:val="24"/>
          <w:szCs w:val="24"/>
          <w:lang w:eastAsia="ar-SA"/>
        </w:rPr>
        <w:t>ebamõistliku koormuse</w:t>
      </w:r>
      <w:r w:rsidRPr="00CD1A63">
        <w:rPr>
          <w:rFonts w:ascii="Times New Roman" w:eastAsia="Times New Roman" w:hAnsi="Times New Roman" w:cs="Times New Roman"/>
          <w:color w:val="000000" w:themeColor="text1"/>
          <w:sz w:val="24"/>
          <w:szCs w:val="24"/>
          <w:lang w:eastAsia="ar-SA"/>
        </w:rPr>
        <w:t>, sest ta peab olema infovahendaja tervishoiusüsteemi osapoolte,</w:t>
      </w:r>
      <w:r w:rsidR="00E0545D" w:rsidRPr="00CD1A63">
        <w:rPr>
          <w:rFonts w:ascii="Times New Roman" w:eastAsia="Times New Roman" w:hAnsi="Times New Roman" w:cs="Times New Roman"/>
          <w:color w:val="000000" w:themeColor="text1"/>
          <w:sz w:val="24"/>
          <w:szCs w:val="24"/>
          <w:lang w:eastAsia="ar-SA"/>
        </w:rPr>
        <w:t xml:space="preserve"> riigiasutuste ja oma tööandja vahel, kes </w:t>
      </w:r>
      <w:r w:rsidR="00106A91">
        <w:rPr>
          <w:rFonts w:ascii="Times New Roman" w:eastAsia="Times New Roman" w:hAnsi="Times New Roman" w:cs="Times New Roman"/>
          <w:color w:val="000000" w:themeColor="text1"/>
          <w:sz w:val="24"/>
          <w:szCs w:val="24"/>
          <w:lang w:eastAsia="ar-SA"/>
        </w:rPr>
        <w:t>asjaomast</w:t>
      </w:r>
      <w:r w:rsidR="00106A91" w:rsidRPr="00CD1A63">
        <w:rPr>
          <w:rFonts w:ascii="Times New Roman" w:eastAsia="Times New Roman" w:hAnsi="Times New Roman" w:cs="Times New Roman"/>
          <w:color w:val="000000" w:themeColor="text1"/>
          <w:sz w:val="24"/>
          <w:szCs w:val="24"/>
          <w:lang w:eastAsia="ar-SA"/>
        </w:rPr>
        <w:t xml:space="preserve"> </w:t>
      </w:r>
      <w:r w:rsidR="00E0545D" w:rsidRPr="00CD1A63">
        <w:rPr>
          <w:rFonts w:ascii="Times New Roman" w:eastAsia="Times New Roman" w:hAnsi="Times New Roman" w:cs="Times New Roman"/>
          <w:color w:val="000000" w:themeColor="text1"/>
          <w:sz w:val="24"/>
          <w:szCs w:val="24"/>
          <w:lang w:eastAsia="ar-SA"/>
        </w:rPr>
        <w:t xml:space="preserve">informatsiooni vajavad. </w:t>
      </w:r>
      <w:r w:rsidR="008836EA" w:rsidRPr="00CD1A63">
        <w:rPr>
          <w:rFonts w:ascii="Times New Roman" w:eastAsia="Times New Roman" w:hAnsi="Times New Roman" w:cs="Times New Roman"/>
          <w:color w:val="000000" w:themeColor="text1"/>
          <w:sz w:val="24"/>
          <w:szCs w:val="24"/>
          <w:lang w:eastAsia="ar-SA"/>
        </w:rPr>
        <w:t xml:space="preserve">Halduskoormuse osaliseks </w:t>
      </w:r>
      <w:r w:rsidR="00D14B1D">
        <w:rPr>
          <w:rFonts w:ascii="Times New Roman" w:eastAsia="Times New Roman" w:hAnsi="Times New Roman" w:cs="Times New Roman"/>
          <w:color w:val="000000" w:themeColor="text1"/>
          <w:sz w:val="24"/>
          <w:szCs w:val="24"/>
          <w:lang w:eastAsia="ar-SA"/>
        </w:rPr>
        <w:t>vähendamiseks</w:t>
      </w:r>
      <w:r w:rsidR="00D14B1D" w:rsidRPr="00CD1A63">
        <w:rPr>
          <w:rFonts w:ascii="Times New Roman" w:eastAsia="Times New Roman" w:hAnsi="Times New Roman" w:cs="Times New Roman"/>
          <w:color w:val="000000" w:themeColor="text1"/>
          <w:sz w:val="24"/>
          <w:szCs w:val="24"/>
          <w:lang w:eastAsia="ar-SA"/>
        </w:rPr>
        <w:t xml:space="preserve"> </w:t>
      </w:r>
      <w:r w:rsidR="008836EA" w:rsidRPr="00CD1A63">
        <w:rPr>
          <w:rFonts w:ascii="Times New Roman" w:eastAsia="Times New Roman" w:hAnsi="Times New Roman" w:cs="Times New Roman"/>
          <w:color w:val="000000" w:themeColor="text1"/>
          <w:sz w:val="24"/>
          <w:szCs w:val="24"/>
          <w:lang w:eastAsia="ar-SA"/>
        </w:rPr>
        <w:t>on</w:t>
      </w:r>
      <w:r w:rsidR="0019740A" w:rsidRPr="00CD1A63">
        <w:rPr>
          <w:rFonts w:ascii="Times New Roman" w:eastAsia="Times New Roman" w:hAnsi="Times New Roman" w:cs="Times New Roman"/>
          <w:color w:val="000000" w:themeColor="text1"/>
          <w:sz w:val="24"/>
          <w:szCs w:val="24"/>
          <w:lang w:eastAsia="ar-SA"/>
        </w:rPr>
        <w:t xml:space="preserve"> edaspidi</w:t>
      </w:r>
      <w:r w:rsidR="008836EA" w:rsidRPr="00CD1A63">
        <w:rPr>
          <w:rFonts w:ascii="Times New Roman" w:eastAsia="Times New Roman" w:hAnsi="Times New Roman" w:cs="Times New Roman"/>
          <w:color w:val="000000" w:themeColor="text1"/>
          <w:sz w:val="24"/>
          <w:szCs w:val="24"/>
          <w:lang w:eastAsia="ar-SA"/>
        </w:rPr>
        <w:t xml:space="preserve"> e</w:t>
      </w:r>
      <w:r w:rsidR="00E0545D" w:rsidRPr="00CD1A63">
        <w:rPr>
          <w:rFonts w:ascii="Times New Roman" w:eastAsia="Times New Roman" w:hAnsi="Times New Roman" w:cs="Times New Roman"/>
          <w:color w:val="000000" w:themeColor="text1"/>
          <w:sz w:val="24"/>
          <w:szCs w:val="24"/>
          <w:lang w:eastAsia="ar-SA"/>
        </w:rPr>
        <w:t xml:space="preserve">riteenistujate tervisekontrolli puhul töötajal samuti võimalik täita tervisedeklaratsioon </w:t>
      </w:r>
      <w:r w:rsidR="00D14B1D">
        <w:rPr>
          <w:rFonts w:ascii="Times New Roman" w:eastAsia="Times New Roman" w:hAnsi="Times New Roman" w:cs="Times New Roman"/>
          <w:color w:val="000000" w:themeColor="text1"/>
          <w:sz w:val="24"/>
          <w:szCs w:val="24"/>
          <w:lang w:eastAsia="ar-SA"/>
        </w:rPr>
        <w:t>t</w:t>
      </w:r>
      <w:r w:rsidR="00E0545D" w:rsidRPr="00CD1A63">
        <w:rPr>
          <w:rFonts w:ascii="Times New Roman" w:eastAsia="Times New Roman" w:hAnsi="Times New Roman" w:cs="Times New Roman"/>
          <w:color w:val="000000" w:themeColor="text1"/>
          <w:sz w:val="24"/>
          <w:szCs w:val="24"/>
          <w:lang w:eastAsia="ar-SA"/>
        </w:rPr>
        <w:t>erviseportaali</w:t>
      </w:r>
      <w:r w:rsidR="00DF54FC">
        <w:rPr>
          <w:rFonts w:ascii="Times New Roman" w:eastAsia="Times New Roman" w:hAnsi="Times New Roman" w:cs="Times New Roman"/>
          <w:color w:val="000000" w:themeColor="text1"/>
          <w:sz w:val="24"/>
          <w:szCs w:val="24"/>
          <w:lang w:eastAsia="ar-SA"/>
        </w:rPr>
        <w:t>s</w:t>
      </w:r>
      <w:r w:rsidR="00E0545D" w:rsidRPr="00CD1A63">
        <w:rPr>
          <w:rFonts w:ascii="Times New Roman" w:eastAsia="Times New Roman" w:hAnsi="Times New Roman" w:cs="Times New Roman"/>
          <w:color w:val="000000" w:themeColor="text1"/>
          <w:sz w:val="24"/>
          <w:szCs w:val="24"/>
          <w:lang w:eastAsia="ar-SA"/>
        </w:rPr>
        <w:t xml:space="preserve"> või teenusepakkuja </w:t>
      </w:r>
      <w:r w:rsidR="00DF54FC">
        <w:rPr>
          <w:rFonts w:ascii="Times New Roman" w:eastAsia="Times New Roman" w:hAnsi="Times New Roman" w:cs="Times New Roman"/>
          <w:color w:val="000000" w:themeColor="text1"/>
          <w:sz w:val="24"/>
          <w:szCs w:val="24"/>
          <w:lang w:eastAsia="ar-SA"/>
        </w:rPr>
        <w:t xml:space="preserve">iseteeninduse </w:t>
      </w:r>
      <w:r w:rsidR="00DA07D8" w:rsidRPr="00CD1A63">
        <w:rPr>
          <w:rFonts w:ascii="Times New Roman" w:eastAsia="Times New Roman" w:hAnsi="Times New Roman" w:cs="Times New Roman"/>
          <w:color w:val="000000" w:themeColor="text1"/>
          <w:sz w:val="24"/>
          <w:szCs w:val="24"/>
          <w:lang w:eastAsia="ar-SA"/>
        </w:rPr>
        <w:t>keskkon</w:t>
      </w:r>
      <w:r w:rsidR="00DF54FC">
        <w:rPr>
          <w:rFonts w:ascii="Times New Roman" w:eastAsia="Times New Roman" w:hAnsi="Times New Roman" w:cs="Times New Roman"/>
          <w:color w:val="000000" w:themeColor="text1"/>
          <w:sz w:val="24"/>
          <w:szCs w:val="24"/>
          <w:lang w:eastAsia="ar-SA"/>
        </w:rPr>
        <w:t>n</w:t>
      </w:r>
      <w:r w:rsidR="00DA07D8" w:rsidRPr="00CD1A63">
        <w:rPr>
          <w:rFonts w:ascii="Times New Roman" w:eastAsia="Times New Roman" w:hAnsi="Times New Roman" w:cs="Times New Roman"/>
          <w:color w:val="000000" w:themeColor="text1"/>
          <w:sz w:val="24"/>
          <w:szCs w:val="24"/>
          <w:lang w:eastAsia="ar-SA"/>
        </w:rPr>
        <w:t>a</w:t>
      </w:r>
      <w:r w:rsidR="00DF54FC">
        <w:rPr>
          <w:rFonts w:ascii="Times New Roman" w:eastAsia="Times New Roman" w:hAnsi="Times New Roman" w:cs="Times New Roman"/>
          <w:color w:val="000000" w:themeColor="text1"/>
          <w:sz w:val="24"/>
          <w:szCs w:val="24"/>
          <w:lang w:eastAsia="ar-SA"/>
        </w:rPr>
        <w:t>s</w:t>
      </w:r>
      <w:r w:rsidR="00DA07D8" w:rsidRPr="00CD1A63">
        <w:rPr>
          <w:rFonts w:ascii="Times New Roman" w:eastAsia="Times New Roman" w:hAnsi="Times New Roman" w:cs="Times New Roman"/>
          <w:color w:val="000000" w:themeColor="text1"/>
          <w:sz w:val="24"/>
          <w:szCs w:val="24"/>
          <w:lang w:eastAsia="ar-SA"/>
        </w:rPr>
        <w:t>. Erinevus nn tavatöötaja</w:t>
      </w:r>
      <w:r w:rsidR="00D14B1D">
        <w:rPr>
          <w:rFonts w:ascii="Times New Roman" w:eastAsia="Times New Roman" w:hAnsi="Times New Roman" w:cs="Times New Roman"/>
          <w:color w:val="000000" w:themeColor="text1"/>
          <w:sz w:val="24"/>
          <w:szCs w:val="24"/>
          <w:lang w:eastAsia="ar-SA"/>
        </w:rPr>
        <w:t>st</w:t>
      </w:r>
      <w:r w:rsidR="00DA07D8" w:rsidRPr="00CD1A63">
        <w:rPr>
          <w:rFonts w:ascii="Times New Roman" w:eastAsia="Times New Roman" w:hAnsi="Times New Roman" w:cs="Times New Roman"/>
          <w:color w:val="000000" w:themeColor="text1"/>
          <w:sz w:val="24"/>
          <w:szCs w:val="24"/>
          <w:lang w:eastAsia="ar-SA"/>
        </w:rPr>
        <w:t xml:space="preserve"> seisneb selles, et eriteenistuja tervisekontrolli otsus liigub ainult </w:t>
      </w:r>
      <w:proofErr w:type="spellStart"/>
      <w:r w:rsidR="00DA07D8" w:rsidRPr="00CD1A63">
        <w:rPr>
          <w:rFonts w:ascii="Times New Roman" w:eastAsia="Times New Roman" w:hAnsi="Times New Roman" w:cs="Times New Roman"/>
          <w:color w:val="000000" w:themeColor="text1"/>
          <w:sz w:val="24"/>
          <w:szCs w:val="24"/>
          <w:lang w:eastAsia="ar-SA"/>
        </w:rPr>
        <w:t>TIS</w:t>
      </w:r>
      <w:r w:rsidR="002A079F" w:rsidRPr="00CD1A63">
        <w:rPr>
          <w:rFonts w:ascii="Times New Roman" w:eastAsia="Times New Roman" w:hAnsi="Times New Roman" w:cs="Times New Roman"/>
          <w:color w:val="000000" w:themeColor="text1"/>
          <w:sz w:val="24"/>
          <w:szCs w:val="24"/>
          <w:lang w:eastAsia="ar-SA"/>
        </w:rPr>
        <w:t>-i</w:t>
      </w:r>
      <w:proofErr w:type="spellEnd"/>
      <w:r w:rsidR="002A079F" w:rsidRPr="00CD1A63">
        <w:rPr>
          <w:rFonts w:ascii="Times New Roman" w:eastAsia="Times New Roman" w:hAnsi="Times New Roman" w:cs="Times New Roman"/>
          <w:color w:val="000000" w:themeColor="text1"/>
          <w:sz w:val="24"/>
          <w:szCs w:val="24"/>
          <w:lang w:eastAsia="ar-SA"/>
        </w:rPr>
        <w:t xml:space="preserve"> ja on </w:t>
      </w:r>
      <w:r w:rsidR="00A07D8A">
        <w:rPr>
          <w:rFonts w:ascii="Times New Roman" w:eastAsia="Times New Roman" w:hAnsi="Times New Roman" w:cs="Times New Roman"/>
          <w:color w:val="000000" w:themeColor="text1"/>
          <w:sz w:val="24"/>
          <w:szCs w:val="24"/>
          <w:lang w:eastAsia="ar-SA"/>
        </w:rPr>
        <w:t>t</w:t>
      </w:r>
      <w:r w:rsidR="00A07D8A" w:rsidRPr="00CD1A63">
        <w:rPr>
          <w:rFonts w:ascii="Times New Roman" w:eastAsia="Times New Roman" w:hAnsi="Times New Roman" w:cs="Times New Roman"/>
          <w:color w:val="000000" w:themeColor="text1"/>
          <w:sz w:val="24"/>
          <w:szCs w:val="24"/>
          <w:lang w:eastAsia="ar-SA"/>
        </w:rPr>
        <w:t>erviseportaalis</w:t>
      </w:r>
      <w:r w:rsidR="00A07D8A">
        <w:rPr>
          <w:rFonts w:ascii="Times New Roman" w:eastAsia="Times New Roman" w:hAnsi="Times New Roman" w:cs="Times New Roman"/>
          <w:color w:val="000000" w:themeColor="text1"/>
          <w:sz w:val="24"/>
          <w:szCs w:val="24"/>
          <w:lang w:eastAsia="ar-SA"/>
        </w:rPr>
        <w:t xml:space="preserve"> </w:t>
      </w:r>
      <w:r w:rsidR="002A079F" w:rsidRPr="00CD1A63">
        <w:rPr>
          <w:rFonts w:ascii="Times New Roman" w:eastAsia="Times New Roman" w:hAnsi="Times New Roman" w:cs="Times New Roman"/>
          <w:color w:val="000000" w:themeColor="text1"/>
          <w:sz w:val="24"/>
          <w:szCs w:val="24"/>
          <w:lang w:eastAsia="ar-SA"/>
        </w:rPr>
        <w:t>nähtav töötajale endale, kuid ei jõua automaatselt tööandjani</w:t>
      </w:r>
      <w:r w:rsidR="00A37060" w:rsidRPr="00CD1A63">
        <w:rPr>
          <w:rFonts w:ascii="Times New Roman" w:eastAsia="Times New Roman" w:hAnsi="Times New Roman" w:cs="Times New Roman"/>
          <w:color w:val="000000" w:themeColor="text1"/>
          <w:sz w:val="24"/>
          <w:szCs w:val="24"/>
          <w:lang w:eastAsia="ar-SA"/>
        </w:rPr>
        <w:t xml:space="preserve"> </w:t>
      </w:r>
      <w:proofErr w:type="spellStart"/>
      <w:r w:rsidR="00A37060" w:rsidRPr="00CD1A63">
        <w:rPr>
          <w:rFonts w:ascii="Times New Roman" w:eastAsia="Times New Roman" w:hAnsi="Times New Roman" w:cs="Times New Roman"/>
          <w:color w:val="000000" w:themeColor="text1"/>
          <w:sz w:val="24"/>
          <w:szCs w:val="24"/>
          <w:lang w:eastAsia="ar-SA"/>
        </w:rPr>
        <w:t>TEIS-i</w:t>
      </w:r>
      <w:proofErr w:type="spellEnd"/>
      <w:r w:rsidR="00A37060" w:rsidRPr="00CD1A63">
        <w:rPr>
          <w:rFonts w:ascii="Times New Roman" w:eastAsia="Times New Roman" w:hAnsi="Times New Roman" w:cs="Times New Roman"/>
          <w:color w:val="000000" w:themeColor="text1"/>
          <w:sz w:val="24"/>
          <w:szCs w:val="24"/>
          <w:lang w:eastAsia="ar-SA"/>
        </w:rPr>
        <w:t xml:space="preserve"> kaudu. Selleks et tööandja</w:t>
      </w:r>
      <w:r w:rsidR="00F00C5A" w:rsidRPr="00CD1A63">
        <w:rPr>
          <w:rFonts w:ascii="Times New Roman" w:eastAsia="Times New Roman" w:hAnsi="Times New Roman" w:cs="Times New Roman"/>
          <w:color w:val="000000" w:themeColor="text1"/>
          <w:sz w:val="24"/>
          <w:szCs w:val="24"/>
          <w:lang w:eastAsia="ar-SA"/>
        </w:rPr>
        <w:t xml:space="preserve"> näeks tervisekontrolli otsust</w:t>
      </w:r>
      <w:r w:rsidR="002608C7">
        <w:rPr>
          <w:rFonts w:ascii="Times New Roman" w:eastAsia="Times New Roman" w:hAnsi="Times New Roman" w:cs="Times New Roman"/>
          <w:color w:val="000000" w:themeColor="text1"/>
          <w:sz w:val="24"/>
          <w:szCs w:val="24"/>
          <w:lang w:eastAsia="ar-SA"/>
        </w:rPr>
        <w:t>,</w:t>
      </w:r>
      <w:r w:rsidR="00F00C5A" w:rsidRPr="00CD1A63">
        <w:rPr>
          <w:rFonts w:ascii="Times New Roman" w:eastAsia="Times New Roman" w:hAnsi="Times New Roman" w:cs="Times New Roman"/>
          <w:color w:val="000000" w:themeColor="text1"/>
          <w:sz w:val="24"/>
          <w:szCs w:val="24"/>
          <w:lang w:eastAsia="ar-SA"/>
        </w:rPr>
        <w:t xml:space="preserve"> on vaja jätkata kehtiva </w:t>
      </w:r>
      <w:r w:rsidR="00473E49">
        <w:rPr>
          <w:rFonts w:ascii="Times New Roman" w:eastAsia="Times New Roman" w:hAnsi="Times New Roman" w:cs="Times New Roman"/>
          <w:color w:val="000000" w:themeColor="text1"/>
          <w:sz w:val="24"/>
          <w:szCs w:val="24"/>
          <w:lang w:eastAsia="ar-SA"/>
        </w:rPr>
        <w:t>korraga</w:t>
      </w:r>
      <w:r w:rsidR="00473E49" w:rsidRPr="00CD1A63">
        <w:rPr>
          <w:rFonts w:ascii="Times New Roman" w:eastAsia="Times New Roman" w:hAnsi="Times New Roman" w:cs="Times New Roman"/>
          <w:color w:val="000000" w:themeColor="text1"/>
          <w:sz w:val="24"/>
          <w:szCs w:val="24"/>
          <w:lang w:eastAsia="ar-SA"/>
        </w:rPr>
        <w:t xml:space="preserve"> </w:t>
      </w:r>
      <w:r w:rsidR="00F00C5A" w:rsidRPr="00CD1A63">
        <w:rPr>
          <w:rFonts w:ascii="Times New Roman" w:eastAsia="Times New Roman" w:hAnsi="Times New Roman" w:cs="Times New Roman"/>
          <w:color w:val="000000" w:themeColor="text1"/>
          <w:sz w:val="24"/>
          <w:szCs w:val="24"/>
          <w:lang w:eastAsia="ar-SA"/>
        </w:rPr>
        <w:t>ehk</w:t>
      </w:r>
      <w:r w:rsidR="00A07D8A">
        <w:rPr>
          <w:rFonts w:ascii="Times New Roman" w:eastAsia="Times New Roman" w:hAnsi="Times New Roman" w:cs="Times New Roman"/>
          <w:color w:val="000000" w:themeColor="text1"/>
          <w:sz w:val="24"/>
          <w:szCs w:val="24"/>
          <w:lang w:eastAsia="ar-SA"/>
        </w:rPr>
        <w:t xml:space="preserve"> töötaja edastab</w:t>
      </w:r>
      <w:r w:rsidR="00F00C5A" w:rsidRPr="00CD1A63">
        <w:rPr>
          <w:rFonts w:ascii="Times New Roman" w:eastAsia="Times New Roman" w:hAnsi="Times New Roman" w:cs="Times New Roman"/>
          <w:color w:val="000000" w:themeColor="text1"/>
          <w:sz w:val="24"/>
          <w:szCs w:val="24"/>
          <w:lang w:eastAsia="ar-SA"/>
        </w:rPr>
        <w:t xml:space="preserve"> otsus</w:t>
      </w:r>
      <w:r w:rsidR="00A07D8A">
        <w:rPr>
          <w:rFonts w:ascii="Times New Roman" w:eastAsia="Times New Roman" w:hAnsi="Times New Roman" w:cs="Times New Roman"/>
          <w:color w:val="000000" w:themeColor="text1"/>
          <w:sz w:val="24"/>
          <w:szCs w:val="24"/>
          <w:lang w:eastAsia="ar-SA"/>
        </w:rPr>
        <w:t>e</w:t>
      </w:r>
      <w:r w:rsidR="00F00C5A" w:rsidRPr="00CD1A63">
        <w:rPr>
          <w:rFonts w:ascii="Times New Roman" w:eastAsia="Times New Roman" w:hAnsi="Times New Roman" w:cs="Times New Roman"/>
          <w:color w:val="000000" w:themeColor="text1"/>
          <w:sz w:val="24"/>
          <w:szCs w:val="24"/>
          <w:lang w:eastAsia="ar-SA"/>
        </w:rPr>
        <w:t xml:space="preserve"> tööandjale </w:t>
      </w:r>
      <w:r w:rsidR="008C5C30">
        <w:rPr>
          <w:rFonts w:ascii="Times New Roman" w:eastAsia="Times New Roman" w:hAnsi="Times New Roman" w:cs="Times New Roman"/>
          <w:color w:val="000000" w:themeColor="text1"/>
          <w:sz w:val="24"/>
          <w:szCs w:val="24"/>
          <w:lang w:eastAsia="ar-SA"/>
        </w:rPr>
        <w:t>kas</w:t>
      </w:r>
      <w:r w:rsidR="00B76373" w:rsidRPr="00CD1A63">
        <w:rPr>
          <w:rFonts w:ascii="Times New Roman" w:eastAsia="Times New Roman" w:hAnsi="Times New Roman" w:cs="Times New Roman"/>
          <w:color w:val="000000" w:themeColor="text1"/>
          <w:sz w:val="24"/>
          <w:szCs w:val="24"/>
          <w:lang w:eastAsia="ar-SA"/>
        </w:rPr>
        <w:t xml:space="preserve"> paberkujul või krüpteeritud e-kirja</w:t>
      </w:r>
      <w:r w:rsidR="004D2084">
        <w:rPr>
          <w:rFonts w:ascii="Times New Roman" w:eastAsia="Times New Roman" w:hAnsi="Times New Roman" w:cs="Times New Roman"/>
          <w:color w:val="000000" w:themeColor="text1"/>
          <w:sz w:val="24"/>
          <w:szCs w:val="24"/>
          <w:lang w:eastAsia="ar-SA"/>
        </w:rPr>
        <w:t>ga</w:t>
      </w:r>
      <w:r w:rsidR="00B76373" w:rsidRPr="00CD1A63">
        <w:rPr>
          <w:rFonts w:ascii="Times New Roman" w:eastAsia="Times New Roman" w:hAnsi="Times New Roman" w:cs="Times New Roman"/>
          <w:color w:val="000000" w:themeColor="text1"/>
          <w:sz w:val="24"/>
          <w:szCs w:val="24"/>
          <w:lang w:eastAsia="ar-SA"/>
        </w:rPr>
        <w:t>.</w:t>
      </w:r>
    </w:p>
    <w:p w14:paraId="15E0402D" w14:textId="77777777" w:rsidR="007B2142" w:rsidRPr="00CD1A63" w:rsidRDefault="007B2142"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5179F022" w14:textId="74A93C0A" w:rsidR="007B2142" w:rsidRPr="00CD1A63" w:rsidRDefault="00CE4BC6"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Tervisekontrolli o</w:t>
      </w:r>
      <w:r w:rsidRPr="00CD1A63">
        <w:rPr>
          <w:rFonts w:ascii="Times New Roman" w:eastAsia="Times New Roman" w:hAnsi="Times New Roman" w:cs="Times New Roman"/>
          <w:color w:val="000000" w:themeColor="text1"/>
          <w:sz w:val="24"/>
          <w:szCs w:val="24"/>
          <w:lang w:eastAsia="ar-SA"/>
        </w:rPr>
        <w:t xml:space="preserve">tsuse </w:t>
      </w:r>
      <w:r w:rsidR="0066392A">
        <w:rPr>
          <w:rFonts w:ascii="Times New Roman" w:eastAsia="Times New Roman" w:hAnsi="Times New Roman" w:cs="Times New Roman"/>
          <w:color w:val="000000" w:themeColor="text1"/>
          <w:sz w:val="24"/>
          <w:szCs w:val="24"/>
          <w:lang w:eastAsia="ar-SA"/>
        </w:rPr>
        <w:t>andmekoosseis</w:t>
      </w:r>
      <w:r w:rsidR="0066392A"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on leitav rakendusaktide kavandite failist (seletuskirja lisa 1). </w:t>
      </w:r>
      <w:r>
        <w:rPr>
          <w:rFonts w:ascii="Times New Roman" w:eastAsia="Times New Roman" w:hAnsi="Times New Roman" w:cs="Times New Roman"/>
          <w:color w:val="000000" w:themeColor="text1"/>
          <w:sz w:val="24"/>
          <w:szCs w:val="24"/>
          <w:lang w:eastAsia="ar-SA"/>
        </w:rPr>
        <w:t xml:space="preserve">Otsuse andmekoosseis põhiandmete </w:t>
      </w:r>
      <w:r w:rsidR="004D2084">
        <w:rPr>
          <w:rFonts w:ascii="Times New Roman" w:eastAsia="Times New Roman" w:hAnsi="Times New Roman" w:cs="Times New Roman"/>
          <w:color w:val="000000" w:themeColor="text1"/>
          <w:sz w:val="24"/>
          <w:szCs w:val="24"/>
          <w:lang w:eastAsia="ar-SA"/>
        </w:rPr>
        <w:t xml:space="preserve">puhul </w:t>
      </w:r>
      <w:r>
        <w:rPr>
          <w:rFonts w:ascii="Times New Roman" w:eastAsia="Times New Roman" w:hAnsi="Times New Roman" w:cs="Times New Roman"/>
          <w:color w:val="000000" w:themeColor="text1"/>
          <w:sz w:val="24"/>
          <w:szCs w:val="24"/>
          <w:lang w:eastAsia="ar-SA"/>
        </w:rPr>
        <w:t xml:space="preserve">ei erine kehtivas õiguses toodud otsuse </w:t>
      </w:r>
      <w:r w:rsidR="004D2084">
        <w:rPr>
          <w:rFonts w:ascii="Times New Roman" w:eastAsia="Times New Roman" w:hAnsi="Times New Roman" w:cs="Times New Roman"/>
          <w:color w:val="000000" w:themeColor="text1"/>
          <w:sz w:val="24"/>
          <w:szCs w:val="24"/>
          <w:lang w:eastAsia="ar-SA"/>
        </w:rPr>
        <w:t>andmetest</w:t>
      </w:r>
      <w:r>
        <w:rPr>
          <w:rFonts w:ascii="Times New Roman" w:eastAsia="Times New Roman" w:hAnsi="Times New Roman" w:cs="Times New Roman"/>
          <w:color w:val="000000" w:themeColor="text1"/>
          <w:sz w:val="24"/>
          <w:szCs w:val="24"/>
          <w:lang w:eastAsia="ar-SA"/>
        </w:rPr>
        <w:t xml:space="preserve">. </w:t>
      </w:r>
      <w:r w:rsidR="007B2142" w:rsidRPr="00CD1A63">
        <w:rPr>
          <w:rFonts w:ascii="Times New Roman" w:eastAsia="Times New Roman" w:hAnsi="Times New Roman" w:cs="Times New Roman"/>
          <w:color w:val="000000" w:themeColor="text1"/>
          <w:sz w:val="24"/>
          <w:szCs w:val="24"/>
          <w:lang w:eastAsia="ar-SA"/>
        </w:rPr>
        <w:t>Võrreldes varasemaga eemaldatakse</w:t>
      </w:r>
      <w:r w:rsidR="0050596C" w:rsidRPr="00CD1A63">
        <w:rPr>
          <w:rFonts w:ascii="Times New Roman" w:eastAsia="Times New Roman" w:hAnsi="Times New Roman" w:cs="Times New Roman"/>
          <w:color w:val="000000" w:themeColor="text1"/>
          <w:sz w:val="24"/>
          <w:szCs w:val="24"/>
          <w:lang w:eastAsia="ar-SA"/>
        </w:rPr>
        <w:t xml:space="preserve"> tervisekontrolli</w:t>
      </w:r>
      <w:r w:rsidR="007B2142" w:rsidRPr="00CD1A63">
        <w:rPr>
          <w:rFonts w:ascii="Times New Roman" w:eastAsia="Times New Roman" w:hAnsi="Times New Roman" w:cs="Times New Roman"/>
          <w:color w:val="000000" w:themeColor="text1"/>
          <w:sz w:val="24"/>
          <w:szCs w:val="24"/>
          <w:lang w:eastAsia="ar-SA"/>
        </w:rPr>
        <w:t xml:space="preserve"> otsuse vormilt töötaja kui patsiendi allkir</w:t>
      </w:r>
      <w:r w:rsidR="00812F60">
        <w:rPr>
          <w:rFonts w:ascii="Times New Roman" w:eastAsia="Times New Roman" w:hAnsi="Times New Roman" w:cs="Times New Roman"/>
          <w:color w:val="000000" w:themeColor="text1"/>
          <w:sz w:val="24"/>
          <w:szCs w:val="24"/>
          <w:lang w:eastAsia="ar-SA"/>
        </w:rPr>
        <w:t>i</w:t>
      </w:r>
      <w:r w:rsidR="007B2142" w:rsidRPr="00CD1A63">
        <w:rPr>
          <w:rFonts w:ascii="Times New Roman" w:eastAsia="Times New Roman" w:hAnsi="Times New Roman" w:cs="Times New Roman"/>
          <w:color w:val="000000" w:themeColor="text1"/>
          <w:sz w:val="24"/>
          <w:szCs w:val="24"/>
          <w:lang w:eastAsia="ar-SA"/>
        </w:rPr>
        <w:t>.</w:t>
      </w:r>
      <w:r w:rsidR="0050596C" w:rsidRPr="00CD1A63">
        <w:rPr>
          <w:rFonts w:ascii="Times New Roman" w:eastAsia="Times New Roman" w:hAnsi="Times New Roman" w:cs="Times New Roman"/>
          <w:color w:val="000000" w:themeColor="text1"/>
          <w:sz w:val="24"/>
          <w:szCs w:val="24"/>
          <w:lang w:eastAsia="ar-SA"/>
        </w:rPr>
        <w:t xml:space="preserve"> Kehtiva õiguse kohaselt</w:t>
      </w:r>
      <w:r w:rsidR="006316D7">
        <w:rPr>
          <w:rFonts w:ascii="Times New Roman" w:eastAsia="Times New Roman" w:hAnsi="Times New Roman" w:cs="Times New Roman"/>
          <w:color w:val="000000" w:themeColor="text1"/>
          <w:sz w:val="24"/>
          <w:szCs w:val="24"/>
          <w:lang w:eastAsia="ar-SA"/>
        </w:rPr>
        <w:t xml:space="preserve"> </w:t>
      </w:r>
      <w:r w:rsidR="0050596C" w:rsidRPr="00CD1A63">
        <w:rPr>
          <w:rFonts w:ascii="Times New Roman" w:eastAsia="Times New Roman" w:hAnsi="Times New Roman" w:cs="Times New Roman"/>
          <w:color w:val="000000" w:themeColor="text1"/>
          <w:sz w:val="24"/>
          <w:szCs w:val="24"/>
          <w:lang w:eastAsia="ar-SA"/>
        </w:rPr>
        <w:t>aluseks võetud mootorsõiduki</w:t>
      </w:r>
      <w:r w:rsidR="004D2084">
        <w:rPr>
          <w:rFonts w:ascii="Times New Roman" w:eastAsia="Times New Roman" w:hAnsi="Times New Roman" w:cs="Times New Roman"/>
          <w:color w:val="000000" w:themeColor="text1"/>
          <w:sz w:val="24"/>
          <w:szCs w:val="24"/>
          <w:lang w:eastAsia="ar-SA"/>
        </w:rPr>
        <w:t>juhi</w:t>
      </w:r>
      <w:r w:rsidR="0050596C" w:rsidRPr="00CD1A63">
        <w:rPr>
          <w:rFonts w:ascii="Times New Roman" w:eastAsia="Times New Roman" w:hAnsi="Times New Roman" w:cs="Times New Roman"/>
          <w:color w:val="000000" w:themeColor="text1"/>
          <w:sz w:val="24"/>
          <w:szCs w:val="24"/>
          <w:lang w:eastAsia="ar-SA"/>
        </w:rPr>
        <w:t xml:space="preserve"> tervisekontrolli kor</w:t>
      </w:r>
      <w:r w:rsidR="006316D7">
        <w:rPr>
          <w:rFonts w:ascii="Times New Roman" w:eastAsia="Times New Roman" w:hAnsi="Times New Roman" w:cs="Times New Roman"/>
          <w:color w:val="000000" w:themeColor="text1"/>
          <w:sz w:val="24"/>
          <w:szCs w:val="24"/>
          <w:lang w:eastAsia="ar-SA"/>
        </w:rPr>
        <w:t>d</w:t>
      </w:r>
      <w:r w:rsidR="0098408E">
        <w:rPr>
          <w:rFonts w:ascii="Times New Roman" w:eastAsia="Times New Roman" w:hAnsi="Times New Roman" w:cs="Times New Roman"/>
          <w:color w:val="000000" w:themeColor="text1"/>
          <w:sz w:val="24"/>
          <w:szCs w:val="24"/>
          <w:lang w:eastAsia="ar-SA"/>
        </w:rPr>
        <w:t xml:space="preserve"> </w:t>
      </w:r>
      <w:r w:rsidR="0050596C" w:rsidRPr="00CD1A63">
        <w:rPr>
          <w:rFonts w:ascii="Times New Roman" w:eastAsia="Times New Roman" w:hAnsi="Times New Roman" w:cs="Times New Roman"/>
          <w:color w:val="000000" w:themeColor="text1"/>
          <w:sz w:val="24"/>
          <w:szCs w:val="24"/>
          <w:lang w:eastAsia="ar-SA"/>
        </w:rPr>
        <w:t xml:space="preserve">ei </w:t>
      </w:r>
      <w:r w:rsidR="006316D7">
        <w:rPr>
          <w:rFonts w:ascii="Times New Roman" w:eastAsia="Times New Roman" w:hAnsi="Times New Roman" w:cs="Times New Roman"/>
          <w:color w:val="000000" w:themeColor="text1"/>
          <w:sz w:val="24"/>
          <w:szCs w:val="24"/>
          <w:lang w:eastAsia="ar-SA"/>
        </w:rPr>
        <w:t>näe</w:t>
      </w:r>
      <w:r w:rsidR="0050596C" w:rsidRPr="00CD1A63">
        <w:rPr>
          <w:rFonts w:ascii="Times New Roman" w:eastAsia="Times New Roman" w:hAnsi="Times New Roman" w:cs="Times New Roman"/>
          <w:color w:val="000000" w:themeColor="text1"/>
          <w:sz w:val="24"/>
          <w:szCs w:val="24"/>
          <w:lang w:eastAsia="ar-SA"/>
        </w:rPr>
        <w:t xml:space="preserve"> </w:t>
      </w:r>
      <w:r w:rsidR="006316D7">
        <w:rPr>
          <w:rFonts w:ascii="Times New Roman" w:eastAsia="Times New Roman" w:hAnsi="Times New Roman" w:cs="Times New Roman"/>
          <w:color w:val="000000" w:themeColor="text1"/>
          <w:sz w:val="24"/>
          <w:szCs w:val="24"/>
          <w:lang w:eastAsia="ar-SA"/>
        </w:rPr>
        <w:t xml:space="preserve">samuti </w:t>
      </w:r>
      <w:r w:rsidR="0050596C" w:rsidRPr="00CD1A63">
        <w:rPr>
          <w:rFonts w:ascii="Times New Roman" w:eastAsia="Times New Roman" w:hAnsi="Times New Roman" w:cs="Times New Roman"/>
          <w:color w:val="000000" w:themeColor="text1"/>
          <w:sz w:val="24"/>
          <w:szCs w:val="24"/>
          <w:lang w:eastAsia="ar-SA"/>
        </w:rPr>
        <w:t>mootorsõiduki</w:t>
      </w:r>
      <w:r w:rsidR="0021178F">
        <w:rPr>
          <w:rFonts w:ascii="Times New Roman" w:eastAsia="Times New Roman" w:hAnsi="Times New Roman" w:cs="Times New Roman"/>
          <w:color w:val="000000" w:themeColor="text1"/>
          <w:sz w:val="24"/>
          <w:szCs w:val="24"/>
          <w:lang w:eastAsia="ar-SA"/>
        </w:rPr>
        <w:t>juhi</w:t>
      </w:r>
      <w:r w:rsidR="0050596C" w:rsidRPr="00CD1A63">
        <w:rPr>
          <w:rFonts w:ascii="Times New Roman" w:eastAsia="Times New Roman" w:hAnsi="Times New Roman" w:cs="Times New Roman"/>
          <w:color w:val="000000" w:themeColor="text1"/>
          <w:sz w:val="24"/>
          <w:szCs w:val="24"/>
          <w:lang w:eastAsia="ar-SA"/>
        </w:rPr>
        <w:t xml:space="preserve"> tervisetõendil</w:t>
      </w:r>
      <w:r w:rsidR="006316D7">
        <w:rPr>
          <w:rFonts w:ascii="Times New Roman" w:eastAsia="Times New Roman" w:hAnsi="Times New Roman" w:cs="Times New Roman"/>
          <w:color w:val="000000" w:themeColor="text1"/>
          <w:sz w:val="24"/>
          <w:szCs w:val="24"/>
          <w:lang w:eastAsia="ar-SA"/>
        </w:rPr>
        <w:t xml:space="preserve"> ette </w:t>
      </w:r>
      <w:r w:rsidR="0050596C" w:rsidRPr="00CD1A63">
        <w:rPr>
          <w:rFonts w:ascii="Times New Roman" w:eastAsia="Times New Roman" w:hAnsi="Times New Roman" w:cs="Times New Roman"/>
          <w:color w:val="000000" w:themeColor="text1"/>
          <w:sz w:val="24"/>
          <w:szCs w:val="24"/>
          <w:lang w:eastAsia="ar-SA"/>
        </w:rPr>
        <w:t xml:space="preserve">patsiendi allkirja. </w:t>
      </w:r>
      <w:r w:rsidR="007B2142" w:rsidRPr="00CD1A63">
        <w:rPr>
          <w:rFonts w:ascii="Times New Roman" w:eastAsia="Times New Roman" w:hAnsi="Times New Roman" w:cs="Times New Roman"/>
          <w:color w:val="000000" w:themeColor="text1"/>
          <w:sz w:val="24"/>
          <w:szCs w:val="24"/>
          <w:lang w:eastAsia="ar-SA"/>
        </w:rPr>
        <w:t>Tegemist on ebavajaliku andmeväljaga</w:t>
      </w:r>
      <w:r w:rsidR="00F14BFC" w:rsidRPr="00CD1A63">
        <w:rPr>
          <w:rFonts w:ascii="Times New Roman" w:eastAsia="Times New Roman" w:hAnsi="Times New Roman" w:cs="Times New Roman"/>
          <w:color w:val="000000" w:themeColor="text1"/>
          <w:sz w:val="24"/>
          <w:szCs w:val="24"/>
          <w:lang w:eastAsia="ar-SA"/>
        </w:rPr>
        <w:t>. TTKS ja selle alusel kehtestatud rakendusaktid näevad ette, et tervishoiuteenuse osutaja peab allkirjastama</w:t>
      </w:r>
      <w:r w:rsidR="00F87D3D" w:rsidRPr="00CD1A63">
        <w:rPr>
          <w:rFonts w:ascii="Times New Roman" w:eastAsia="Times New Roman" w:hAnsi="Times New Roman" w:cs="Times New Roman"/>
          <w:color w:val="000000" w:themeColor="text1"/>
          <w:sz w:val="24"/>
          <w:szCs w:val="24"/>
          <w:lang w:eastAsia="ar-SA"/>
        </w:rPr>
        <w:t xml:space="preserve"> või kasutama digitaalset templit</w:t>
      </w:r>
      <w:r w:rsidR="00F14BFC" w:rsidRPr="00CD1A63">
        <w:rPr>
          <w:rFonts w:ascii="Times New Roman" w:eastAsia="Times New Roman" w:hAnsi="Times New Roman" w:cs="Times New Roman"/>
          <w:color w:val="000000" w:themeColor="text1"/>
          <w:sz w:val="24"/>
          <w:szCs w:val="24"/>
          <w:lang w:eastAsia="ar-SA"/>
        </w:rPr>
        <w:t xml:space="preserve"> otsus</w:t>
      </w:r>
      <w:r w:rsidR="00F87D3D" w:rsidRPr="00CD1A63">
        <w:rPr>
          <w:rFonts w:ascii="Times New Roman" w:eastAsia="Times New Roman" w:hAnsi="Times New Roman" w:cs="Times New Roman"/>
          <w:color w:val="000000" w:themeColor="text1"/>
          <w:sz w:val="24"/>
          <w:szCs w:val="24"/>
          <w:lang w:eastAsia="ar-SA"/>
        </w:rPr>
        <w:t>e</w:t>
      </w:r>
      <w:r w:rsidR="00F14BFC" w:rsidRPr="00CD1A63">
        <w:rPr>
          <w:rFonts w:ascii="Times New Roman" w:eastAsia="Times New Roman" w:hAnsi="Times New Roman" w:cs="Times New Roman"/>
          <w:color w:val="000000" w:themeColor="text1"/>
          <w:sz w:val="24"/>
          <w:szCs w:val="24"/>
          <w:lang w:eastAsia="ar-SA"/>
        </w:rPr>
        <w:t>/tõendi/saatekirja vm protseduuri</w:t>
      </w:r>
      <w:r w:rsidR="00F87D3D" w:rsidRPr="00CD1A63">
        <w:rPr>
          <w:rFonts w:ascii="Times New Roman" w:eastAsia="Times New Roman" w:hAnsi="Times New Roman" w:cs="Times New Roman"/>
          <w:color w:val="000000" w:themeColor="text1"/>
          <w:sz w:val="24"/>
          <w:szCs w:val="24"/>
          <w:lang w:eastAsia="ar-SA"/>
        </w:rPr>
        <w:t xml:space="preserve"> või analüüsi väljakirjutamisel</w:t>
      </w:r>
      <w:r w:rsidR="00215B92" w:rsidRPr="00CD1A63">
        <w:rPr>
          <w:rFonts w:ascii="Times New Roman" w:eastAsia="Times New Roman" w:hAnsi="Times New Roman" w:cs="Times New Roman"/>
          <w:color w:val="000000" w:themeColor="text1"/>
          <w:sz w:val="24"/>
          <w:szCs w:val="24"/>
          <w:lang w:eastAsia="ar-SA"/>
        </w:rPr>
        <w:t xml:space="preserve">. Allkirjaga või digitaalse templiga kinnitab arst (või teatud juhtudel õde) dokumendi autentsust ja kannab vastutust koostatud dokumendi </w:t>
      </w:r>
      <w:r w:rsidR="004E4CE8" w:rsidRPr="00CD1A63">
        <w:rPr>
          <w:rFonts w:ascii="Times New Roman" w:eastAsia="Times New Roman" w:hAnsi="Times New Roman" w:cs="Times New Roman"/>
          <w:color w:val="000000" w:themeColor="text1"/>
          <w:sz w:val="24"/>
          <w:szCs w:val="24"/>
          <w:lang w:eastAsia="ar-SA"/>
        </w:rPr>
        <w:t>eest.</w:t>
      </w:r>
      <w:r w:rsidR="00534C94" w:rsidRPr="00CD1A63">
        <w:rPr>
          <w:rFonts w:ascii="Times New Roman" w:eastAsia="Times New Roman" w:hAnsi="Times New Roman" w:cs="Times New Roman"/>
          <w:color w:val="000000" w:themeColor="text1"/>
          <w:sz w:val="24"/>
          <w:szCs w:val="24"/>
          <w:lang w:eastAsia="ar-SA"/>
        </w:rPr>
        <w:t xml:space="preserve"> Töötaja </w:t>
      </w:r>
      <w:r w:rsidR="003635B2" w:rsidRPr="00CD1A63">
        <w:rPr>
          <w:rFonts w:ascii="Times New Roman" w:eastAsia="Times New Roman" w:hAnsi="Times New Roman" w:cs="Times New Roman"/>
          <w:color w:val="000000" w:themeColor="text1"/>
          <w:sz w:val="24"/>
          <w:szCs w:val="24"/>
          <w:lang w:eastAsia="ar-SA"/>
        </w:rPr>
        <w:t xml:space="preserve">peab läbima töötervishoiu tervisekontrolli vastavalt </w:t>
      </w:r>
      <w:proofErr w:type="spellStart"/>
      <w:r w:rsidR="003635B2" w:rsidRPr="00CD1A63">
        <w:rPr>
          <w:rFonts w:ascii="Times New Roman" w:eastAsia="Times New Roman" w:hAnsi="Times New Roman" w:cs="Times New Roman"/>
          <w:color w:val="000000" w:themeColor="text1"/>
          <w:sz w:val="24"/>
          <w:szCs w:val="24"/>
          <w:lang w:eastAsia="ar-SA"/>
        </w:rPr>
        <w:t>TTOS</w:t>
      </w:r>
      <w:r w:rsidR="006C3BC6">
        <w:rPr>
          <w:rFonts w:ascii="Times New Roman" w:eastAsia="Times New Roman" w:hAnsi="Times New Roman" w:cs="Times New Roman"/>
          <w:color w:val="000000" w:themeColor="text1"/>
          <w:sz w:val="24"/>
          <w:szCs w:val="24"/>
          <w:lang w:eastAsia="ar-SA"/>
        </w:rPr>
        <w:t>-i</w:t>
      </w:r>
      <w:proofErr w:type="spellEnd"/>
      <w:r w:rsidR="003635B2" w:rsidRPr="00CD1A63">
        <w:rPr>
          <w:rFonts w:ascii="Times New Roman" w:eastAsia="Times New Roman" w:hAnsi="Times New Roman" w:cs="Times New Roman"/>
          <w:color w:val="000000" w:themeColor="text1"/>
          <w:sz w:val="24"/>
          <w:szCs w:val="24"/>
          <w:lang w:eastAsia="ar-SA"/>
        </w:rPr>
        <w:t xml:space="preserve"> §</w:t>
      </w:r>
      <w:r w:rsidR="0053278A" w:rsidRPr="00CD1A63">
        <w:rPr>
          <w:rFonts w:ascii="Times New Roman" w:eastAsia="Times New Roman" w:hAnsi="Times New Roman" w:cs="Times New Roman"/>
          <w:color w:val="000000" w:themeColor="text1"/>
          <w:sz w:val="24"/>
          <w:szCs w:val="24"/>
          <w:lang w:eastAsia="ar-SA"/>
        </w:rPr>
        <w:t xml:space="preserve"> </w:t>
      </w:r>
      <w:r w:rsidR="007C7AB9" w:rsidRPr="00CD1A63">
        <w:rPr>
          <w:rFonts w:ascii="Times New Roman" w:eastAsia="Times New Roman" w:hAnsi="Times New Roman" w:cs="Times New Roman"/>
          <w:color w:val="000000" w:themeColor="text1"/>
          <w:sz w:val="24"/>
          <w:szCs w:val="24"/>
          <w:lang w:eastAsia="ar-SA"/>
        </w:rPr>
        <w:t xml:space="preserve">14 </w:t>
      </w:r>
      <w:r w:rsidR="001D613B" w:rsidRPr="00CD1A63">
        <w:rPr>
          <w:rFonts w:ascii="Times New Roman" w:eastAsia="Times New Roman" w:hAnsi="Times New Roman" w:cs="Times New Roman"/>
          <w:color w:val="000000" w:themeColor="text1"/>
          <w:sz w:val="24"/>
          <w:szCs w:val="24"/>
          <w:lang w:eastAsia="ar-SA"/>
        </w:rPr>
        <w:t>lõike</w:t>
      </w:r>
      <w:r w:rsidR="007C7AB9" w:rsidRPr="00CD1A63">
        <w:rPr>
          <w:rFonts w:ascii="Times New Roman" w:eastAsia="Times New Roman" w:hAnsi="Times New Roman" w:cs="Times New Roman"/>
          <w:color w:val="000000" w:themeColor="text1"/>
          <w:sz w:val="24"/>
          <w:szCs w:val="24"/>
          <w:lang w:eastAsia="ar-SA"/>
        </w:rPr>
        <w:t xml:space="preserve"> </w:t>
      </w:r>
      <w:r w:rsidR="001D613B" w:rsidRPr="00CD1A63">
        <w:rPr>
          <w:rFonts w:ascii="Times New Roman" w:eastAsia="Times New Roman" w:hAnsi="Times New Roman" w:cs="Times New Roman"/>
          <w:color w:val="000000" w:themeColor="text1"/>
          <w:sz w:val="24"/>
          <w:szCs w:val="24"/>
          <w:lang w:eastAsia="ar-SA"/>
        </w:rPr>
        <w:t xml:space="preserve">1 punktile 3. Töötaja </w:t>
      </w:r>
      <w:r w:rsidR="00610ACD" w:rsidRPr="00CD1A63">
        <w:rPr>
          <w:rFonts w:ascii="Times New Roman" w:eastAsia="Times New Roman" w:hAnsi="Times New Roman" w:cs="Times New Roman"/>
          <w:color w:val="000000" w:themeColor="text1"/>
          <w:sz w:val="24"/>
          <w:szCs w:val="24"/>
          <w:lang w:eastAsia="ar-SA"/>
        </w:rPr>
        <w:t>saab tervisekontrolli läbimise tulemuse</w:t>
      </w:r>
      <w:r w:rsidR="00E54910" w:rsidRPr="00CD1A63">
        <w:rPr>
          <w:rFonts w:ascii="Times New Roman" w:eastAsia="Times New Roman" w:hAnsi="Times New Roman" w:cs="Times New Roman"/>
          <w:color w:val="000000" w:themeColor="text1"/>
          <w:sz w:val="24"/>
          <w:szCs w:val="24"/>
          <w:lang w:eastAsia="ar-SA"/>
        </w:rPr>
        <w:t>na teada</w:t>
      </w:r>
      <w:r w:rsidR="00610ACD" w:rsidRPr="00CD1A63">
        <w:rPr>
          <w:rFonts w:ascii="Times New Roman" w:eastAsia="Times New Roman" w:hAnsi="Times New Roman" w:cs="Times New Roman"/>
          <w:color w:val="000000" w:themeColor="text1"/>
          <w:sz w:val="24"/>
          <w:szCs w:val="24"/>
          <w:lang w:eastAsia="ar-SA"/>
        </w:rPr>
        <w:t xml:space="preserve">, millises seisus on tema </w:t>
      </w:r>
      <w:r w:rsidR="00E926FB" w:rsidRPr="00CD1A63">
        <w:rPr>
          <w:rFonts w:ascii="Times New Roman" w:eastAsia="Times New Roman" w:hAnsi="Times New Roman" w:cs="Times New Roman"/>
          <w:color w:val="000000" w:themeColor="text1"/>
          <w:sz w:val="24"/>
          <w:szCs w:val="24"/>
          <w:lang w:eastAsia="ar-SA"/>
        </w:rPr>
        <w:t xml:space="preserve">tervis ja kas </w:t>
      </w:r>
      <w:r w:rsidR="00D50F02" w:rsidRPr="00CD1A63">
        <w:rPr>
          <w:rFonts w:ascii="Times New Roman" w:eastAsia="Times New Roman" w:hAnsi="Times New Roman" w:cs="Times New Roman"/>
          <w:color w:val="000000" w:themeColor="text1"/>
          <w:sz w:val="24"/>
          <w:szCs w:val="24"/>
          <w:lang w:eastAsia="ar-SA"/>
        </w:rPr>
        <w:t>või millistel tingimustel</w:t>
      </w:r>
      <w:r w:rsidR="00D50F02">
        <w:rPr>
          <w:rFonts w:ascii="Times New Roman" w:eastAsia="Times New Roman" w:hAnsi="Times New Roman" w:cs="Times New Roman"/>
          <w:color w:val="000000" w:themeColor="text1"/>
          <w:sz w:val="24"/>
          <w:szCs w:val="24"/>
          <w:lang w:eastAsia="ar-SA"/>
        </w:rPr>
        <w:t xml:space="preserve"> </w:t>
      </w:r>
      <w:r w:rsidR="00E926FB" w:rsidRPr="00CD1A63">
        <w:rPr>
          <w:rFonts w:ascii="Times New Roman" w:eastAsia="Times New Roman" w:hAnsi="Times New Roman" w:cs="Times New Roman"/>
          <w:color w:val="000000" w:themeColor="text1"/>
          <w:sz w:val="24"/>
          <w:szCs w:val="24"/>
          <w:lang w:eastAsia="ar-SA"/>
        </w:rPr>
        <w:t>ta sobib nimetatud töökohal jätkama. Töötaja allkiri</w:t>
      </w:r>
      <w:r w:rsidR="000F1F81" w:rsidRPr="00CD1A63">
        <w:rPr>
          <w:rFonts w:ascii="Times New Roman" w:eastAsia="Times New Roman" w:hAnsi="Times New Roman" w:cs="Times New Roman"/>
          <w:color w:val="000000" w:themeColor="text1"/>
          <w:sz w:val="24"/>
          <w:szCs w:val="24"/>
          <w:lang w:eastAsia="ar-SA"/>
        </w:rPr>
        <w:t xml:space="preserve"> või selle puudumine</w:t>
      </w:r>
      <w:r w:rsidR="00E926FB" w:rsidRPr="00CD1A63">
        <w:rPr>
          <w:rFonts w:ascii="Times New Roman" w:eastAsia="Times New Roman" w:hAnsi="Times New Roman" w:cs="Times New Roman"/>
          <w:color w:val="000000" w:themeColor="text1"/>
          <w:sz w:val="24"/>
          <w:szCs w:val="24"/>
          <w:lang w:eastAsia="ar-SA"/>
        </w:rPr>
        <w:t xml:space="preserve"> ei muuda arsti otsust,</w:t>
      </w:r>
      <w:r w:rsidR="00494DCC" w:rsidRPr="00CD1A63">
        <w:rPr>
          <w:rFonts w:ascii="Times New Roman" w:eastAsia="Times New Roman" w:hAnsi="Times New Roman" w:cs="Times New Roman"/>
          <w:color w:val="000000" w:themeColor="text1"/>
          <w:sz w:val="24"/>
          <w:szCs w:val="24"/>
          <w:lang w:eastAsia="ar-SA"/>
        </w:rPr>
        <w:t xml:space="preserve"> mis edastatakse tööandjale,</w:t>
      </w:r>
      <w:r w:rsidR="00E926FB" w:rsidRPr="00CD1A63">
        <w:rPr>
          <w:rFonts w:ascii="Times New Roman" w:eastAsia="Times New Roman" w:hAnsi="Times New Roman" w:cs="Times New Roman"/>
          <w:color w:val="000000" w:themeColor="text1"/>
          <w:sz w:val="24"/>
          <w:szCs w:val="24"/>
          <w:lang w:eastAsia="ar-SA"/>
        </w:rPr>
        <w:t xml:space="preserve"> samuti ei </w:t>
      </w:r>
      <w:r w:rsidR="004F00AC" w:rsidRPr="00CD1A63">
        <w:rPr>
          <w:rFonts w:ascii="Times New Roman" w:eastAsia="Times New Roman" w:hAnsi="Times New Roman" w:cs="Times New Roman"/>
          <w:color w:val="000000" w:themeColor="text1"/>
          <w:sz w:val="24"/>
          <w:szCs w:val="24"/>
          <w:lang w:eastAsia="ar-SA"/>
        </w:rPr>
        <w:t>mõjuta töötaja allkiri</w:t>
      </w:r>
      <w:r w:rsidR="00494DCC" w:rsidRPr="00CD1A63">
        <w:rPr>
          <w:rFonts w:ascii="Times New Roman" w:eastAsia="Times New Roman" w:hAnsi="Times New Roman" w:cs="Times New Roman"/>
          <w:color w:val="000000" w:themeColor="text1"/>
          <w:sz w:val="24"/>
          <w:szCs w:val="24"/>
          <w:lang w:eastAsia="ar-SA"/>
        </w:rPr>
        <w:t xml:space="preserve"> või selle puudumine</w:t>
      </w:r>
      <w:r w:rsidR="004F00AC" w:rsidRPr="00CD1A63">
        <w:rPr>
          <w:rFonts w:ascii="Times New Roman" w:eastAsia="Times New Roman" w:hAnsi="Times New Roman" w:cs="Times New Roman"/>
          <w:color w:val="000000" w:themeColor="text1"/>
          <w:sz w:val="24"/>
          <w:szCs w:val="24"/>
          <w:lang w:eastAsia="ar-SA"/>
        </w:rPr>
        <w:t xml:space="preserve"> töötaja õigust </w:t>
      </w:r>
      <w:r w:rsidR="000F1F81" w:rsidRPr="00CD1A63">
        <w:rPr>
          <w:rFonts w:ascii="Times New Roman" w:eastAsia="Times New Roman" w:hAnsi="Times New Roman" w:cs="Times New Roman"/>
          <w:color w:val="000000" w:themeColor="text1"/>
          <w:sz w:val="24"/>
          <w:szCs w:val="24"/>
          <w:lang w:eastAsia="ar-SA"/>
        </w:rPr>
        <w:t xml:space="preserve">soovi korral </w:t>
      </w:r>
      <w:r w:rsidR="004F00AC" w:rsidRPr="00CD1A63">
        <w:rPr>
          <w:rFonts w:ascii="Times New Roman" w:eastAsia="Times New Roman" w:hAnsi="Times New Roman" w:cs="Times New Roman"/>
          <w:color w:val="000000" w:themeColor="text1"/>
          <w:sz w:val="24"/>
          <w:szCs w:val="24"/>
          <w:lang w:eastAsia="ar-SA"/>
        </w:rPr>
        <w:t>arsti otsus</w:t>
      </w:r>
      <w:r w:rsidR="00D50F02">
        <w:rPr>
          <w:rFonts w:ascii="Times New Roman" w:eastAsia="Times New Roman" w:hAnsi="Times New Roman" w:cs="Times New Roman"/>
          <w:color w:val="000000" w:themeColor="text1"/>
          <w:sz w:val="24"/>
          <w:szCs w:val="24"/>
          <w:lang w:eastAsia="ar-SA"/>
        </w:rPr>
        <w:t xml:space="preserve"> </w:t>
      </w:r>
      <w:r w:rsidR="00D50F02" w:rsidRPr="00CD1A63">
        <w:rPr>
          <w:rFonts w:ascii="Times New Roman" w:eastAsia="Times New Roman" w:hAnsi="Times New Roman" w:cs="Times New Roman"/>
          <w:color w:val="000000" w:themeColor="text1"/>
          <w:sz w:val="24"/>
          <w:szCs w:val="24"/>
          <w:lang w:eastAsia="ar-SA"/>
        </w:rPr>
        <w:t>vaidlustada</w:t>
      </w:r>
      <w:r w:rsidR="004F00AC" w:rsidRPr="00CD1A63">
        <w:rPr>
          <w:rFonts w:ascii="Times New Roman" w:eastAsia="Times New Roman" w:hAnsi="Times New Roman" w:cs="Times New Roman"/>
          <w:color w:val="000000" w:themeColor="text1"/>
          <w:sz w:val="24"/>
          <w:szCs w:val="24"/>
          <w:lang w:eastAsia="ar-SA"/>
        </w:rPr>
        <w:t xml:space="preserve">. </w:t>
      </w:r>
      <w:r w:rsidR="00372A8A" w:rsidRPr="00CD1A63">
        <w:rPr>
          <w:rFonts w:ascii="Times New Roman" w:eastAsia="Times New Roman" w:hAnsi="Times New Roman" w:cs="Times New Roman"/>
          <w:color w:val="000000" w:themeColor="text1"/>
          <w:sz w:val="24"/>
          <w:szCs w:val="24"/>
          <w:lang w:eastAsia="ar-SA"/>
        </w:rPr>
        <w:t xml:space="preserve">Töötaja allkiri kannab otsusega tutvumise </w:t>
      </w:r>
      <w:r w:rsidR="00C44AF1" w:rsidRPr="00CD1A63">
        <w:rPr>
          <w:rFonts w:ascii="Times New Roman" w:eastAsia="Times New Roman" w:hAnsi="Times New Roman" w:cs="Times New Roman"/>
          <w:color w:val="000000" w:themeColor="text1"/>
          <w:sz w:val="24"/>
          <w:szCs w:val="24"/>
          <w:lang w:eastAsia="ar-SA"/>
        </w:rPr>
        <w:t>või otsuse kättesaamise funktsiooni</w:t>
      </w:r>
      <w:r w:rsidR="0066392A">
        <w:rPr>
          <w:rFonts w:ascii="Times New Roman" w:eastAsia="Times New Roman" w:hAnsi="Times New Roman" w:cs="Times New Roman"/>
          <w:color w:val="000000" w:themeColor="text1"/>
          <w:sz w:val="24"/>
          <w:szCs w:val="24"/>
          <w:lang w:eastAsia="ar-SA"/>
        </w:rPr>
        <w:t>. Edaspidi on töötajal võimalik tutvuda</w:t>
      </w:r>
      <w:r w:rsidR="00C44AF1" w:rsidRPr="00CD1A63">
        <w:rPr>
          <w:rFonts w:ascii="Times New Roman" w:eastAsia="Times New Roman" w:hAnsi="Times New Roman" w:cs="Times New Roman"/>
          <w:color w:val="000000" w:themeColor="text1"/>
          <w:sz w:val="24"/>
          <w:szCs w:val="24"/>
          <w:lang w:eastAsia="ar-SA"/>
        </w:rPr>
        <w:t xml:space="preserve"> otsuse</w:t>
      </w:r>
      <w:r w:rsidR="0066392A">
        <w:rPr>
          <w:rFonts w:ascii="Times New Roman" w:eastAsia="Times New Roman" w:hAnsi="Times New Roman" w:cs="Times New Roman"/>
          <w:color w:val="000000" w:themeColor="text1"/>
          <w:sz w:val="24"/>
          <w:szCs w:val="24"/>
          <w:lang w:eastAsia="ar-SA"/>
        </w:rPr>
        <w:t>ga</w:t>
      </w:r>
      <w:r w:rsidR="00C44AF1" w:rsidRPr="00CD1A63">
        <w:rPr>
          <w:rFonts w:ascii="Times New Roman" w:eastAsia="Times New Roman" w:hAnsi="Times New Roman" w:cs="Times New Roman"/>
          <w:color w:val="000000" w:themeColor="text1"/>
          <w:sz w:val="24"/>
          <w:szCs w:val="24"/>
          <w:lang w:eastAsia="ar-SA"/>
        </w:rPr>
        <w:t xml:space="preserve"> </w:t>
      </w:r>
      <w:r w:rsidR="00D50F02">
        <w:rPr>
          <w:rFonts w:ascii="Times New Roman" w:eastAsia="Times New Roman" w:hAnsi="Times New Roman" w:cs="Times New Roman"/>
          <w:color w:val="000000" w:themeColor="text1"/>
          <w:sz w:val="24"/>
          <w:szCs w:val="24"/>
          <w:lang w:eastAsia="ar-SA"/>
        </w:rPr>
        <w:t>t</w:t>
      </w:r>
      <w:r w:rsidR="00C44AF1" w:rsidRPr="00CD1A63">
        <w:rPr>
          <w:rFonts w:ascii="Times New Roman" w:eastAsia="Times New Roman" w:hAnsi="Times New Roman" w:cs="Times New Roman"/>
          <w:color w:val="000000" w:themeColor="text1"/>
          <w:sz w:val="24"/>
          <w:szCs w:val="24"/>
          <w:lang w:eastAsia="ar-SA"/>
        </w:rPr>
        <w:t>erviseportaali</w:t>
      </w:r>
      <w:r w:rsidR="0066392A">
        <w:rPr>
          <w:rFonts w:ascii="Times New Roman" w:eastAsia="Times New Roman" w:hAnsi="Times New Roman" w:cs="Times New Roman"/>
          <w:color w:val="000000" w:themeColor="text1"/>
          <w:sz w:val="24"/>
          <w:szCs w:val="24"/>
          <w:lang w:eastAsia="ar-SA"/>
        </w:rPr>
        <w:t>s</w:t>
      </w:r>
      <w:r w:rsidR="00494DCC" w:rsidRPr="00CD1A63">
        <w:rPr>
          <w:rFonts w:ascii="Times New Roman" w:eastAsia="Times New Roman" w:hAnsi="Times New Roman" w:cs="Times New Roman"/>
          <w:color w:val="000000" w:themeColor="text1"/>
          <w:sz w:val="24"/>
          <w:szCs w:val="24"/>
          <w:lang w:eastAsia="ar-SA"/>
        </w:rPr>
        <w:t xml:space="preserve">, kus töötaja saab patsiendina otsuse igal ajal kätte ning </w:t>
      </w:r>
      <w:r w:rsidR="00C2499B" w:rsidRPr="00CD1A63">
        <w:rPr>
          <w:rFonts w:ascii="Times New Roman" w:eastAsia="Times New Roman" w:hAnsi="Times New Roman" w:cs="Times New Roman"/>
          <w:color w:val="000000" w:themeColor="text1"/>
          <w:sz w:val="24"/>
          <w:szCs w:val="24"/>
          <w:lang w:eastAsia="ar-SA"/>
        </w:rPr>
        <w:t>kus on näha ka töötaja logi otsusega tutvumise</w:t>
      </w:r>
      <w:r w:rsidR="00906653">
        <w:rPr>
          <w:rFonts w:ascii="Times New Roman" w:eastAsia="Times New Roman" w:hAnsi="Times New Roman" w:cs="Times New Roman"/>
          <w:color w:val="000000" w:themeColor="text1"/>
          <w:sz w:val="24"/>
          <w:szCs w:val="24"/>
          <w:lang w:eastAsia="ar-SA"/>
        </w:rPr>
        <w:t xml:space="preserve"> kohta</w:t>
      </w:r>
      <w:r w:rsidR="00C2499B" w:rsidRPr="00CD1A63">
        <w:rPr>
          <w:rFonts w:ascii="Times New Roman" w:eastAsia="Times New Roman" w:hAnsi="Times New Roman" w:cs="Times New Roman"/>
          <w:color w:val="000000" w:themeColor="text1"/>
          <w:sz w:val="24"/>
          <w:szCs w:val="24"/>
          <w:lang w:eastAsia="ar-SA"/>
        </w:rPr>
        <w:t>.</w:t>
      </w:r>
      <w:r w:rsidR="00E4353F">
        <w:rPr>
          <w:rFonts w:ascii="Times New Roman" w:eastAsia="Times New Roman" w:hAnsi="Times New Roman" w:cs="Times New Roman"/>
          <w:color w:val="000000" w:themeColor="text1"/>
          <w:sz w:val="24"/>
          <w:szCs w:val="24"/>
          <w:lang w:eastAsia="ar-SA"/>
        </w:rPr>
        <w:t xml:space="preserve"> Samuti on arstil kohustus tutvustada </w:t>
      </w:r>
      <w:r w:rsidR="00E428F2">
        <w:rPr>
          <w:rFonts w:ascii="Times New Roman" w:eastAsia="Times New Roman" w:hAnsi="Times New Roman" w:cs="Times New Roman"/>
          <w:color w:val="000000" w:themeColor="text1"/>
          <w:sz w:val="24"/>
          <w:szCs w:val="24"/>
          <w:lang w:eastAsia="ar-SA"/>
        </w:rPr>
        <w:t xml:space="preserve">töötajale tervisekontrolli käigus </w:t>
      </w:r>
      <w:r w:rsidR="00DA0C23">
        <w:rPr>
          <w:rFonts w:ascii="Times New Roman" w:eastAsia="Times New Roman" w:hAnsi="Times New Roman" w:cs="Times New Roman"/>
          <w:color w:val="000000" w:themeColor="text1"/>
          <w:sz w:val="24"/>
          <w:szCs w:val="24"/>
          <w:lang w:eastAsia="ar-SA"/>
        </w:rPr>
        <w:t xml:space="preserve">tehtud </w:t>
      </w:r>
      <w:r w:rsidR="00E428F2">
        <w:rPr>
          <w:rFonts w:ascii="Times New Roman" w:eastAsia="Times New Roman" w:hAnsi="Times New Roman" w:cs="Times New Roman"/>
          <w:color w:val="000000" w:themeColor="text1"/>
          <w:sz w:val="24"/>
          <w:szCs w:val="24"/>
          <w:lang w:eastAsia="ar-SA"/>
        </w:rPr>
        <w:t xml:space="preserve">uuringute ja analüüside tulemusi ning selgitada tervisekontrolli tulemusena tehtud otsust (kas </w:t>
      </w:r>
      <w:r w:rsidR="00035084">
        <w:rPr>
          <w:rFonts w:ascii="Times New Roman" w:eastAsia="Times New Roman" w:hAnsi="Times New Roman" w:cs="Times New Roman"/>
          <w:color w:val="000000" w:themeColor="text1"/>
          <w:sz w:val="24"/>
          <w:szCs w:val="24"/>
          <w:lang w:eastAsia="ar-SA"/>
        </w:rPr>
        <w:t xml:space="preserve">ja millistel tingimustel </w:t>
      </w:r>
      <w:r w:rsidR="00E428F2">
        <w:rPr>
          <w:rFonts w:ascii="Times New Roman" w:eastAsia="Times New Roman" w:hAnsi="Times New Roman" w:cs="Times New Roman"/>
          <w:color w:val="000000" w:themeColor="text1"/>
          <w:sz w:val="24"/>
          <w:szCs w:val="24"/>
          <w:lang w:eastAsia="ar-SA"/>
        </w:rPr>
        <w:t xml:space="preserve">töötaja sobib töötama ning millised on arsti ettepanekud </w:t>
      </w:r>
      <w:r w:rsidR="00E335C6">
        <w:rPr>
          <w:rFonts w:ascii="Times New Roman" w:eastAsia="Times New Roman" w:hAnsi="Times New Roman" w:cs="Times New Roman"/>
          <w:color w:val="000000" w:themeColor="text1"/>
          <w:sz w:val="24"/>
          <w:szCs w:val="24"/>
          <w:lang w:eastAsia="ar-SA"/>
        </w:rPr>
        <w:t>nii töötajale endale tervise edendamiseks kui ka tööandjale töökeskkonna ja töökorralduse parandamiseks).</w:t>
      </w:r>
    </w:p>
    <w:p w14:paraId="7129F946" w14:textId="77777777" w:rsidR="004E54AE" w:rsidRPr="00CD1A63" w:rsidRDefault="004E54AE" w:rsidP="00CD1A63">
      <w:pPr>
        <w:suppressAutoHyphens/>
        <w:autoSpaceDE w:val="0"/>
        <w:spacing w:after="0" w:line="240" w:lineRule="auto"/>
        <w:jc w:val="both"/>
        <w:rPr>
          <w:rFonts w:ascii="Times New Roman" w:hAnsi="Times New Roman" w:cs="Times New Roman"/>
          <w:i/>
          <w:iCs/>
          <w:color w:val="000000" w:themeColor="text1"/>
          <w:sz w:val="24"/>
          <w:szCs w:val="24"/>
          <w:lang w:bidi="en-US"/>
        </w:rPr>
      </w:pPr>
    </w:p>
    <w:p w14:paraId="11D3D81B" w14:textId="52EB04DC" w:rsidR="004E54AE" w:rsidRPr="00CD1A63" w:rsidRDefault="00C2499B" w:rsidP="00CD1A63">
      <w:pPr>
        <w:suppressAutoHyphens/>
        <w:autoSpaceDE w:val="0"/>
        <w:spacing w:after="0" w:line="240" w:lineRule="auto"/>
        <w:jc w:val="both"/>
        <w:rPr>
          <w:rFonts w:ascii="Times New Roman" w:hAnsi="Times New Roman" w:cs="Times New Roman"/>
          <w:i/>
          <w:iCs/>
          <w:color w:val="000000" w:themeColor="text1"/>
          <w:sz w:val="24"/>
          <w:szCs w:val="24"/>
          <w:lang w:bidi="en-US"/>
        </w:rPr>
      </w:pPr>
      <w:r w:rsidRPr="00CD1A63">
        <w:rPr>
          <w:rFonts w:ascii="Times New Roman" w:eastAsia="Times New Roman" w:hAnsi="Times New Roman" w:cs="Times New Roman"/>
          <w:color w:val="000000" w:themeColor="text1"/>
          <w:sz w:val="24"/>
          <w:szCs w:val="24"/>
          <w:lang w:eastAsia="ar-SA"/>
        </w:rPr>
        <w:t>Infosüsteemide arendamine on seotud</w:t>
      </w:r>
      <w:r w:rsidR="00B56A04" w:rsidRPr="00CD1A63">
        <w:rPr>
          <w:rFonts w:ascii="Times New Roman" w:eastAsia="Times New Roman" w:hAnsi="Times New Roman" w:cs="Times New Roman"/>
          <w:color w:val="000000" w:themeColor="text1"/>
          <w:sz w:val="24"/>
          <w:szCs w:val="24"/>
          <w:lang w:eastAsia="ar-SA"/>
        </w:rPr>
        <w:t xml:space="preserve"> </w:t>
      </w:r>
      <w:r w:rsidR="002F00F5" w:rsidRPr="00CD1A63">
        <w:rPr>
          <w:rFonts w:ascii="Times New Roman" w:eastAsia="Times New Roman" w:hAnsi="Times New Roman" w:cs="Times New Roman"/>
          <w:color w:val="000000" w:themeColor="text1"/>
          <w:sz w:val="24"/>
          <w:szCs w:val="24"/>
          <w:lang w:eastAsia="ar-SA"/>
        </w:rPr>
        <w:t>rahvusvaheli</w:t>
      </w:r>
      <w:r w:rsidR="00BF7CD3" w:rsidRPr="00CD1A63">
        <w:rPr>
          <w:rFonts w:ascii="Times New Roman" w:eastAsia="Times New Roman" w:hAnsi="Times New Roman" w:cs="Times New Roman"/>
          <w:color w:val="000000" w:themeColor="text1"/>
          <w:sz w:val="24"/>
          <w:szCs w:val="24"/>
          <w:lang w:eastAsia="ar-SA"/>
        </w:rPr>
        <w:t>s</w:t>
      </w:r>
      <w:r w:rsidR="002F00F5" w:rsidRPr="00CD1A63">
        <w:rPr>
          <w:rFonts w:ascii="Times New Roman" w:eastAsia="Times New Roman" w:hAnsi="Times New Roman" w:cs="Times New Roman"/>
          <w:color w:val="000000" w:themeColor="text1"/>
          <w:sz w:val="24"/>
          <w:szCs w:val="24"/>
          <w:lang w:eastAsia="ar-SA"/>
        </w:rPr>
        <w:t>e</w:t>
      </w:r>
      <w:r w:rsidR="005117E5">
        <w:rPr>
          <w:rFonts w:ascii="Times New Roman" w:eastAsia="Times New Roman" w:hAnsi="Times New Roman" w:cs="Times New Roman"/>
          <w:color w:val="000000" w:themeColor="text1"/>
          <w:sz w:val="24"/>
          <w:szCs w:val="24"/>
          <w:lang w:eastAsia="ar-SA"/>
        </w:rPr>
        <w:t xml:space="preserve"> algatusega</w:t>
      </w:r>
      <w:r w:rsidR="002F00F5" w:rsidRPr="00CD1A63">
        <w:rPr>
          <w:rFonts w:ascii="Times New Roman" w:eastAsia="Times New Roman" w:hAnsi="Times New Roman" w:cs="Times New Roman"/>
          <w:color w:val="000000" w:themeColor="text1"/>
          <w:sz w:val="24"/>
          <w:szCs w:val="24"/>
          <w:lang w:eastAsia="ar-SA"/>
        </w:rPr>
        <w:t xml:space="preserve"> </w:t>
      </w:r>
      <w:r w:rsidR="00FF48B3">
        <w:rPr>
          <w:rFonts w:ascii="Times New Roman" w:eastAsia="Times New Roman" w:hAnsi="Times New Roman" w:cs="Times New Roman"/>
          <w:color w:val="000000" w:themeColor="text1"/>
          <w:sz w:val="24"/>
          <w:szCs w:val="24"/>
          <w:lang w:eastAsia="ar-SA"/>
        </w:rPr>
        <w:t xml:space="preserve">viia </w:t>
      </w:r>
      <w:r w:rsidR="002F00F5" w:rsidRPr="00CD1A63">
        <w:rPr>
          <w:rFonts w:ascii="Times New Roman" w:eastAsia="Times New Roman" w:hAnsi="Times New Roman" w:cs="Times New Roman"/>
          <w:color w:val="000000" w:themeColor="text1"/>
          <w:sz w:val="24"/>
          <w:szCs w:val="24"/>
          <w:lang w:eastAsia="ar-SA"/>
        </w:rPr>
        <w:t>tervishoiuandme</w:t>
      </w:r>
      <w:r w:rsidR="00FF48B3">
        <w:rPr>
          <w:rFonts w:ascii="Times New Roman" w:eastAsia="Times New Roman" w:hAnsi="Times New Roman" w:cs="Times New Roman"/>
          <w:color w:val="000000" w:themeColor="text1"/>
          <w:sz w:val="24"/>
          <w:szCs w:val="24"/>
          <w:lang w:eastAsia="ar-SA"/>
        </w:rPr>
        <w:t>d</w:t>
      </w:r>
      <w:r w:rsidR="002F00F5" w:rsidRPr="00CD1A63">
        <w:rPr>
          <w:rFonts w:ascii="Times New Roman" w:eastAsia="Times New Roman" w:hAnsi="Times New Roman" w:cs="Times New Roman"/>
          <w:color w:val="000000" w:themeColor="text1"/>
          <w:sz w:val="24"/>
          <w:szCs w:val="24"/>
          <w:lang w:eastAsia="ar-SA"/>
        </w:rPr>
        <w:t xml:space="preserve"> </w:t>
      </w:r>
      <w:r w:rsidR="005117E5">
        <w:rPr>
          <w:rFonts w:ascii="Times New Roman" w:eastAsia="Times New Roman" w:hAnsi="Times New Roman" w:cs="Times New Roman"/>
          <w:color w:val="000000" w:themeColor="text1"/>
          <w:sz w:val="24"/>
          <w:szCs w:val="24"/>
          <w:lang w:eastAsia="ar-SA"/>
        </w:rPr>
        <w:t>üle</w:t>
      </w:r>
      <w:r w:rsidR="005117E5" w:rsidRPr="00CD1A63">
        <w:rPr>
          <w:rFonts w:ascii="Times New Roman" w:eastAsia="Times New Roman" w:hAnsi="Times New Roman" w:cs="Times New Roman"/>
          <w:color w:val="000000" w:themeColor="text1"/>
          <w:sz w:val="24"/>
          <w:szCs w:val="24"/>
          <w:lang w:eastAsia="ar-SA"/>
        </w:rPr>
        <w:t xml:space="preserve"> </w:t>
      </w:r>
      <w:r w:rsidR="005117E5">
        <w:rPr>
          <w:rFonts w:ascii="Times New Roman" w:eastAsia="Times New Roman" w:hAnsi="Times New Roman" w:cs="Times New Roman"/>
          <w:color w:val="000000" w:themeColor="text1"/>
          <w:sz w:val="24"/>
          <w:szCs w:val="24"/>
          <w:lang w:eastAsia="ar-SA"/>
        </w:rPr>
        <w:t>turvalisemale andmestandardile.</w:t>
      </w:r>
      <w:r w:rsidR="0066392A" w:rsidRPr="0066392A">
        <w:rPr>
          <w:color w:val="000000"/>
          <w:shd w:val="clear" w:color="auto" w:fill="FFFFFF"/>
        </w:rPr>
        <w:t xml:space="preserve"> </w:t>
      </w:r>
      <w:r w:rsidR="0066392A" w:rsidRPr="0066392A">
        <w:rPr>
          <w:rFonts w:ascii="Times New Roman" w:eastAsia="Times New Roman" w:hAnsi="Times New Roman" w:cs="Times New Roman"/>
          <w:color w:val="000000" w:themeColor="text1"/>
          <w:sz w:val="24"/>
          <w:szCs w:val="24"/>
          <w:lang w:eastAsia="ar-SA"/>
        </w:rPr>
        <w:t>Uuendused tuginevad eelkõige FHIR (</w:t>
      </w:r>
      <w:proofErr w:type="spellStart"/>
      <w:r w:rsidR="0066392A" w:rsidRPr="0066392A">
        <w:rPr>
          <w:rFonts w:ascii="Times New Roman" w:eastAsia="Times New Roman" w:hAnsi="Times New Roman" w:cs="Times New Roman"/>
          <w:i/>
          <w:iCs/>
          <w:color w:val="000000" w:themeColor="text1"/>
          <w:sz w:val="24"/>
          <w:szCs w:val="24"/>
          <w:lang w:eastAsia="ar-SA"/>
        </w:rPr>
        <w:t>Fast</w:t>
      </w:r>
      <w:proofErr w:type="spellEnd"/>
      <w:r w:rsidR="0066392A" w:rsidRPr="0066392A">
        <w:rPr>
          <w:rFonts w:ascii="Times New Roman" w:eastAsia="Times New Roman" w:hAnsi="Times New Roman" w:cs="Times New Roman"/>
          <w:i/>
          <w:iCs/>
          <w:color w:val="000000" w:themeColor="text1"/>
          <w:sz w:val="24"/>
          <w:szCs w:val="24"/>
          <w:lang w:eastAsia="ar-SA"/>
        </w:rPr>
        <w:t xml:space="preserve"> </w:t>
      </w:r>
      <w:proofErr w:type="spellStart"/>
      <w:r w:rsidR="0066392A" w:rsidRPr="0066392A">
        <w:rPr>
          <w:rFonts w:ascii="Times New Roman" w:eastAsia="Times New Roman" w:hAnsi="Times New Roman" w:cs="Times New Roman"/>
          <w:i/>
          <w:iCs/>
          <w:color w:val="000000" w:themeColor="text1"/>
          <w:sz w:val="24"/>
          <w:szCs w:val="24"/>
          <w:lang w:eastAsia="ar-SA"/>
        </w:rPr>
        <w:t>Healthcare</w:t>
      </w:r>
      <w:proofErr w:type="spellEnd"/>
      <w:r w:rsidR="0066392A" w:rsidRPr="0066392A">
        <w:rPr>
          <w:rFonts w:ascii="Times New Roman" w:eastAsia="Times New Roman" w:hAnsi="Times New Roman" w:cs="Times New Roman"/>
          <w:i/>
          <w:iCs/>
          <w:color w:val="000000" w:themeColor="text1"/>
          <w:sz w:val="24"/>
          <w:szCs w:val="24"/>
          <w:lang w:eastAsia="ar-SA"/>
        </w:rPr>
        <w:t xml:space="preserve"> </w:t>
      </w:r>
      <w:proofErr w:type="spellStart"/>
      <w:r w:rsidR="0066392A" w:rsidRPr="0066392A">
        <w:rPr>
          <w:rFonts w:ascii="Times New Roman" w:eastAsia="Times New Roman" w:hAnsi="Times New Roman" w:cs="Times New Roman"/>
          <w:i/>
          <w:iCs/>
          <w:color w:val="000000" w:themeColor="text1"/>
          <w:sz w:val="24"/>
          <w:szCs w:val="24"/>
          <w:lang w:eastAsia="ar-SA"/>
        </w:rPr>
        <w:t>Interoperability</w:t>
      </w:r>
      <w:proofErr w:type="spellEnd"/>
      <w:r w:rsidR="0066392A" w:rsidRPr="0066392A">
        <w:rPr>
          <w:rFonts w:ascii="Times New Roman" w:eastAsia="Times New Roman" w:hAnsi="Times New Roman" w:cs="Times New Roman"/>
          <w:i/>
          <w:iCs/>
          <w:color w:val="000000" w:themeColor="text1"/>
          <w:sz w:val="24"/>
          <w:szCs w:val="24"/>
          <w:lang w:eastAsia="ar-SA"/>
        </w:rPr>
        <w:t xml:space="preserve"> Resources</w:t>
      </w:r>
      <w:r w:rsidR="0066392A" w:rsidRPr="0066392A">
        <w:rPr>
          <w:rFonts w:ascii="Times New Roman" w:eastAsia="Times New Roman" w:hAnsi="Times New Roman" w:cs="Times New Roman"/>
          <w:color w:val="000000" w:themeColor="text1"/>
          <w:sz w:val="24"/>
          <w:szCs w:val="24"/>
          <w:lang w:eastAsia="ar-SA"/>
        </w:rPr>
        <w:t>) standardile, mis võimaldab struktureeritud, masinloetavat ja turvalist andmevahetust nii riigisiseselt kui piiriüleselt. Uued EL terviseandmete määrusest (</w:t>
      </w:r>
      <w:r w:rsidR="0066392A" w:rsidRPr="0066392A">
        <w:rPr>
          <w:rFonts w:ascii="Times New Roman" w:eastAsia="Times New Roman" w:hAnsi="Times New Roman" w:cs="Times New Roman"/>
          <w:i/>
          <w:iCs/>
          <w:color w:val="000000" w:themeColor="text1"/>
          <w:sz w:val="24"/>
          <w:szCs w:val="24"/>
          <w:lang w:eastAsia="ar-SA"/>
        </w:rPr>
        <w:t>EHDS</w:t>
      </w:r>
      <w:r w:rsidR="0066392A" w:rsidRPr="0066392A">
        <w:rPr>
          <w:rFonts w:ascii="Times New Roman" w:eastAsia="Times New Roman" w:hAnsi="Times New Roman" w:cs="Times New Roman"/>
          <w:color w:val="000000" w:themeColor="text1"/>
          <w:sz w:val="24"/>
          <w:szCs w:val="24"/>
          <w:lang w:eastAsia="ar-SA"/>
        </w:rPr>
        <w:t>) tulenevad nõuded eeldavad liikmesriikidelt ühtsete andmeformaatide ja vahetusprotokollide kasutuselevõttu, mis tagavad andmete parema kvaliteedi, jälgitavuse ja turvalisuse. FHIR-põhiste teenuste kasutuselevõtt võimaldab ühtset autentimis- ja autoriseerimismudelit, standardiseeritud andmeelemente ning krüpteeritud, auditilogidega varustatud andmeedastust. See loob tehnilise aluse turvalisemate teenuste arendamiseks ning tagab, et Eesti terviseinfosüsteemid vastavad EL-i ühikutevahelise andmete liikumise ja andmekaitse kõrgendatud nõuetele. </w:t>
      </w:r>
    </w:p>
    <w:p w14:paraId="68023AA1" w14:textId="70925265" w:rsidR="00DA69EB" w:rsidRDefault="00DA69EB" w:rsidP="00CD1A63">
      <w:pPr>
        <w:suppressAutoHyphens/>
        <w:autoSpaceDE w:val="0"/>
        <w:spacing w:after="0" w:line="240" w:lineRule="auto"/>
        <w:jc w:val="both"/>
        <w:rPr>
          <w:rFonts w:ascii="Times New Roman" w:hAnsi="Times New Roman" w:cs="Times New Roman"/>
          <w:i/>
          <w:iCs/>
          <w:color w:val="000000" w:themeColor="text1"/>
          <w:sz w:val="24"/>
          <w:szCs w:val="24"/>
          <w:lang w:bidi="en-US"/>
        </w:rPr>
      </w:pPr>
    </w:p>
    <w:p w14:paraId="36EF46BE" w14:textId="56409396" w:rsidR="00825221" w:rsidRPr="00CD1A63" w:rsidRDefault="00DA69EB"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lang w:bidi="en-US"/>
        </w:rPr>
        <w:t>Eeltoodu t</w:t>
      </w:r>
      <w:r w:rsidR="00FF48B3">
        <w:rPr>
          <w:rFonts w:ascii="Times New Roman" w:hAnsi="Times New Roman" w:cs="Times New Roman"/>
          <w:color w:val="000000" w:themeColor="text1"/>
          <w:sz w:val="24"/>
          <w:szCs w:val="24"/>
          <w:lang w:bidi="en-US"/>
        </w:rPr>
        <w:t>õttu</w:t>
      </w:r>
      <w:r>
        <w:rPr>
          <w:rFonts w:ascii="Times New Roman" w:hAnsi="Times New Roman" w:cs="Times New Roman"/>
          <w:color w:val="000000" w:themeColor="text1"/>
          <w:sz w:val="24"/>
          <w:szCs w:val="24"/>
          <w:lang w:bidi="en-US"/>
        </w:rPr>
        <w:t xml:space="preserve"> muudetakse eelnõu</w:t>
      </w:r>
      <w:r w:rsidR="00E57044">
        <w:rPr>
          <w:rFonts w:ascii="Times New Roman" w:hAnsi="Times New Roman" w:cs="Times New Roman"/>
          <w:color w:val="000000" w:themeColor="text1"/>
          <w:sz w:val="24"/>
          <w:szCs w:val="24"/>
          <w:lang w:bidi="en-US"/>
        </w:rPr>
        <w:t>kohase</w:t>
      </w:r>
      <w:r w:rsidR="006147EF">
        <w:rPr>
          <w:rFonts w:ascii="Times New Roman" w:hAnsi="Times New Roman" w:cs="Times New Roman"/>
          <w:color w:val="000000" w:themeColor="text1"/>
          <w:sz w:val="24"/>
          <w:szCs w:val="24"/>
          <w:lang w:bidi="en-US"/>
        </w:rPr>
        <w:t xml:space="preserve"> seadusega</w:t>
      </w:r>
      <w:r>
        <w:rPr>
          <w:rFonts w:ascii="Times New Roman" w:hAnsi="Times New Roman" w:cs="Times New Roman"/>
          <w:color w:val="000000" w:themeColor="text1"/>
          <w:sz w:val="24"/>
          <w:szCs w:val="24"/>
          <w:lang w:bidi="en-US"/>
        </w:rPr>
        <w:t xml:space="preserve"> töötervishoiu ja tööohutuse seadust. </w:t>
      </w:r>
      <w:r w:rsidR="00825221" w:rsidRPr="00CD1A63">
        <w:rPr>
          <w:rFonts w:ascii="Times New Roman" w:eastAsia="Times New Roman" w:hAnsi="Times New Roman" w:cs="Times New Roman"/>
          <w:color w:val="000000" w:themeColor="text1"/>
          <w:sz w:val="24"/>
          <w:szCs w:val="24"/>
          <w:lang w:eastAsia="ar-SA"/>
        </w:rPr>
        <w:t xml:space="preserve">Eelnõu koosneb </w:t>
      </w:r>
      <w:r w:rsidR="007E208B">
        <w:rPr>
          <w:rFonts w:ascii="Times New Roman" w:eastAsia="Times New Roman" w:hAnsi="Times New Roman" w:cs="Times New Roman"/>
          <w:color w:val="000000" w:themeColor="text1"/>
          <w:sz w:val="24"/>
          <w:szCs w:val="24"/>
          <w:lang w:eastAsia="ar-SA"/>
        </w:rPr>
        <w:t>kahest</w:t>
      </w:r>
      <w:r w:rsidR="007E208B" w:rsidRPr="00CD1A63">
        <w:rPr>
          <w:rFonts w:ascii="Times New Roman" w:eastAsia="Times New Roman" w:hAnsi="Times New Roman" w:cs="Times New Roman"/>
          <w:color w:val="000000" w:themeColor="text1"/>
          <w:sz w:val="24"/>
          <w:szCs w:val="24"/>
          <w:lang w:eastAsia="ar-SA"/>
        </w:rPr>
        <w:t xml:space="preserve"> </w:t>
      </w:r>
      <w:r w:rsidR="00825221" w:rsidRPr="00CD1A63">
        <w:rPr>
          <w:rFonts w:ascii="Times New Roman" w:eastAsia="Times New Roman" w:hAnsi="Times New Roman" w:cs="Times New Roman"/>
          <w:color w:val="000000" w:themeColor="text1"/>
          <w:sz w:val="24"/>
          <w:szCs w:val="24"/>
          <w:lang w:eastAsia="ar-SA"/>
        </w:rPr>
        <w:t xml:space="preserve">paragrahvist – esimene </w:t>
      </w:r>
      <w:r w:rsidR="007E208B">
        <w:rPr>
          <w:rFonts w:ascii="Times New Roman" w:eastAsia="Times New Roman" w:hAnsi="Times New Roman" w:cs="Times New Roman"/>
          <w:color w:val="000000" w:themeColor="text1"/>
          <w:sz w:val="24"/>
          <w:szCs w:val="24"/>
          <w:lang w:eastAsia="ar-SA"/>
        </w:rPr>
        <w:t>sätestab</w:t>
      </w:r>
      <w:r w:rsidR="00825221" w:rsidRPr="00CD1A63">
        <w:rPr>
          <w:rFonts w:ascii="Times New Roman" w:eastAsia="Times New Roman" w:hAnsi="Times New Roman" w:cs="Times New Roman"/>
          <w:color w:val="000000" w:themeColor="text1"/>
          <w:sz w:val="24"/>
          <w:szCs w:val="24"/>
          <w:lang w:eastAsia="ar-SA"/>
        </w:rPr>
        <w:t xml:space="preserve"> töötervishoiu ja tööohutuse seaduse muudatused ja </w:t>
      </w:r>
      <w:r w:rsidR="007E208B">
        <w:rPr>
          <w:rFonts w:ascii="Times New Roman" w:eastAsia="Times New Roman" w:hAnsi="Times New Roman" w:cs="Times New Roman"/>
          <w:color w:val="000000" w:themeColor="text1"/>
          <w:sz w:val="24"/>
          <w:szCs w:val="24"/>
          <w:lang w:eastAsia="ar-SA"/>
        </w:rPr>
        <w:t>teine</w:t>
      </w:r>
      <w:r w:rsidR="007E208B" w:rsidRPr="00CD1A63">
        <w:rPr>
          <w:rFonts w:ascii="Times New Roman" w:eastAsia="Times New Roman" w:hAnsi="Times New Roman" w:cs="Times New Roman"/>
          <w:color w:val="000000" w:themeColor="text1"/>
          <w:sz w:val="24"/>
          <w:szCs w:val="24"/>
          <w:lang w:eastAsia="ar-SA"/>
        </w:rPr>
        <w:t xml:space="preserve"> </w:t>
      </w:r>
      <w:r w:rsidR="00825221" w:rsidRPr="00CD1A63">
        <w:rPr>
          <w:rFonts w:ascii="Times New Roman" w:eastAsia="Times New Roman" w:hAnsi="Times New Roman" w:cs="Times New Roman"/>
          <w:color w:val="000000" w:themeColor="text1"/>
          <w:sz w:val="24"/>
          <w:szCs w:val="24"/>
          <w:lang w:eastAsia="ar-SA"/>
        </w:rPr>
        <w:t>muudatuste jõustumise aja.</w:t>
      </w:r>
    </w:p>
    <w:p w14:paraId="3D78D865" w14:textId="77777777" w:rsidR="00A8524F" w:rsidRPr="00CD1A63" w:rsidRDefault="00A8524F"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2EBACC7C" w14:textId="01CBC27D" w:rsidR="00EF2667" w:rsidRPr="00CD1A63" w:rsidRDefault="00524644"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b/>
          <w:color w:val="000000" w:themeColor="text1"/>
          <w:sz w:val="24"/>
          <w:szCs w:val="24"/>
        </w:rPr>
        <w:t>Eelnõu § 1</w:t>
      </w:r>
      <w:r w:rsidRPr="00CD1A63">
        <w:rPr>
          <w:rFonts w:ascii="Times New Roman" w:hAnsi="Times New Roman" w:cs="Times New Roman"/>
          <w:color w:val="000000" w:themeColor="text1"/>
          <w:sz w:val="24"/>
          <w:szCs w:val="24"/>
        </w:rPr>
        <w:t xml:space="preserve"> </w:t>
      </w:r>
      <w:r w:rsidRPr="00CD1A63">
        <w:rPr>
          <w:rFonts w:ascii="Times New Roman" w:hAnsi="Times New Roman" w:cs="Times New Roman"/>
          <w:b/>
          <w:color w:val="000000" w:themeColor="text1"/>
          <w:sz w:val="24"/>
          <w:szCs w:val="24"/>
        </w:rPr>
        <w:t>p</w:t>
      </w:r>
      <w:r w:rsidR="006D1AC1" w:rsidRPr="00CD1A63">
        <w:rPr>
          <w:rFonts w:ascii="Times New Roman" w:hAnsi="Times New Roman" w:cs="Times New Roman"/>
          <w:b/>
          <w:color w:val="000000" w:themeColor="text1"/>
          <w:sz w:val="24"/>
          <w:szCs w:val="24"/>
        </w:rPr>
        <w:t>unktiga 1</w:t>
      </w:r>
      <w:r w:rsidR="006D1AC1" w:rsidRPr="00CD1A63">
        <w:rPr>
          <w:rFonts w:ascii="Times New Roman" w:hAnsi="Times New Roman" w:cs="Times New Roman"/>
          <w:color w:val="000000" w:themeColor="text1"/>
          <w:sz w:val="24"/>
          <w:szCs w:val="24"/>
        </w:rPr>
        <w:t xml:space="preserve"> </w:t>
      </w:r>
      <w:bookmarkStart w:id="2" w:name="_Hlk96330495"/>
      <w:r w:rsidR="00176BC0" w:rsidRPr="00CD1A63">
        <w:rPr>
          <w:rFonts w:ascii="Times New Roman" w:hAnsi="Times New Roman" w:cs="Times New Roman"/>
          <w:color w:val="000000" w:themeColor="text1"/>
          <w:sz w:val="24"/>
          <w:szCs w:val="24"/>
        </w:rPr>
        <w:t xml:space="preserve">muudetakse TTOS </w:t>
      </w:r>
      <w:r w:rsidR="005E6C19">
        <w:rPr>
          <w:rFonts w:ascii="Times New Roman" w:eastAsia="Times New Roman" w:hAnsi="Times New Roman" w:cs="Times New Roman"/>
          <w:color w:val="202020"/>
          <w:sz w:val="24"/>
          <w:szCs w:val="24"/>
          <w:lang w:eastAsia="et-EE"/>
        </w:rPr>
        <w:t>§</w:t>
      </w:r>
      <w:r w:rsidR="005E6C19" w:rsidRPr="00CD1A63">
        <w:rPr>
          <w:rFonts w:ascii="Times New Roman" w:eastAsia="Times New Roman" w:hAnsi="Times New Roman" w:cs="Times New Roman"/>
          <w:color w:val="202020"/>
          <w:sz w:val="24"/>
          <w:szCs w:val="24"/>
          <w:lang w:eastAsia="et-EE"/>
        </w:rPr>
        <w:t xml:space="preserve"> </w:t>
      </w:r>
      <w:r w:rsidR="00176BC0" w:rsidRPr="00CD1A63">
        <w:rPr>
          <w:rFonts w:ascii="Times New Roman" w:eastAsia="Times New Roman" w:hAnsi="Times New Roman" w:cs="Times New Roman"/>
          <w:color w:val="202020"/>
          <w:sz w:val="24"/>
          <w:szCs w:val="24"/>
          <w:lang w:eastAsia="et-EE"/>
        </w:rPr>
        <w:t>13</w:t>
      </w:r>
      <w:r w:rsidR="00176BC0" w:rsidRPr="00CD1A63">
        <w:rPr>
          <w:rFonts w:ascii="Times New Roman" w:eastAsia="Times New Roman" w:hAnsi="Times New Roman" w:cs="Times New Roman"/>
          <w:color w:val="202020"/>
          <w:sz w:val="24"/>
          <w:szCs w:val="24"/>
          <w:vertAlign w:val="superscript"/>
          <w:lang w:eastAsia="et-EE"/>
        </w:rPr>
        <w:t>1</w:t>
      </w:r>
      <w:r w:rsidR="00176BC0" w:rsidRPr="00CD1A63">
        <w:rPr>
          <w:rFonts w:ascii="Times New Roman" w:eastAsia="Times New Roman" w:hAnsi="Times New Roman" w:cs="Times New Roman"/>
          <w:color w:val="202020"/>
          <w:sz w:val="24"/>
          <w:szCs w:val="24"/>
          <w:lang w:eastAsia="et-EE"/>
        </w:rPr>
        <w:t xml:space="preserve"> lõi</w:t>
      </w:r>
      <w:r w:rsidR="0040498B" w:rsidRPr="00CD1A63">
        <w:rPr>
          <w:rFonts w:ascii="Times New Roman" w:eastAsia="Times New Roman" w:hAnsi="Times New Roman" w:cs="Times New Roman"/>
          <w:color w:val="202020"/>
          <w:sz w:val="24"/>
          <w:szCs w:val="24"/>
          <w:lang w:eastAsia="et-EE"/>
        </w:rPr>
        <w:t>get</w:t>
      </w:r>
      <w:r w:rsidR="00176BC0" w:rsidRPr="00CD1A63">
        <w:rPr>
          <w:rFonts w:ascii="Times New Roman" w:eastAsia="Times New Roman" w:hAnsi="Times New Roman" w:cs="Times New Roman"/>
          <w:color w:val="202020"/>
          <w:sz w:val="24"/>
          <w:szCs w:val="24"/>
          <w:lang w:eastAsia="et-EE"/>
        </w:rPr>
        <w:t xml:space="preserve"> 16</w:t>
      </w:r>
      <w:r w:rsidR="00FA1F70">
        <w:rPr>
          <w:rFonts w:ascii="Times New Roman" w:eastAsia="Times New Roman" w:hAnsi="Times New Roman" w:cs="Times New Roman"/>
          <w:color w:val="202020"/>
          <w:sz w:val="24"/>
          <w:szCs w:val="24"/>
          <w:lang w:eastAsia="et-EE"/>
        </w:rPr>
        <w:t>, mis sätestab tervisekontrolli andmete säilitamise korra</w:t>
      </w:r>
      <w:r w:rsidR="0040498B" w:rsidRPr="00CD1A63">
        <w:rPr>
          <w:rFonts w:ascii="Times New Roman" w:eastAsia="Times New Roman" w:hAnsi="Times New Roman" w:cs="Times New Roman"/>
          <w:color w:val="202020"/>
          <w:sz w:val="24"/>
          <w:szCs w:val="24"/>
          <w:lang w:eastAsia="et-EE"/>
        </w:rPr>
        <w:t>.</w:t>
      </w:r>
      <w:r w:rsidR="00176BC0" w:rsidRPr="00CD1A63">
        <w:rPr>
          <w:rFonts w:ascii="Times New Roman" w:eastAsia="Times New Roman" w:hAnsi="Times New Roman" w:cs="Times New Roman"/>
          <w:color w:val="202020"/>
          <w:sz w:val="24"/>
          <w:szCs w:val="24"/>
          <w:lang w:eastAsia="et-EE"/>
        </w:rPr>
        <w:t xml:space="preserve"> </w:t>
      </w:r>
      <w:r w:rsidR="00CF085A" w:rsidRPr="00CD1A63">
        <w:rPr>
          <w:rFonts w:ascii="Times New Roman" w:hAnsi="Times New Roman" w:cs="Times New Roman"/>
          <w:color w:val="000000" w:themeColor="text1"/>
          <w:sz w:val="24"/>
          <w:szCs w:val="24"/>
        </w:rPr>
        <w:t xml:space="preserve"> </w:t>
      </w:r>
    </w:p>
    <w:p w14:paraId="620D38D7" w14:textId="77777777" w:rsidR="00DE6AF2" w:rsidRPr="00CD1A63" w:rsidRDefault="00DE6AF2" w:rsidP="00CD1A63">
      <w:pPr>
        <w:spacing w:after="0" w:line="240" w:lineRule="auto"/>
        <w:jc w:val="both"/>
        <w:rPr>
          <w:rFonts w:ascii="Times New Roman" w:hAnsi="Times New Roman" w:cs="Times New Roman"/>
          <w:color w:val="000000" w:themeColor="text1"/>
          <w:sz w:val="24"/>
          <w:szCs w:val="24"/>
        </w:rPr>
      </w:pPr>
    </w:p>
    <w:p w14:paraId="569EF8FC" w14:textId="2B9410D4" w:rsidR="003E7EE9" w:rsidRPr="00CD1A63" w:rsidRDefault="00403045"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S</w:t>
      </w:r>
      <w:r w:rsidR="00C35651" w:rsidRPr="00CD1A63">
        <w:rPr>
          <w:rFonts w:ascii="Times New Roman" w:hAnsi="Times New Roman" w:cs="Times New Roman"/>
          <w:color w:val="000000" w:themeColor="text1"/>
          <w:sz w:val="24"/>
          <w:szCs w:val="24"/>
        </w:rPr>
        <w:t>õnastust muudetakse õigusselguse eesmärgil</w:t>
      </w:r>
      <w:r w:rsidR="005E6C19">
        <w:rPr>
          <w:rFonts w:ascii="Times New Roman" w:hAnsi="Times New Roman" w:cs="Times New Roman"/>
          <w:color w:val="000000" w:themeColor="text1"/>
          <w:sz w:val="24"/>
          <w:szCs w:val="24"/>
        </w:rPr>
        <w:t xml:space="preserve">. Tervishoiuteenuse </w:t>
      </w:r>
      <w:r w:rsidR="00C35651" w:rsidRPr="00CD1A63">
        <w:rPr>
          <w:rFonts w:ascii="Times New Roman" w:hAnsi="Times New Roman" w:cs="Times New Roman"/>
          <w:color w:val="000000" w:themeColor="text1"/>
          <w:sz w:val="24"/>
          <w:szCs w:val="24"/>
        </w:rPr>
        <w:t>samasisulis</w:t>
      </w:r>
      <w:r w:rsidR="005E6C19">
        <w:rPr>
          <w:rFonts w:ascii="Times New Roman" w:hAnsi="Times New Roman" w:cs="Times New Roman"/>
          <w:color w:val="000000" w:themeColor="text1"/>
          <w:sz w:val="24"/>
          <w:szCs w:val="24"/>
        </w:rPr>
        <w:t>ed</w:t>
      </w:r>
      <w:r w:rsidR="00C35651" w:rsidRPr="00CD1A63">
        <w:rPr>
          <w:rFonts w:ascii="Times New Roman" w:hAnsi="Times New Roman" w:cs="Times New Roman"/>
          <w:color w:val="000000" w:themeColor="text1"/>
          <w:sz w:val="24"/>
          <w:szCs w:val="24"/>
        </w:rPr>
        <w:t xml:space="preserve"> kohustus</w:t>
      </w:r>
      <w:r w:rsidR="005E6C19">
        <w:rPr>
          <w:rFonts w:ascii="Times New Roman" w:hAnsi="Times New Roman" w:cs="Times New Roman"/>
          <w:color w:val="000000" w:themeColor="text1"/>
          <w:sz w:val="24"/>
          <w:szCs w:val="24"/>
        </w:rPr>
        <w:t>ed</w:t>
      </w:r>
      <w:r w:rsidR="00C35651" w:rsidRPr="00CD1A63">
        <w:rPr>
          <w:rFonts w:ascii="Times New Roman" w:hAnsi="Times New Roman" w:cs="Times New Roman"/>
          <w:color w:val="000000" w:themeColor="text1"/>
          <w:sz w:val="24"/>
          <w:szCs w:val="24"/>
        </w:rPr>
        <w:t xml:space="preserve"> on ammendavalt sätestatud TTKS-</w:t>
      </w:r>
      <w:proofErr w:type="spellStart"/>
      <w:r w:rsidR="00C35651" w:rsidRPr="00CD1A63">
        <w:rPr>
          <w:rFonts w:ascii="Times New Roman" w:hAnsi="Times New Roman" w:cs="Times New Roman"/>
          <w:color w:val="000000" w:themeColor="text1"/>
          <w:sz w:val="24"/>
          <w:szCs w:val="24"/>
        </w:rPr>
        <w:t>is</w:t>
      </w:r>
      <w:proofErr w:type="spellEnd"/>
      <w:r w:rsidR="00C35651" w:rsidRPr="00CD1A63">
        <w:rPr>
          <w:rFonts w:ascii="Times New Roman" w:hAnsi="Times New Roman" w:cs="Times New Roman"/>
          <w:color w:val="000000" w:themeColor="text1"/>
          <w:sz w:val="24"/>
          <w:szCs w:val="24"/>
        </w:rPr>
        <w:t xml:space="preserve"> ja selle alusel kehtestatud määrustes.</w:t>
      </w:r>
      <w:r w:rsidR="000A59DF" w:rsidRPr="00CD1A63">
        <w:rPr>
          <w:rFonts w:ascii="Times New Roman" w:hAnsi="Times New Roman" w:cs="Times New Roman"/>
          <w:color w:val="000000" w:themeColor="text1"/>
          <w:sz w:val="24"/>
          <w:szCs w:val="24"/>
        </w:rPr>
        <w:t xml:space="preserve"> </w:t>
      </w:r>
      <w:r w:rsidR="006D29A7" w:rsidRPr="00CD1A63">
        <w:rPr>
          <w:rFonts w:ascii="Times New Roman" w:hAnsi="Times New Roman" w:cs="Times New Roman"/>
          <w:color w:val="000000" w:themeColor="text1"/>
          <w:sz w:val="24"/>
          <w:szCs w:val="24"/>
        </w:rPr>
        <w:t>Nii nagu varasem sõnastus</w:t>
      </w:r>
      <w:r w:rsidR="00573837">
        <w:rPr>
          <w:rFonts w:ascii="Times New Roman" w:hAnsi="Times New Roman" w:cs="Times New Roman"/>
          <w:color w:val="000000" w:themeColor="text1"/>
          <w:sz w:val="24"/>
          <w:szCs w:val="24"/>
        </w:rPr>
        <w:t>,</w:t>
      </w:r>
      <w:r w:rsidR="00A83330" w:rsidRPr="00CD1A63">
        <w:rPr>
          <w:rFonts w:ascii="Times New Roman" w:hAnsi="Times New Roman" w:cs="Times New Roman"/>
          <w:color w:val="000000" w:themeColor="text1"/>
          <w:sz w:val="24"/>
          <w:szCs w:val="24"/>
        </w:rPr>
        <w:t xml:space="preserve"> hõlmab ka uus sõnastus</w:t>
      </w:r>
      <w:r w:rsidR="006D29A7" w:rsidRPr="00CD1A63">
        <w:rPr>
          <w:rFonts w:ascii="Times New Roman" w:hAnsi="Times New Roman" w:cs="Times New Roman"/>
          <w:color w:val="000000" w:themeColor="text1"/>
          <w:sz w:val="24"/>
          <w:szCs w:val="24"/>
        </w:rPr>
        <w:t xml:space="preserve"> </w:t>
      </w:r>
      <w:r w:rsidR="00F849D5" w:rsidRPr="00CD1A63">
        <w:rPr>
          <w:rFonts w:ascii="Times New Roman" w:hAnsi="Times New Roman" w:cs="Times New Roman"/>
          <w:color w:val="000000" w:themeColor="text1"/>
          <w:sz w:val="24"/>
          <w:szCs w:val="24"/>
        </w:rPr>
        <w:t>tervishoiuteenuse osutamisega seotud andme</w:t>
      </w:r>
      <w:r w:rsidR="00A83330" w:rsidRPr="00CD1A63">
        <w:rPr>
          <w:rFonts w:ascii="Times New Roman" w:hAnsi="Times New Roman" w:cs="Times New Roman"/>
          <w:color w:val="000000" w:themeColor="text1"/>
          <w:sz w:val="24"/>
          <w:szCs w:val="24"/>
        </w:rPr>
        <w:t>te säilitamis</w:t>
      </w:r>
      <w:r w:rsidR="00CB60B3" w:rsidRPr="00CD1A63">
        <w:rPr>
          <w:rFonts w:ascii="Times New Roman" w:hAnsi="Times New Roman" w:cs="Times New Roman"/>
          <w:color w:val="000000" w:themeColor="text1"/>
          <w:sz w:val="24"/>
          <w:szCs w:val="24"/>
        </w:rPr>
        <w:t xml:space="preserve">e korda </w:t>
      </w:r>
      <w:r w:rsidR="003E7EE9" w:rsidRPr="00CD1A63">
        <w:rPr>
          <w:rFonts w:ascii="Times New Roman" w:hAnsi="Times New Roman" w:cs="Times New Roman"/>
          <w:color w:val="000000" w:themeColor="text1"/>
          <w:sz w:val="24"/>
          <w:szCs w:val="24"/>
        </w:rPr>
        <w:t>töötervishoiuteenuse osutaja</w:t>
      </w:r>
      <w:r w:rsidR="00A257C4" w:rsidRPr="00CD1A63">
        <w:rPr>
          <w:rFonts w:ascii="Times New Roman" w:hAnsi="Times New Roman" w:cs="Times New Roman"/>
          <w:color w:val="000000" w:themeColor="text1"/>
          <w:sz w:val="24"/>
          <w:szCs w:val="24"/>
        </w:rPr>
        <w:t>le</w:t>
      </w:r>
      <w:r w:rsidR="00443B99">
        <w:rPr>
          <w:rFonts w:ascii="Times New Roman" w:hAnsi="Times New Roman" w:cs="Times New Roman"/>
          <w:color w:val="000000" w:themeColor="text1"/>
          <w:sz w:val="24"/>
          <w:szCs w:val="24"/>
        </w:rPr>
        <w:t>, viidates edaspidi TTK</w:t>
      </w:r>
      <w:r w:rsidR="00642A6A">
        <w:rPr>
          <w:rFonts w:ascii="Times New Roman" w:hAnsi="Times New Roman" w:cs="Times New Roman"/>
          <w:color w:val="000000" w:themeColor="text1"/>
          <w:sz w:val="24"/>
          <w:szCs w:val="24"/>
        </w:rPr>
        <w:t>S</w:t>
      </w:r>
      <w:r w:rsidR="00443B99">
        <w:rPr>
          <w:rFonts w:ascii="Times New Roman" w:hAnsi="Times New Roman" w:cs="Times New Roman"/>
          <w:color w:val="000000" w:themeColor="text1"/>
          <w:sz w:val="24"/>
          <w:szCs w:val="24"/>
        </w:rPr>
        <w:t>-</w:t>
      </w:r>
      <w:proofErr w:type="spellStart"/>
      <w:r w:rsidR="00443B99">
        <w:rPr>
          <w:rFonts w:ascii="Times New Roman" w:hAnsi="Times New Roman" w:cs="Times New Roman"/>
          <w:color w:val="000000" w:themeColor="text1"/>
          <w:sz w:val="24"/>
          <w:szCs w:val="24"/>
        </w:rPr>
        <w:t>is</w:t>
      </w:r>
      <w:proofErr w:type="spellEnd"/>
      <w:r w:rsidR="00443B99">
        <w:rPr>
          <w:rFonts w:ascii="Times New Roman" w:hAnsi="Times New Roman" w:cs="Times New Roman"/>
          <w:color w:val="000000" w:themeColor="text1"/>
          <w:sz w:val="24"/>
          <w:szCs w:val="24"/>
        </w:rPr>
        <w:t xml:space="preserve"> sätest</w:t>
      </w:r>
      <w:r w:rsidR="00531F00">
        <w:rPr>
          <w:rFonts w:ascii="Times New Roman" w:hAnsi="Times New Roman" w:cs="Times New Roman"/>
          <w:color w:val="000000" w:themeColor="text1"/>
          <w:sz w:val="24"/>
          <w:szCs w:val="24"/>
        </w:rPr>
        <w:t>at</w:t>
      </w:r>
      <w:r w:rsidR="00443B99">
        <w:rPr>
          <w:rFonts w:ascii="Times New Roman" w:hAnsi="Times New Roman" w:cs="Times New Roman"/>
          <w:color w:val="000000" w:themeColor="text1"/>
          <w:sz w:val="24"/>
          <w:szCs w:val="24"/>
        </w:rPr>
        <w:t>ule</w:t>
      </w:r>
      <w:r w:rsidR="00E40954" w:rsidRPr="00CD1A63">
        <w:rPr>
          <w:rFonts w:ascii="Times New Roman" w:hAnsi="Times New Roman" w:cs="Times New Roman"/>
          <w:color w:val="000000" w:themeColor="text1"/>
          <w:sz w:val="24"/>
          <w:szCs w:val="24"/>
        </w:rPr>
        <w:t>. Tööandjal kaob edaspidi tervisekontrollide otsuste säilitamise kohustus</w:t>
      </w:r>
      <w:r w:rsidR="005E6C19">
        <w:rPr>
          <w:rFonts w:ascii="Times New Roman" w:hAnsi="Times New Roman" w:cs="Times New Roman"/>
          <w:color w:val="000000" w:themeColor="text1"/>
          <w:sz w:val="24"/>
          <w:szCs w:val="24"/>
        </w:rPr>
        <w:t xml:space="preserve">, </w:t>
      </w:r>
      <w:r w:rsidR="005E6C19" w:rsidRPr="005E6C19">
        <w:rPr>
          <w:rFonts w:ascii="Times New Roman" w:hAnsi="Times New Roman" w:cs="Times New Roman"/>
          <w:color w:val="000000" w:themeColor="text1"/>
          <w:sz w:val="24"/>
          <w:szCs w:val="24"/>
        </w:rPr>
        <w:t>kuna töötervishoiuteenuse käigus tekkinud terviseandmete dokumenteerimise ja säilitamise kohustus lasub TTKS 4</w:t>
      </w:r>
      <w:r w:rsidR="005E6C19" w:rsidRPr="005E6C19">
        <w:rPr>
          <w:rFonts w:ascii="Times New Roman" w:hAnsi="Times New Roman" w:cs="Times New Roman"/>
          <w:color w:val="000000" w:themeColor="text1"/>
          <w:sz w:val="24"/>
          <w:szCs w:val="24"/>
          <w:vertAlign w:val="superscript"/>
        </w:rPr>
        <w:t>2</w:t>
      </w:r>
      <w:r w:rsidR="005E6C19" w:rsidRPr="005E6C19">
        <w:rPr>
          <w:rFonts w:ascii="Times New Roman" w:hAnsi="Times New Roman" w:cs="Times New Roman"/>
          <w:color w:val="000000" w:themeColor="text1"/>
          <w:sz w:val="24"/>
          <w:szCs w:val="24"/>
        </w:rPr>
        <w:t xml:space="preserve"> kohaselt tervishoiuteenuse osutajal. Lisaks peab teenuseosutaja esitlema otsuse andmekoosseisu </w:t>
      </w:r>
      <w:proofErr w:type="spellStart"/>
      <w:r w:rsidR="005E6C19" w:rsidRPr="005E6C19">
        <w:rPr>
          <w:rFonts w:ascii="Times New Roman" w:hAnsi="Times New Roman" w:cs="Times New Roman"/>
          <w:color w:val="000000" w:themeColor="text1"/>
          <w:sz w:val="24"/>
          <w:szCs w:val="24"/>
        </w:rPr>
        <w:t>TIS-i</w:t>
      </w:r>
      <w:proofErr w:type="spellEnd"/>
      <w:r w:rsidR="005E6C19" w:rsidRPr="005E6C19">
        <w:rPr>
          <w:rFonts w:ascii="Times New Roman" w:hAnsi="Times New Roman" w:cs="Times New Roman"/>
          <w:color w:val="000000" w:themeColor="text1"/>
          <w:sz w:val="24"/>
          <w:szCs w:val="24"/>
        </w:rPr>
        <w:t xml:space="preserve"> vastavalt TTKS § 59</w:t>
      </w:r>
      <w:r w:rsidR="005E6C19" w:rsidRPr="005E6C19">
        <w:rPr>
          <w:rFonts w:ascii="Times New Roman" w:hAnsi="Times New Roman" w:cs="Times New Roman"/>
          <w:color w:val="000000" w:themeColor="text1"/>
          <w:sz w:val="24"/>
          <w:szCs w:val="24"/>
          <w:vertAlign w:val="superscript"/>
        </w:rPr>
        <w:t>2</w:t>
      </w:r>
      <w:r w:rsidR="005E6C19" w:rsidRPr="005E6C19">
        <w:rPr>
          <w:rFonts w:ascii="Times New Roman" w:hAnsi="Times New Roman" w:cs="Times New Roman"/>
          <w:color w:val="000000" w:themeColor="text1"/>
          <w:sz w:val="24"/>
          <w:szCs w:val="24"/>
        </w:rPr>
        <w:t xml:space="preserve"> ja sellega seotud määrustes sätestatud korrale, kus andmeid säilitatakse riigi infosüsteemi halduspõhimõtete kohaselt. Seetõttu ei toimu enam tervisekontrolli otsuste edastamist ega säilitamist tööandja juures</w:t>
      </w:r>
      <w:r w:rsidR="005E6C19">
        <w:rPr>
          <w:rFonts w:ascii="Times New Roman" w:hAnsi="Times New Roman" w:cs="Times New Roman"/>
          <w:color w:val="000000" w:themeColor="text1"/>
          <w:sz w:val="24"/>
          <w:szCs w:val="24"/>
        </w:rPr>
        <w:t xml:space="preserve"> (v.a enne 01.07.2026 väljastatud tervisekontrolli otsuste puhul)</w:t>
      </w:r>
      <w:r w:rsidR="005E6C19" w:rsidRPr="005E6C19">
        <w:rPr>
          <w:rFonts w:ascii="Times New Roman" w:hAnsi="Times New Roman" w:cs="Times New Roman"/>
          <w:color w:val="000000" w:themeColor="text1"/>
          <w:sz w:val="24"/>
          <w:szCs w:val="24"/>
        </w:rPr>
        <w:t>. </w:t>
      </w:r>
    </w:p>
    <w:p w14:paraId="68DD7B50" w14:textId="6B418105" w:rsidR="003E7EE9" w:rsidRPr="00CD1A63" w:rsidRDefault="003E7EE9" w:rsidP="00CD1A63">
      <w:pPr>
        <w:spacing w:after="0" w:line="240" w:lineRule="auto"/>
        <w:jc w:val="both"/>
        <w:rPr>
          <w:rFonts w:ascii="Times New Roman" w:hAnsi="Times New Roman" w:cs="Times New Roman"/>
          <w:color w:val="000000" w:themeColor="text1"/>
          <w:sz w:val="24"/>
          <w:szCs w:val="24"/>
        </w:rPr>
      </w:pPr>
    </w:p>
    <w:p w14:paraId="46B145AF" w14:textId="0DA18529" w:rsidR="003E7EE9" w:rsidRPr="00CD1A63" w:rsidRDefault="00087922" w:rsidP="00CD1A63">
      <w:pPr>
        <w:pStyle w:val="Loendilik"/>
        <w:numPr>
          <w:ilvl w:val="0"/>
          <w:numId w:val="33"/>
        </w:num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Töötervishoiuteenuse osutaja</w:t>
      </w:r>
    </w:p>
    <w:p w14:paraId="699603BC" w14:textId="77777777" w:rsidR="00087922" w:rsidRPr="00CD1A63" w:rsidRDefault="00087922" w:rsidP="00CD1A63">
      <w:pPr>
        <w:pStyle w:val="Loendilik"/>
        <w:spacing w:after="0" w:line="240" w:lineRule="auto"/>
        <w:jc w:val="both"/>
        <w:rPr>
          <w:rFonts w:ascii="Times New Roman" w:hAnsi="Times New Roman" w:cs="Times New Roman"/>
          <w:color w:val="000000" w:themeColor="text1"/>
          <w:sz w:val="24"/>
          <w:szCs w:val="24"/>
        </w:rPr>
      </w:pPr>
    </w:p>
    <w:p w14:paraId="47037F1B" w14:textId="54A90F5E" w:rsidR="004B7F86" w:rsidRPr="00CD1A63" w:rsidRDefault="00F60BB4" w:rsidP="00CD1A6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Kehtiv</w:t>
      </w:r>
      <w:r w:rsidR="00610A37">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 </w:t>
      </w:r>
      <w:proofErr w:type="spellStart"/>
      <w:r w:rsidR="00403045" w:rsidRPr="00CD1A63">
        <w:rPr>
          <w:rFonts w:ascii="Times New Roman" w:hAnsi="Times New Roman" w:cs="Times New Roman"/>
          <w:color w:val="000000" w:themeColor="text1"/>
          <w:sz w:val="24"/>
          <w:szCs w:val="24"/>
        </w:rPr>
        <w:t>TTOS</w:t>
      </w:r>
      <w:r w:rsidR="00642A6A">
        <w:rPr>
          <w:rFonts w:ascii="Times New Roman" w:hAnsi="Times New Roman" w:cs="Times New Roman"/>
          <w:color w:val="000000" w:themeColor="text1"/>
          <w:sz w:val="24"/>
          <w:szCs w:val="24"/>
        </w:rPr>
        <w:t>-i</w:t>
      </w:r>
      <w:proofErr w:type="spellEnd"/>
      <w:r w:rsidR="00403045" w:rsidRPr="00CD1A63">
        <w:rPr>
          <w:rFonts w:ascii="Times New Roman" w:hAnsi="Times New Roman" w:cs="Times New Roman"/>
          <w:color w:val="000000" w:themeColor="text1"/>
          <w:sz w:val="24"/>
          <w:szCs w:val="24"/>
        </w:rPr>
        <w:t xml:space="preserve"> </w:t>
      </w:r>
      <w:r w:rsidR="005E6C19">
        <w:rPr>
          <w:rFonts w:ascii="Times New Roman" w:eastAsia="Times New Roman" w:hAnsi="Times New Roman" w:cs="Times New Roman"/>
          <w:color w:val="202020"/>
          <w:sz w:val="24"/>
          <w:szCs w:val="24"/>
          <w:lang w:eastAsia="et-EE"/>
        </w:rPr>
        <w:t>§</w:t>
      </w:r>
      <w:r w:rsidR="005E6C19" w:rsidRPr="00CD1A63">
        <w:rPr>
          <w:rFonts w:ascii="Times New Roman" w:eastAsia="Times New Roman" w:hAnsi="Times New Roman" w:cs="Times New Roman"/>
          <w:color w:val="202020"/>
          <w:sz w:val="24"/>
          <w:szCs w:val="24"/>
          <w:lang w:eastAsia="et-EE"/>
        </w:rPr>
        <w:t xml:space="preserve"> </w:t>
      </w:r>
      <w:r w:rsidR="00403045" w:rsidRPr="00CD1A63">
        <w:rPr>
          <w:rFonts w:ascii="Times New Roman" w:eastAsia="Times New Roman" w:hAnsi="Times New Roman" w:cs="Times New Roman"/>
          <w:color w:val="202020"/>
          <w:sz w:val="24"/>
          <w:szCs w:val="24"/>
          <w:lang w:eastAsia="et-EE"/>
        </w:rPr>
        <w:t>13</w:t>
      </w:r>
      <w:r w:rsidR="00403045" w:rsidRPr="00CD1A63">
        <w:rPr>
          <w:rFonts w:ascii="Times New Roman" w:eastAsia="Times New Roman" w:hAnsi="Times New Roman" w:cs="Times New Roman"/>
          <w:color w:val="202020"/>
          <w:sz w:val="24"/>
          <w:szCs w:val="24"/>
          <w:vertAlign w:val="superscript"/>
          <w:lang w:eastAsia="et-EE"/>
        </w:rPr>
        <w:t>1</w:t>
      </w:r>
      <w:r w:rsidR="00403045" w:rsidRPr="00CD1A63">
        <w:rPr>
          <w:rFonts w:ascii="Times New Roman" w:eastAsia="Times New Roman" w:hAnsi="Times New Roman" w:cs="Times New Roman"/>
          <w:color w:val="202020"/>
          <w:sz w:val="24"/>
          <w:szCs w:val="24"/>
          <w:lang w:eastAsia="et-EE"/>
        </w:rPr>
        <w:t xml:space="preserve"> lõike 16</w:t>
      </w:r>
      <w:r w:rsidR="00403045" w:rsidRPr="00CD1A63">
        <w:rPr>
          <w:rFonts w:ascii="Times New Roman" w:hAnsi="Times New Roman" w:cs="Times New Roman"/>
          <w:color w:val="000000" w:themeColor="text1"/>
          <w:sz w:val="24"/>
          <w:szCs w:val="24"/>
        </w:rPr>
        <w:t xml:space="preserve"> esimene lause sätestab töötervishoiuteenuse osutajale</w:t>
      </w:r>
      <w:r w:rsidR="00CE5812">
        <w:rPr>
          <w:rFonts w:ascii="Times New Roman" w:hAnsi="Times New Roman" w:cs="Times New Roman"/>
          <w:color w:val="000000" w:themeColor="text1"/>
          <w:sz w:val="24"/>
          <w:szCs w:val="24"/>
        </w:rPr>
        <w:t xml:space="preserve"> </w:t>
      </w:r>
      <w:r w:rsidR="00CE5812" w:rsidRPr="00CD1A63">
        <w:rPr>
          <w:rFonts w:ascii="Times New Roman" w:hAnsi="Times New Roman" w:cs="Times New Roman"/>
          <w:color w:val="000000" w:themeColor="text1"/>
          <w:sz w:val="24"/>
          <w:szCs w:val="24"/>
        </w:rPr>
        <w:t xml:space="preserve">kohustuse </w:t>
      </w:r>
      <w:r w:rsidR="008305EA" w:rsidRPr="00CD1A63">
        <w:rPr>
          <w:rFonts w:ascii="Times New Roman" w:hAnsi="Times New Roman" w:cs="Times New Roman"/>
          <w:color w:val="000000" w:themeColor="text1"/>
          <w:sz w:val="24"/>
          <w:szCs w:val="24"/>
        </w:rPr>
        <w:t xml:space="preserve">säilitada töötervishoiuteenuse osutamisega seotud </w:t>
      </w:r>
      <w:r w:rsidR="00425B97" w:rsidRPr="00CD1A63">
        <w:rPr>
          <w:rFonts w:ascii="Times New Roman" w:hAnsi="Times New Roman" w:cs="Times New Roman"/>
          <w:color w:val="000000" w:themeColor="text1"/>
          <w:sz w:val="24"/>
          <w:szCs w:val="24"/>
        </w:rPr>
        <w:t>andmeid</w:t>
      </w:r>
      <w:r w:rsidR="00250062" w:rsidRPr="00CD1A63">
        <w:rPr>
          <w:rFonts w:ascii="Times New Roman" w:hAnsi="Times New Roman" w:cs="Times New Roman"/>
          <w:color w:val="000000" w:themeColor="text1"/>
          <w:sz w:val="24"/>
          <w:szCs w:val="24"/>
        </w:rPr>
        <w:t xml:space="preserve"> 30 aastat</w:t>
      </w:r>
      <w:r w:rsidR="00E445B4" w:rsidRPr="00CD1A63">
        <w:rPr>
          <w:rFonts w:ascii="Times New Roman" w:hAnsi="Times New Roman" w:cs="Times New Roman"/>
          <w:color w:val="000000" w:themeColor="text1"/>
          <w:sz w:val="24"/>
          <w:szCs w:val="24"/>
        </w:rPr>
        <w:t xml:space="preserve"> teenuse osutamisest arvates</w:t>
      </w:r>
      <w:r w:rsidR="008305EA" w:rsidRPr="00CD1A63">
        <w:rPr>
          <w:rFonts w:ascii="Times New Roman" w:hAnsi="Times New Roman" w:cs="Times New Roman"/>
          <w:color w:val="000000" w:themeColor="text1"/>
          <w:sz w:val="24"/>
          <w:szCs w:val="24"/>
        </w:rPr>
        <w:t xml:space="preserve">. </w:t>
      </w:r>
      <w:r w:rsidR="004B7F86" w:rsidRPr="00CD1A63">
        <w:rPr>
          <w:rFonts w:ascii="Times New Roman" w:hAnsi="Times New Roman" w:cs="Times New Roman"/>
          <w:color w:val="000000" w:themeColor="text1"/>
          <w:sz w:val="24"/>
          <w:szCs w:val="24"/>
        </w:rPr>
        <w:t>Kuigi d</w:t>
      </w:r>
      <w:r w:rsidR="00844B10" w:rsidRPr="00CD1A63">
        <w:rPr>
          <w:rFonts w:ascii="Times New Roman" w:hAnsi="Times New Roman" w:cs="Times New Roman"/>
          <w:color w:val="000000" w:themeColor="text1"/>
          <w:sz w:val="24"/>
          <w:szCs w:val="24"/>
        </w:rPr>
        <w:t>okumentide säilitamise kord ja tähtajad</w:t>
      </w:r>
      <w:r w:rsidR="00316030" w:rsidRPr="00CD1A63">
        <w:rPr>
          <w:rFonts w:ascii="Times New Roman" w:hAnsi="Times New Roman" w:cs="Times New Roman"/>
          <w:color w:val="000000" w:themeColor="text1"/>
          <w:sz w:val="24"/>
          <w:szCs w:val="24"/>
        </w:rPr>
        <w:t xml:space="preserve"> töötervishoiuteenuse osutajale</w:t>
      </w:r>
      <w:r w:rsidR="008305EA" w:rsidRPr="00CD1A63">
        <w:rPr>
          <w:rFonts w:ascii="Times New Roman" w:hAnsi="Times New Roman" w:cs="Times New Roman"/>
          <w:color w:val="000000" w:themeColor="text1"/>
          <w:sz w:val="24"/>
          <w:szCs w:val="24"/>
        </w:rPr>
        <w:t xml:space="preserve"> </w:t>
      </w:r>
      <w:r w:rsidR="00C30F06" w:rsidRPr="00CD1A63">
        <w:rPr>
          <w:rFonts w:ascii="Times New Roman" w:hAnsi="Times New Roman" w:cs="Times New Roman"/>
          <w:color w:val="000000" w:themeColor="text1"/>
          <w:sz w:val="24"/>
          <w:szCs w:val="24"/>
        </w:rPr>
        <w:t xml:space="preserve">ei muutu, </w:t>
      </w:r>
      <w:r w:rsidR="009773A5" w:rsidRPr="00CD1A63">
        <w:rPr>
          <w:rFonts w:ascii="Times New Roman" w:hAnsi="Times New Roman" w:cs="Times New Roman"/>
          <w:color w:val="000000" w:themeColor="text1"/>
          <w:sz w:val="24"/>
          <w:szCs w:val="24"/>
        </w:rPr>
        <w:t>on</w:t>
      </w:r>
      <w:r w:rsidR="003F2DE1" w:rsidRPr="00CD1A63">
        <w:rPr>
          <w:rFonts w:ascii="Times New Roman" w:hAnsi="Times New Roman" w:cs="Times New Roman"/>
          <w:color w:val="000000" w:themeColor="text1"/>
          <w:sz w:val="24"/>
          <w:szCs w:val="24"/>
        </w:rPr>
        <w:t xml:space="preserve"> </w:t>
      </w:r>
      <w:r w:rsidR="009C7A8F" w:rsidRPr="00CD1A63">
        <w:rPr>
          <w:rFonts w:ascii="Times New Roman" w:hAnsi="Times New Roman" w:cs="Times New Roman"/>
          <w:color w:val="000000" w:themeColor="text1"/>
          <w:sz w:val="24"/>
          <w:szCs w:val="24"/>
        </w:rPr>
        <w:t>need</w:t>
      </w:r>
      <w:r w:rsidR="00C30F06" w:rsidRPr="00CD1A63">
        <w:rPr>
          <w:rFonts w:ascii="Times New Roman" w:hAnsi="Times New Roman" w:cs="Times New Roman"/>
          <w:color w:val="000000" w:themeColor="text1"/>
          <w:sz w:val="24"/>
          <w:szCs w:val="24"/>
        </w:rPr>
        <w:t xml:space="preserve"> </w:t>
      </w:r>
      <w:r w:rsidR="008305EA" w:rsidRPr="00CD1A63">
        <w:rPr>
          <w:rFonts w:ascii="Times New Roman" w:hAnsi="Times New Roman" w:cs="Times New Roman"/>
          <w:color w:val="000000" w:themeColor="text1"/>
          <w:sz w:val="24"/>
          <w:szCs w:val="24"/>
        </w:rPr>
        <w:t>juba ammendavalt reguleeritud</w:t>
      </w:r>
      <w:r w:rsidR="00702C04" w:rsidRPr="00CD1A63">
        <w:rPr>
          <w:rFonts w:ascii="Times New Roman" w:hAnsi="Times New Roman" w:cs="Times New Roman"/>
          <w:color w:val="000000" w:themeColor="text1"/>
          <w:sz w:val="24"/>
          <w:szCs w:val="24"/>
        </w:rPr>
        <w:t xml:space="preserve"> tervishoiuteenuste korraldamise seaduses</w:t>
      </w:r>
      <w:r w:rsidR="005909F9" w:rsidRPr="00323400">
        <w:rPr>
          <w:rFonts w:ascii="Times New Roman" w:hAnsi="Times New Roman" w:cs="Times New Roman"/>
          <w:color w:val="000000" w:themeColor="text1"/>
          <w:sz w:val="24"/>
          <w:szCs w:val="24"/>
        </w:rPr>
        <w:t>.</w:t>
      </w:r>
      <w:r w:rsidR="008305EA" w:rsidRPr="00CD1A63">
        <w:rPr>
          <w:rFonts w:ascii="Times New Roman" w:hAnsi="Times New Roman" w:cs="Times New Roman"/>
          <w:color w:val="000000" w:themeColor="text1"/>
          <w:sz w:val="24"/>
          <w:szCs w:val="24"/>
        </w:rPr>
        <w:t xml:space="preserve"> </w:t>
      </w:r>
      <w:proofErr w:type="spellStart"/>
      <w:r w:rsidR="005909F9" w:rsidRPr="00CD1A63">
        <w:rPr>
          <w:rFonts w:ascii="Times New Roman" w:hAnsi="Times New Roman" w:cs="Times New Roman"/>
          <w:color w:val="000000" w:themeColor="text1"/>
          <w:sz w:val="24"/>
          <w:szCs w:val="24"/>
        </w:rPr>
        <w:t>TTOS-is</w:t>
      </w:r>
      <w:proofErr w:type="spellEnd"/>
      <w:r w:rsidR="005909F9" w:rsidRPr="00CD1A63">
        <w:rPr>
          <w:rFonts w:ascii="Times New Roman" w:hAnsi="Times New Roman" w:cs="Times New Roman"/>
          <w:color w:val="000000" w:themeColor="text1"/>
          <w:sz w:val="24"/>
          <w:szCs w:val="24"/>
        </w:rPr>
        <w:t xml:space="preserve"> sätestatud säilitamiskohustus </w:t>
      </w:r>
      <w:r w:rsidR="004B7F86" w:rsidRPr="00CD1A63">
        <w:rPr>
          <w:rFonts w:ascii="Times New Roman" w:hAnsi="Times New Roman" w:cs="Times New Roman"/>
          <w:color w:val="000000" w:themeColor="text1"/>
          <w:sz w:val="24"/>
          <w:szCs w:val="24"/>
        </w:rPr>
        <w:t xml:space="preserve">dubleerib TTKS-ist tulenevat regulatsiooni ega loo lisaväärtust. Seetõttu ei ole otstarbekas andmete säilitamise tähtaega </w:t>
      </w:r>
      <w:proofErr w:type="spellStart"/>
      <w:r w:rsidR="004B7F86" w:rsidRPr="00CD1A63">
        <w:rPr>
          <w:rFonts w:ascii="Times New Roman" w:hAnsi="Times New Roman" w:cs="Times New Roman"/>
          <w:color w:val="000000" w:themeColor="text1"/>
          <w:sz w:val="24"/>
          <w:szCs w:val="24"/>
        </w:rPr>
        <w:t>TTOS-is</w:t>
      </w:r>
      <w:proofErr w:type="spellEnd"/>
      <w:r w:rsidR="004B7F86" w:rsidRPr="00CD1A63">
        <w:rPr>
          <w:rFonts w:ascii="Times New Roman" w:hAnsi="Times New Roman" w:cs="Times New Roman"/>
          <w:color w:val="000000" w:themeColor="text1"/>
          <w:sz w:val="24"/>
          <w:szCs w:val="24"/>
        </w:rPr>
        <w:t xml:space="preserve"> eraldi rõhutada. Selle asemel lisatakse viide algsele õigusallikale (TTKS</w:t>
      </w:r>
      <w:r w:rsidR="00F42478" w:rsidRPr="00CD1A63">
        <w:rPr>
          <w:rFonts w:ascii="Times New Roman" w:hAnsi="Times New Roman" w:cs="Times New Roman"/>
          <w:color w:val="000000" w:themeColor="text1"/>
          <w:sz w:val="24"/>
          <w:szCs w:val="24"/>
        </w:rPr>
        <w:t>-</w:t>
      </w:r>
      <w:proofErr w:type="spellStart"/>
      <w:r w:rsidR="00F42478" w:rsidRPr="00CD1A63">
        <w:rPr>
          <w:rFonts w:ascii="Times New Roman" w:hAnsi="Times New Roman" w:cs="Times New Roman"/>
          <w:color w:val="000000" w:themeColor="text1"/>
          <w:sz w:val="24"/>
          <w:szCs w:val="24"/>
        </w:rPr>
        <w:t>ile</w:t>
      </w:r>
      <w:proofErr w:type="spellEnd"/>
      <w:r w:rsidR="004B7F86" w:rsidRPr="00CD1A63">
        <w:rPr>
          <w:rFonts w:ascii="Times New Roman" w:hAnsi="Times New Roman" w:cs="Times New Roman"/>
          <w:color w:val="000000" w:themeColor="text1"/>
          <w:sz w:val="24"/>
          <w:szCs w:val="24"/>
        </w:rPr>
        <w:t xml:space="preserve">) ning </w:t>
      </w:r>
      <w:proofErr w:type="spellStart"/>
      <w:r w:rsidR="004B7F86" w:rsidRPr="00CD1A63">
        <w:rPr>
          <w:rFonts w:ascii="Times New Roman" w:hAnsi="Times New Roman" w:cs="Times New Roman"/>
          <w:color w:val="000000" w:themeColor="text1"/>
          <w:sz w:val="24"/>
          <w:szCs w:val="24"/>
        </w:rPr>
        <w:t>TTOS-ist</w:t>
      </w:r>
      <w:proofErr w:type="spellEnd"/>
      <w:r w:rsidR="004B7F86" w:rsidRPr="00CD1A63">
        <w:rPr>
          <w:rFonts w:ascii="Times New Roman" w:hAnsi="Times New Roman" w:cs="Times New Roman"/>
          <w:color w:val="000000" w:themeColor="text1"/>
          <w:sz w:val="24"/>
          <w:szCs w:val="24"/>
        </w:rPr>
        <w:t xml:space="preserve"> eemaldatakse säilitamistähtaega käsitlev säte.</w:t>
      </w:r>
    </w:p>
    <w:p w14:paraId="17FEF10A" w14:textId="77777777" w:rsidR="005909F9" w:rsidRPr="00CD1A63" w:rsidRDefault="005909F9" w:rsidP="00CD1A63">
      <w:pPr>
        <w:spacing w:after="0" w:line="240" w:lineRule="auto"/>
        <w:jc w:val="both"/>
        <w:rPr>
          <w:rFonts w:ascii="Times New Roman" w:hAnsi="Times New Roman" w:cs="Times New Roman"/>
          <w:color w:val="000000" w:themeColor="text1"/>
          <w:sz w:val="24"/>
          <w:szCs w:val="24"/>
        </w:rPr>
      </w:pPr>
    </w:p>
    <w:p w14:paraId="7703E609" w14:textId="2B543A3F" w:rsidR="008D151F" w:rsidRPr="00CD1A63" w:rsidRDefault="004918F6"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Juba</w:t>
      </w:r>
      <w:r w:rsidR="00C30F06" w:rsidRPr="00CD1A63">
        <w:rPr>
          <w:rFonts w:ascii="Times New Roman" w:hAnsi="Times New Roman" w:cs="Times New Roman"/>
          <w:color w:val="000000" w:themeColor="text1"/>
          <w:sz w:val="24"/>
          <w:szCs w:val="24"/>
        </w:rPr>
        <w:t xml:space="preserve"> kehtiva õiguse</w:t>
      </w:r>
      <w:r w:rsidR="00CE5812">
        <w:rPr>
          <w:rFonts w:ascii="Times New Roman" w:hAnsi="Times New Roman" w:cs="Times New Roman"/>
          <w:color w:val="000000" w:themeColor="text1"/>
          <w:sz w:val="24"/>
          <w:szCs w:val="24"/>
        </w:rPr>
        <w:t xml:space="preserve"> kohaselt</w:t>
      </w:r>
      <w:r w:rsidR="00C30F06" w:rsidRPr="00CD1A63">
        <w:rPr>
          <w:rFonts w:ascii="Times New Roman" w:hAnsi="Times New Roman" w:cs="Times New Roman"/>
          <w:color w:val="000000" w:themeColor="text1"/>
          <w:sz w:val="24"/>
          <w:szCs w:val="24"/>
        </w:rPr>
        <w:t xml:space="preserve"> </w:t>
      </w:r>
      <w:r w:rsidR="00576F68" w:rsidRPr="00CD1A63">
        <w:rPr>
          <w:rFonts w:ascii="Times New Roman" w:hAnsi="Times New Roman" w:cs="Times New Roman"/>
          <w:color w:val="000000" w:themeColor="text1"/>
          <w:sz w:val="24"/>
          <w:szCs w:val="24"/>
        </w:rPr>
        <w:t>näe</w:t>
      </w:r>
      <w:r w:rsidR="00CE5812">
        <w:rPr>
          <w:rFonts w:ascii="Times New Roman" w:hAnsi="Times New Roman" w:cs="Times New Roman"/>
          <w:color w:val="000000" w:themeColor="text1"/>
          <w:sz w:val="24"/>
          <w:szCs w:val="24"/>
        </w:rPr>
        <w:t>vad</w:t>
      </w:r>
      <w:r w:rsidR="00C30F06" w:rsidRPr="00CD1A63">
        <w:rPr>
          <w:rFonts w:ascii="Times New Roman" w:hAnsi="Times New Roman" w:cs="Times New Roman"/>
          <w:color w:val="000000" w:themeColor="text1"/>
          <w:sz w:val="24"/>
          <w:szCs w:val="24"/>
        </w:rPr>
        <w:t xml:space="preserve"> </w:t>
      </w:r>
      <w:r w:rsidR="008305EA" w:rsidRPr="00CD1A63">
        <w:rPr>
          <w:rFonts w:ascii="Times New Roman" w:hAnsi="Times New Roman" w:cs="Times New Roman"/>
          <w:color w:val="000000" w:themeColor="text1"/>
          <w:sz w:val="24"/>
          <w:szCs w:val="24"/>
        </w:rPr>
        <w:t>T</w:t>
      </w:r>
      <w:r w:rsidR="002C381D" w:rsidRPr="00CD1A63">
        <w:rPr>
          <w:rFonts w:ascii="Times New Roman" w:hAnsi="Times New Roman" w:cs="Times New Roman"/>
          <w:color w:val="000000" w:themeColor="text1"/>
          <w:sz w:val="24"/>
          <w:szCs w:val="24"/>
        </w:rPr>
        <w:t>TK</w:t>
      </w:r>
      <w:r w:rsidR="008305EA" w:rsidRPr="00CD1A63">
        <w:rPr>
          <w:rFonts w:ascii="Times New Roman" w:hAnsi="Times New Roman" w:cs="Times New Roman"/>
          <w:color w:val="000000" w:themeColor="text1"/>
          <w:sz w:val="24"/>
          <w:szCs w:val="24"/>
        </w:rPr>
        <w:t>S</w:t>
      </w:r>
      <w:r w:rsidR="00CE5812">
        <w:rPr>
          <w:rFonts w:ascii="Times New Roman" w:hAnsi="Times New Roman" w:cs="Times New Roman"/>
          <w:color w:val="000000" w:themeColor="text1"/>
          <w:sz w:val="24"/>
          <w:szCs w:val="24"/>
        </w:rPr>
        <w:t>-i</w:t>
      </w:r>
      <w:r w:rsidR="008305EA" w:rsidRPr="00CD1A63">
        <w:rPr>
          <w:rFonts w:ascii="Times New Roman" w:hAnsi="Times New Roman" w:cs="Times New Roman"/>
          <w:color w:val="000000" w:themeColor="text1"/>
          <w:sz w:val="24"/>
          <w:szCs w:val="24"/>
        </w:rPr>
        <w:t xml:space="preserve"> § 4</w:t>
      </w:r>
      <w:r w:rsidR="002C381D" w:rsidRPr="00CD1A63">
        <w:rPr>
          <w:rFonts w:ascii="Times New Roman" w:hAnsi="Times New Roman" w:cs="Times New Roman"/>
          <w:color w:val="000000" w:themeColor="text1"/>
          <w:sz w:val="24"/>
          <w:szCs w:val="24"/>
          <w:vertAlign w:val="superscript"/>
        </w:rPr>
        <w:t>2</w:t>
      </w:r>
      <w:r w:rsidR="008305EA" w:rsidRPr="00CD1A63">
        <w:rPr>
          <w:rFonts w:ascii="Times New Roman" w:hAnsi="Times New Roman" w:cs="Times New Roman"/>
          <w:color w:val="000000" w:themeColor="text1"/>
          <w:sz w:val="24"/>
          <w:szCs w:val="24"/>
        </w:rPr>
        <w:t xml:space="preserve"> </w:t>
      </w:r>
      <w:r w:rsidR="00C414B4" w:rsidRPr="00CD1A63">
        <w:rPr>
          <w:rFonts w:ascii="Times New Roman" w:hAnsi="Times New Roman" w:cs="Times New Roman"/>
          <w:color w:val="000000" w:themeColor="text1"/>
          <w:sz w:val="24"/>
          <w:szCs w:val="24"/>
        </w:rPr>
        <w:t>lõi</w:t>
      </w:r>
      <w:r w:rsidR="00CE5812">
        <w:rPr>
          <w:rFonts w:ascii="Times New Roman" w:hAnsi="Times New Roman" w:cs="Times New Roman"/>
          <w:color w:val="000000" w:themeColor="text1"/>
          <w:sz w:val="24"/>
          <w:szCs w:val="24"/>
        </w:rPr>
        <w:t>ked</w:t>
      </w:r>
      <w:r w:rsidR="00F30917" w:rsidRPr="00CD1A63">
        <w:rPr>
          <w:rFonts w:ascii="Times New Roman" w:hAnsi="Times New Roman" w:cs="Times New Roman"/>
          <w:color w:val="000000" w:themeColor="text1"/>
          <w:sz w:val="24"/>
          <w:szCs w:val="24"/>
        </w:rPr>
        <w:t xml:space="preserve"> 3 ja 4</w:t>
      </w:r>
      <w:r w:rsidR="00576F68" w:rsidRPr="00CD1A63">
        <w:rPr>
          <w:rFonts w:ascii="Times New Roman" w:hAnsi="Times New Roman" w:cs="Times New Roman"/>
          <w:color w:val="000000" w:themeColor="text1"/>
          <w:sz w:val="24"/>
          <w:szCs w:val="24"/>
        </w:rPr>
        <w:t xml:space="preserve"> ette</w:t>
      </w:r>
      <w:r w:rsidR="008D151F" w:rsidRPr="00CD1A63">
        <w:rPr>
          <w:rFonts w:ascii="Times New Roman" w:hAnsi="Times New Roman" w:cs="Times New Roman"/>
          <w:color w:val="000000" w:themeColor="text1"/>
          <w:sz w:val="24"/>
          <w:szCs w:val="24"/>
        </w:rPr>
        <w:t>, et</w:t>
      </w:r>
      <w:r w:rsidR="00C17958" w:rsidRPr="00CD1A63">
        <w:rPr>
          <w:rFonts w:ascii="Times New Roman" w:hAnsi="Times New Roman" w:cs="Times New Roman"/>
          <w:color w:val="000000" w:themeColor="text1"/>
          <w:sz w:val="24"/>
          <w:szCs w:val="24"/>
        </w:rPr>
        <w:t xml:space="preserve"> ambulatoorse </w:t>
      </w:r>
      <w:r w:rsidR="00F855BB">
        <w:rPr>
          <w:rFonts w:ascii="Times New Roman" w:hAnsi="Times New Roman" w:cs="Times New Roman"/>
          <w:color w:val="000000" w:themeColor="text1"/>
          <w:sz w:val="24"/>
          <w:szCs w:val="24"/>
        </w:rPr>
        <w:t>ja</w:t>
      </w:r>
      <w:r w:rsidR="00F855BB" w:rsidRPr="00CD1A63">
        <w:rPr>
          <w:rFonts w:ascii="Times New Roman" w:hAnsi="Times New Roman" w:cs="Times New Roman"/>
          <w:color w:val="000000" w:themeColor="text1"/>
          <w:sz w:val="24"/>
          <w:szCs w:val="24"/>
        </w:rPr>
        <w:t xml:space="preserve"> </w:t>
      </w:r>
      <w:r w:rsidR="00C17958" w:rsidRPr="00CD1A63">
        <w:rPr>
          <w:rFonts w:ascii="Times New Roman" w:hAnsi="Times New Roman" w:cs="Times New Roman"/>
          <w:color w:val="000000" w:themeColor="text1"/>
          <w:sz w:val="24"/>
          <w:szCs w:val="24"/>
        </w:rPr>
        <w:t xml:space="preserve">statsionaarse tervishoiuteenuse osutamist tõendavaid andmeid, </w:t>
      </w:r>
      <w:r w:rsidR="00F30917" w:rsidRPr="00CD1A63">
        <w:rPr>
          <w:rFonts w:ascii="Times New Roman" w:hAnsi="Times New Roman" w:cs="Times New Roman"/>
          <w:color w:val="000000" w:themeColor="text1"/>
          <w:sz w:val="24"/>
          <w:szCs w:val="24"/>
        </w:rPr>
        <w:t>sealhulgas töötervishoiuteenuse osutamisega seotud andmeid tuleb säilitada 30 aastat</w:t>
      </w:r>
      <w:r w:rsidRPr="00CD1A63">
        <w:rPr>
          <w:rFonts w:ascii="Times New Roman" w:hAnsi="Times New Roman" w:cs="Times New Roman"/>
          <w:color w:val="000000" w:themeColor="text1"/>
          <w:sz w:val="24"/>
          <w:szCs w:val="24"/>
        </w:rPr>
        <w:t xml:space="preserve"> patsiendile osutatud teenuse andmete kinnitamisest alates. Varasem </w:t>
      </w:r>
      <w:proofErr w:type="spellStart"/>
      <w:r w:rsidRPr="00CD1A63">
        <w:rPr>
          <w:rFonts w:ascii="Times New Roman" w:hAnsi="Times New Roman" w:cs="Times New Roman"/>
          <w:color w:val="000000" w:themeColor="text1"/>
          <w:sz w:val="24"/>
          <w:szCs w:val="24"/>
        </w:rPr>
        <w:t>TTOS-i</w:t>
      </w:r>
      <w:proofErr w:type="spellEnd"/>
      <w:r w:rsidRPr="00CD1A63">
        <w:rPr>
          <w:rFonts w:ascii="Times New Roman" w:hAnsi="Times New Roman" w:cs="Times New Roman"/>
          <w:color w:val="000000" w:themeColor="text1"/>
          <w:sz w:val="24"/>
          <w:szCs w:val="24"/>
        </w:rPr>
        <w:t xml:space="preserve"> sõnastus kasutas </w:t>
      </w:r>
      <w:r w:rsidR="00C7430A" w:rsidRPr="00CD1A63">
        <w:rPr>
          <w:rFonts w:ascii="Times New Roman" w:hAnsi="Times New Roman" w:cs="Times New Roman"/>
          <w:color w:val="000000" w:themeColor="text1"/>
          <w:sz w:val="24"/>
          <w:szCs w:val="24"/>
        </w:rPr>
        <w:t>säilitamise hetke al</w:t>
      </w:r>
      <w:r w:rsidR="008748F7" w:rsidRPr="00CD1A63">
        <w:rPr>
          <w:rFonts w:ascii="Times New Roman" w:hAnsi="Times New Roman" w:cs="Times New Roman"/>
          <w:color w:val="000000" w:themeColor="text1"/>
          <w:sz w:val="24"/>
          <w:szCs w:val="24"/>
        </w:rPr>
        <w:t xml:space="preserve">guse defineerimiseks „teenuse osutamise“ hetke, mis on </w:t>
      </w:r>
      <w:r w:rsidR="00CD35A6" w:rsidRPr="00CD1A63">
        <w:rPr>
          <w:rFonts w:ascii="Times New Roman" w:hAnsi="Times New Roman" w:cs="Times New Roman"/>
          <w:color w:val="000000" w:themeColor="text1"/>
          <w:sz w:val="24"/>
          <w:szCs w:val="24"/>
        </w:rPr>
        <w:t xml:space="preserve">ajalise hetke defineerimiseks </w:t>
      </w:r>
      <w:r w:rsidR="008748F7" w:rsidRPr="00CD1A63">
        <w:rPr>
          <w:rFonts w:ascii="Times New Roman" w:hAnsi="Times New Roman" w:cs="Times New Roman"/>
          <w:color w:val="000000" w:themeColor="text1"/>
          <w:sz w:val="24"/>
          <w:szCs w:val="24"/>
        </w:rPr>
        <w:t>ebatäpne. TTKS</w:t>
      </w:r>
      <w:r w:rsidR="00362927" w:rsidRPr="00CD1A63">
        <w:rPr>
          <w:rFonts w:ascii="Times New Roman" w:hAnsi="Times New Roman" w:cs="Times New Roman"/>
          <w:color w:val="000000" w:themeColor="text1"/>
          <w:sz w:val="24"/>
          <w:szCs w:val="24"/>
        </w:rPr>
        <w:t xml:space="preserve"> </w:t>
      </w:r>
      <w:r w:rsidR="000D1143" w:rsidRPr="00CD1A63">
        <w:rPr>
          <w:rFonts w:ascii="Times New Roman" w:hAnsi="Times New Roman" w:cs="Times New Roman"/>
          <w:color w:val="000000" w:themeColor="text1"/>
          <w:sz w:val="24"/>
          <w:szCs w:val="24"/>
        </w:rPr>
        <w:t>kasuta</w:t>
      </w:r>
      <w:r w:rsidR="00362927" w:rsidRPr="00CD1A63">
        <w:rPr>
          <w:rFonts w:ascii="Times New Roman" w:hAnsi="Times New Roman" w:cs="Times New Roman"/>
          <w:color w:val="000000" w:themeColor="text1"/>
          <w:sz w:val="24"/>
          <w:szCs w:val="24"/>
        </w:rPr>
        <w:t>b</w:t>
      </w:r>
      <w:r w:rsidR="000D1143" w:rsidRPr="00CD1A63">
        <w:rPr>
          <w:rFonts w:ascii="Times New Roman" w:hAnsi="Times New Roman" w:cs="Times New Roman"/>
          <w:color w:val="000000" w:themeColor="text1"/>
          <w:sz w:val="24"/>
          <w:szCs w:val="24"/>
        </w:rPr>
        <w:t xml:space="preserve"> </w:t>
      </w:r>
      <w:r w:rsidR="00D26976" w:rsidRPr="00CD1A63">
        <w:rPr>
          <w:rFonts w:ascii="Times New Roman" w:hAnsi="Times New Roman" w:cs="Times New Roman"/>
          <w:color w:val="000000" w:themeColor="text1"/>
          <w:sz w:val="24"/>
          <w:szCs w:val="24"/>
        </w:rPr>
        <w:t>dokumenteerimise algushetke</w:t>
      </w:r>
      <w:r w:rsidR="008748F7" w:rsidRPr="00CD1A63">
        <w:rPr>
          <w:rFonts w:ascii="Times New Roman" w:hAnsi="Times New Roman" w:cs="Times New Roman"/>
          <w:color w:val="000000" w:themeColor="text1"/>
          <w:sz w:val="24"/>
          <w:szCs w:val="24"/>
        </w:rPr>
        <w:t xml:space="preserve"> defineerimise</w:t>
      </w:r>
      <w:r w:rsidR="000D1143" w:rsidRPr="00CD1A63">
        <w:rPr>
          <w:rFonts w:ascii="Times New Roman" w:hAnsi="Times New Roman" w:cs="Times New Roman"/>
          <w:color w:val="000000" w:themeColor="text1"/>
          <w:sz w:val="24"/>
          <w:szCs w:val="24"/>
        </w:rPr>
        <w:t>ks</w:t>
      </w:r>
      <w:r w:rsidR="008748F7" w:rsidRPr="00CD1A63">
        <w:rPr>
          <w:rFonts w:ascii="Times New Roman" w:hAnsi="Times New Roman" w:cs="Times New Roman"/>
          <w:color w:val="000000" w:themeColor="text1"/>
          <w:sz w:val="24"/>
          <w:szCs w:val="24"/>
        </w:rPr>
        <w:t xml:space="preserve"> </w:t>
      </w:r>
      <w:r w:rsidR="004B4EC7" w:rsidRPr="00CD1A63">
        <w:rPr>
          <w:rFonts w:ascii="Times New Roman" w:hAnsi="Times New Roman" w:cs="Times New Roman"/>
          <w:color w:val="000000" w:themeColor="text1"/>
          <w:sz w:val="24"/>
          <w:szCs w:val="24"/>
        </w:rPr>
        <w:t>sõnastust „</w:t>
      </w:r>
      <w:r w:rsidR="007A6D20" w:rsidRPr="00CD1A63">
        <w:rPr>
          <w:rFonts w:ascii="Times New Roman" w:hAnsi="Times New Roman" w:cs="Times New Roman"/>
          <w:color w:val="000000" w:themeColor="text1"/>
          <w:sz w:val="24"/>
          <w:szCs w:val="24"/>
        </w:rPr>
        <w:t>andmete kinnitami</w:t>
      </w:r>
      <w:r w:rsidR="002D0602">
        <w:rPr>
          <w:rFonts w:ascii="Times New Roman" w:hAnsi="Times New Roman" w:cs="Times New Roman"/>
          <w:color w:val="000000" w:themeColor="text1"/>
          <w:sz w:val="24"/>
          <w:szCs w:val="24"/>
        </w:rPr>
        <w:t>ne</w:t>
      </w:r>
      <w:r w:rsidR="007A6D20" w:rsidRPr="00CD1A63">
        <w:rPr>
          <w:rFonts w:ascii="Times New Roman" w:hAnsi="Times New Roman" w:cs="Times New Roman"/>
          <w:color w:val="000000" w:themeColor="text1"/>
          <w:sz w:val="24"/>
          <w:szCs w:val="24"/>
        </w:rPr>
        <w:t>“</w:t>
      </w:r>
      <w:r w:rsidR="00D558DB" w:rsidRPr="00CD1A63">
        <w:rPr>
          <w:rFonts w:ascii="Times New Roman" w:hAnsi="Times New Roman" w:cs="Times New Roman"/>
          <w:color w:val="000000" w:themeColor="text1"/>
          <w:sz w:val="24"/>
          <w:szCs w:val="24"/>
        </w:rPr>
        <w:t xml:space="preserve">. </w:t>
      </w:r>
      <w:r w:rsidR="0063380D" w:rsidRPr="00CD1A63">
        <w:rPr>
          <w:rFonts w:ascii="Times New Roman" w:hAnsi="Times New Roman" w:cs="Times New Roman"/>
          <w:color w:val="000000" w:themeColor="text1"/>
          <w:sz w:val="24"/>
          <w:szCs w:val="24"/>
        </w:rPr>
        <w:t>See tähendab, et t</w:t>
      </w:r>
      <w:r w:rsidR="00C53E13" w:rsidRPr="00CD1A63">
        <w:rPr>
          <w:rFonts w:ascii="Times New Roman" w:hAnsi="Times New Roman" w:cs="Times New Roman"/>
          <w:color w:val="000000" w:themeColor="text1"/>
          <w:sz w:val="24"/>
          <w:szCs w:val="24"/>
        </w:rPr>
        <w:t xml:space="preserve">ervishoiuteenuse osutaja </w:t>
      </w:r>
      <w:r w:rsidR="0063380D" w:rsidRPr="00CD1A63">
        <w:rPr>
          <w:rFonts w:ascii="Times New Roman" w:hAnsi="Times New Roman" w:cs="Times New Roman"/>
          <w:color w:val="000000" w:themeColor="text1"/>
          <w:sz w:val="24"/>
          <w:szCs w:val="24"/>
        </w:rPr>
        <w:t>peab edastama</w:t>
      </w:r>
      <w:r w:rsidR="00087922" w:rsidRPr="00CD1A63">
        <w:rPr>
          <w:rFonts w:ascii="Times New Roman" w:hAnsi="Times New Roman" w:cs="Times New Roman"/>
          <w:color w:val="000000" w:themeColor="text1"/>
          <w:sz w:val="24"/>
          <w:szCs w:val="24"/>
        </w:rPr>
        <w:t xml:space="preserve"> juba</w:t>
      </w:r>
      <w:r w:rsidR="0063380D" w:rsidRPr="00CD1A63">
        <w:rPr>
          <w:rFonts w:ascii="Times New Roman" w:hAnsi="Times New Roman" w:cs="Times New Roman"/>
          <w:color w:val="000000" w:themeColor="text1"/>
          <w:sz w:val="24"/>
          <w:szCs w:val="24"/>
        </w:rPr>
        <w:t xml:space="preserve"> kehtiva korra alusel</w:t>
      </w:r>
      <w:r w:rsidR="00C53E13" w:rsidRPr="00CD1A63">
        <w:rPr>
          <w:rFonts w:ascii="Times New Roman" w:hAnsi="Times New Roman" w:cs="Times New Roman"/>
          <w:color w:val="000000" w:themeColor="text1"/>
          <w:sz w:val="24"/>
          <w:szCs w:val="24"/>
        </w:rPr>
        <w:t xml:space="preserve"> </w:t>
      </w:r>
      <w:r w:rsidR="002D0602">
        <w:rPr>
          <w:rFonts w:ascii="Times New Roman" w:hAnsi="Times New Roman" w:cs="Times New Roman"/>
          <w:color w:val="000000" w:themeColor="text1"/>
          <w:sz w:val="24"/>
          <w:szCs w:val="24"/>
        </w:rPr>
        <w:t>t</w:t>
      </w:r>
      <w:r w:rsidR="00F27E00" w:rsidRPr="00CD1A63">
        <w:rPr>
          <w:rFonts w:ascii="Times New Roman" w:hAnsi="Times New Roman" w:cs="Times New Roman"/>
          <w:color w:val="000000" w:themeColor="text1"/>
          <w:sz w:val="24"/>
          <w:szCs w:val="24"/>
        </w:rPr>
        <w:t xml:space="preserve">ervise </w:t>
      </w:r>
      <w:r w:rsidR="00C53E13" w:rsidRPr="00CD1A63">
        <w:rPr>
          <w:rFonts w:ascii="Times New Roman" w:hAnsi="Times New Roman" w:cs="Times New Roman"/>
          <w:color w:val="000000" w:themeColor="text1"/>
          <w:sz w:val="24"/>
          <w:szCs w:val="24"/>
        </w:rPr>
        <w:t xml:space="preserve">infosüsteemi andmed </w:t>
      </w:r>
      <w:r w:rsidR="00365350" w:rsidRPr="00CD1A63">
        <w:rPr>
          <w:rFonts w:ascii="Times New Roman" w:hAnsi="Times New Roman" w:cs="Times New Roman"/>
          <w:color w:val="000000" w:themeColor="text1"/>
          <w:sz w:val="24"/>
          <w:szCs w:val="24"/>
        </w:rPr>
        <w:t>TTKS</w:t>
      </w:r>
      <w:r w:rsidR="002D0602">
        <w:rPr>
          <w:rFonts w:ascii="Times New Roman" w:hAnsi="Times New Roman" w:cs="Times New Roman"/>
          <w:color w:val="000000" w:themeColor="text1"/>
          <w:sz w:val="24"/>
          <w:szCs w:val="24"/>
        </w:rPr>
        <w:t>-i</w:t>
      </w:r>
      <w:r w:rsidR="00C53E13" w:rsidRPr="00CD1A63">
        <w:rPr>
          <w:rFonts w:ascii="Times New Roman" w:hAnsi="Times New Roman" w:cs="Times New Roman"/>
          <w:color w:val="000000" w:themeColor="text1"/>
          <w:sz w:val="24"/>
          <w:szCs w:val="24"/>
        </w:rPr>
        <w:t xml:space="preserve"> § 59</w:t>
      </w:r>
      <w:r w:rsidR="00C53E13" w:rsidRPr="00CD1A63">
        <w:rPr>
          <w:rFonts w:ascii="Times New Roman" w:hAnsi="Times New Roman" w:cs="Times New Roman"/>
          <w:color w:val="000000" w:themeColor="text1"/>
          <w:sz w:val="24"/>
          <w:szCs w:val="24"/>
          <w:vertAlign w:val="superscript"/>
        </w:rPr>
        <w:t>2</w:t>
      </w:r>
      <w:r w:rsidR="00C53E13" w:rsidRPr="00CD1A63">
        <w:rPr>
          <w:rFonts w:ascii="Times New Roman" w:hAnsi="Times New Roman" w:cs="Times New Roman"/>
          <w:color w:val="000000" w:themeColor="text1"/>
          <w:sz w:val="24"/>
          <w:szCs w:val="24"/>
        </w:rPr>
        <w:t> lõike 2 alusel kehtestatud määruses sätestatud andmekoosseisus</w:t>
      </w:r>
      <w:r w:rsidR="0002464E" w:rsidRPr="00CD1A63">
        <w:rPr>
          <w:rStyle w:val="Allmrkuseviide"/>
          <w:rFonts w:ascii="Times New Roman" w:hAnsi="Times New Roman" w:cs="Times New Roman"/>
          <w:color w:val="000000" w:themeColor="text1"/>
          <w:sz w:val="24"/>
          <w:szCs w:val="24"/>
        </w:rPr>
        <w:footnoteReference w:id="15"/>
      </w:r>
      <w:r w:rsidR="003B1C8B" w:rsidRPr="00CD1A63">
        <w:rPr>
          <w:rFonts w:ascii="Times New Roman" w:hAnsi="Times New Roman" w:cs="Times New Roman"/>
          <w:color w:val="000000" w:themeColor="text1"/>
          <w:sz w:val="24"/>
          <w:szCs w:val="24"/>
        </w:rPr>
        <w:t xml:space="preserve"> ja </w:t>
      </w:r>
      <w:r w:rsidR="002D0602">
        <w:rPr>
          <w:rFonts w:ascii="Times New Roman" w:hAnsi="Times New Roman" w:cs="Times New Roman"/>
          <w:color w:val="000000" w:themeColor="text1"/>
          <w:sz w:val="24"/>
          <w:szCs w:val="24"/>
        </w:rPr>
        <w:t>t</w:t>
      </w:r>
      <w:r w:rsidR="00B835B3" w:rsidRPr="00CD1A63">
        <w:rPr>
          <w:rFonts w:ascii="Times New Roman" w:hAnsi="Times New Roman" w:cs="Times New Roman"/>
          <w:color w:val="000000" w:themeColor="text1"/>
          <w:sz w:val="24"/>
          <w:szCs w:val="24"/>
        </w:rPr>
        <w:t xml:space="preserve">ervise infosüsteemi põhimääruses sätestatud </w:t>
      </w:r>
      <w:r w:rsidR="003B1C8B" w:rsidRPr="00CD1A63">
        <w:rPr>
          <w:rFonts w:ascii="Times New Roman" w:hAnsi="Times New Roman" w:cs="Times New Roman"/>
          <w:color w:val="000000" w:themeColor="text1"/>
          <w:sz w:val="24"/>
          <w:szCs w:val="24"/>
        </w:rPr>
        <w:t>tähtaja</w:t>
      </w:r>
      <w:r w:rsidR="00492473" w:rsidRPr="00CD1A63">
        <w:rPr>
          <w:rStyle w:val="Allmrkuseviide"/>
          <w:rFonts w:ascii="Times New Roman" w:hAnsi="Times New Roman" w:cs="Times New Roman"/>
          <w:color w:val="000000" w:themeColor="text1"/>
          <w:sz w:val="24"/>
          <w:szCs w:val="24"/>
        </w:rPr>
        <w:footnoteReference w:id="16"/>
      </w:r>
      <w:r w:rsidR="003B1C8B" w:rsidRPr="00CD1A63">
        <w:rPr>
          <w:rFonts w:ascii="Times New Roman" w:hAnsi="Times New Roman" w:cs="Times New Roman"/>
          <w:color w:val="000000" w:themeColor="text1"/>
          <w:sz w:val="24"/>
          <w:szCs w:val="24"/>
        </w:rPr>
        <w:t xml:space="preserve"> jooksul</w:t>
      </w:r>
      <w:r w:rsidR="002D0602">
        <w:rPr>
          <w:rFonts w:ascii="Times New Roman" w:hAnsi="Times New Roman" w:cs="Times New Roman"/>
          <w:color w:val="000000" w:themeColor="text1"/>
          <w:sz w:val="24"/>
          <w:szCs w:val="24"/>
        </w:rPr>
        <w:t>,</w:t>
      </w:r>
      <w:r w:rsidR="00C53E13" w:rsidRPr="00CD1A63">
        <w:rPr>
          <w:rFonts w:ascii="Times New Roman" w:hAnsi="Times New Roman" w:cs="Times New Roman"/>
          <w:color w:val="000000" w:themeColor="text1"/>
          <w:sz w:val="24"/>
          <w:szCs w:val="24"/>
        </w:rPr>
        <w:t xml:space="preserve"> </w:t>
      </w:r>
      <w:r w:rsidR="00455C54" w:rsidRPr="00CD1A63">
        <w:rPr>
          <w:rFonts w:ascii="Times New Roman" w:hAnsi="Times New Roman" w:cs="Times New Roman"/>
          <w:color w:val="000000" w:themeColor="text1"/>
          <w:sz w:val="24"/>
          <w:szCs w:val="24"/>
        </w:rPr>
        <w:t>kui tervishoiutöötaja on asjakohase dokumendi kinnitanud</w:t>
      </w:r>
      <w:r w:rsidR="00001676" w:rsidRPr="00CD1A63">
        <w:rPr>
          <w:rFonts w:ascii="Times New Roman" w:hAnsi="Times New Roman" w:cs="Times New Roman"/>
          <w:color w:val="000000" w:themeColor="text1"/>
          <w:sz w:val="24"/>
          <w:szCs w:val="24"/>
        </w:rPr>
        <w:t xml:space="preserve">. </w:t>
      </w:r>
    </w:p>
    <w:p w14:paraId="7A66815C" w14:textId="77777777" w:rsidR="008D151F" w:rsidRPr="00CD1A63" w:rsidRDefault="008D151F" w:rsidP="00CD1A63">
      <w:pPr>
        <w:spacing w:after="0" w:line="240" w:lineRule="auto"/>
        <w:jc w:val="both"/>
        <w:rPr>
          <w:rFonts w:ascii="Times New Roman" w:hAnsi="Times New Roman" w:cs="Times New Roman"/>
          <w:color w:val="000000" w:themeColor="text1"/>
          <w:sz w:val="24"/>
          <w:szCs w:val="24"/>
        </w:rPr>
      </w:pPr>
    </w:p>
    <w:p w14:paraId="51466B1D" w14:textId="254F9D4A" w:rsidR="00E906B9" w:rsidRPr="00CD1A63" w:rsidRDefault="00CB6C9E"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TTKS</w:t>
      </w:r>
      <w:r w:rsidR="002D0602">
        <w:rPr>
          <w:rFonts w:ascii="Times New Roman" w:hAnsi="Times New Roman" w:cs="Times New Roman"/>
          <w:color w:val="000000" w:themeColor="text1"/>
          <w:sz w:val="24"/>
          <w:szCs w:val="24"/>
        </w:rPr>
        <w:t>-i</w:t>
      </w:r>
      <w:r w:rsidRPr="00CD1A63">
        <w:rPr>
          <w:rFonts w:ascii="Times New Roman" w:hAnsi="Times New Roman" w:cs="Times New Roman"/>
          <w:color w:val="000000" w:themeColor="text1"/>
          <w:sz w:val="24"/>
          <w:szCs w:val="24"/>
        </w:rPr>
        <w:t xml:space="preserve"> § 59</w:t>
      </w:r>
      <w:r w:rsidRPr="00CD1A63">
        <w:rPr>
          <w:rFonts w:ascii="Times New Roman" w:hAnsi="Times New Roman" w:cs="Times New Roman"/>
          <w:color w:val="000000" w:themeColor="text1"/>
          <w:sz w:val="24"/>
          <w:szCs w:val="24"/>
          <w:vertAlign w:val="superscript"/>
        </w:rPr>
        <w:t>2</w:t>
      </w:r>
      <w:r w:rsidRPr="00CD1A63">
        <w:rPr>
          <w:rFonts w:ascii="Times New Roman" w:hAnsi="Times New Roman" w:cs="Times New Roman"/>
          <w:color w:val="000000" w:themeColor="text1"/>
          <w:sz w:val="24"/>
          <w:szCs w:val="24"/>
        </w:rPr>
        <w:t xml:space="preserve"> lõike 2 alusel kehtestatud </w:t>
      </w:r>
      <w:r w:rsidR="006660BC" w:rsidRPr="00CD1A63">
        <w:rPr>
          <w:rFonts w:ascii="Times New Roman" w:hAnsi="Times New Roman" w:cs="Times New Roman"/>
          <w:color w:val="000000" w:themeColor="text1"/>
          <w:sz w:val="24"/>
          <w:szCs w:val="24"/>
        </w:rPr>
        <w:t>sotsiaalministri</w:t>
      </w:r>
      <w:r w:rsidR="003347B0" w:rsidRPr="00CD1A63">
        <w:rPr>
          <w:rFonts w:ascii="Times New Roman" w:hAnsi="Times New Roman" w:cs="Times New Roman"/>
          <w:color w:val="000000" w:themeColor="text1"/>
          <w:sz w:val="24"/>
          <w:szCs w:val="24"/>
        </w:rPr>
        <w:t xml:space="preserve"> 17. septembri 2008.</w:t>
      </w:r>
      <w:r w:rsidR="00F64D74">
        <w:rPr>
          <w:rFonts w:ascii="Times New Roman" w:hAnsi="Times New Roman" w:cs="Times New Roman"/>
          <w:color w:val="000000" w:themeColor="text1"/>
          <w:sz w:val="24"/>
          <w:szCs w:val="24"/>
        </w:rPr>
        <w:t xml:space="preserve"> </w:t>
      </w:r>
      <w:r w:rsidR="003347B0" w:rsidRPr="00CD1A63">
        <w:rPr>
          <w:rFonts w:ascii="Times New Roman" w:hAnsi="Times New Roman" w:cs="Times New Roman"/>
          <w:color w:val="000000" w:themeColor="text1"/>
          <w:sz w:val="24"/>
          <w:szCs w:val="24"/>
        </w:rPr>
        <w:t>a määruses nr 53</w:t>
      </w:r>
      <w:r w:rsidR="006660BC" w:rsidRPr="00CD1A63">
        <w:rPr>
          <w:rFonts w:ascii="Times New Roman" w:hAnsi="Times New Roman" w:cs="Times New Roman"/>
          <w:color w:val="000000" w:themeColor="text1"/>
          <w:sz w:val="24"/>
          <w:szCs w:val="24"/>
        </w:rPr>
        <w:t xml:space="preserve"> „Tervise infosüsteemi andmekoosseisud ja nende esitamise tingimused“ </w:t>
      </w:r>
      <w:r w:rsidR="007D14D2" w:rsidRPr="00CD1A63">
        <w:rPr>
          <w:rFonts w:ascii="Times New Roman" w:hAnsi="Times New Roman" w:cs="Times New Roman"/>
          <w:color w:val="000000" w:themeColor="text1"/>
          <w:sz w:val="24"/>
          <w:szCs w:val="24"/>
        </w:rPr>
        <w:t xml:space="preserve">on </w:t>
      </w:r>
      <w:r w:rsidR="00CB7C14" w:rsidRPr="00CD1A63">
        <w:rPr>
          <w:rFonts w:ascii="Times New Roman" w:hAnsi="Times New Roman" w:cs="Times New Roman"/>
          <w:color w:val="000000" w:themeColor="text1"/>
          <w:sz w:val="24"/>
          <w:szCs w:val="24"/>
        </w:rPr>
        <w:t>kavandatud</w:t>
      </w:r>
      <w:r w:rsidR="006660BC" w:rsidRPr="00CD1A63">
        <w:rPr>
          <w:rFonts w:ascii="Times New Roman" w:hAnsi="Times New Roman" w:cs="Times New Roman"/>
          <w:color w:val="000000" w:themeColor="text1"/>
          <w:sz w:val="24"/>
          <w:szCs w:val="24"/>
        </w:rPr>
        <w:t xml:space="preserve"> muudatus</w:t>
      </w:r>
      <w:r w:rsidR="005E6C19">
        <w:rPr>
          <w:rFonts w:ascii="Times New Roman" w:hAnsi="Times New Roman" w:cs="Times New Roman"/>
          <w:color w:val="000000" w:themeColor="text1"/>
          <w:sz w:val="24"/>
          <w:szCs w:val="24"/>
        </w:rPr>
        <w:t xml:space="preserve">, </w:t>
      </w:r>
      <w:r w:rsidR="005E6C19" w:rsidRPr="005E6C19">
        <w:rPr>
          <w:rFonts w:ascii="Times New Roman" w:hAnsi="Times New Roman" w:cs="Times New Roman"/>
          <w:color w:val="000000" w:themeColor="text1"/>
          <w:sz w:val="24"/>
          <w:szCs w:val="24"/>
        </w:rPr>
        <w:t>millega lisatakse töötaja tervisekontrolli ja otsusega seotud andmeväljad</w:t>
      </w:r>
      <w:r w:rsidR="00E27CEE" w:rsidRPr="00CD1A63">
        <w:rPr>
          <w:rFonts w:ascii="Times New Roman" w:hAnsi="Times New Roman" w:cs="Times New Roman"/>
          <w:color w:val="000000" w:themeColor="text1"/>
          <w:sz w:val="24"/>
          <w:szCs w:val="24"/>
        </w:rPr>
        <w:t>.</w:t>
      </w:r>
      <w:r w:rsidR="00FF077B" w:rsidRPr="00CD1A63">
        <w:rPr>
          <w:rFonts w:ascii="Times New Roman" w:hAnsi="Times New Roman" w:cs="Times New Roman"/>
          <w:color w:val="000000" w:themeColor="text1"/>
          <w:sz w:val="24"/>
          <w:szCs w:val="24"/>
        </w:rPr>
        <w:t xml:space="preserve"> Tervisekontrolli otsus on </w:t>
      </w:r>
      <w:r w:rsidR="00F64D74">
        <w:rPr>
          <w:rFonts w:ascii="Times New Roman" w:hAnsi="Times New Roman" w:cs="Times New Roman"/>
          <w:color w:val="000000" w:themeColor="text1"/>
          <w:sz w:val="24"/>
          <w:szCs w:val="24"/>
        </w:rPr>
        <w:t>praegu</w:t>
      </w:r>
      <w:r w:rsidR="00F64D74" w:rsidRPr="00CD1A63">
        <w:rPr>
          <w:rFonts w:ascii="Times New Roman" w:hAnsi="Times New Roman" w:cs="Times New Roman"/>
          <w:color w:val="000000" w:themeColor="text1"/>
          <w:sz w:val="24"/>
          <w:szCs w:val="24"/>
        </w:rPr>
        <w:t xml:space="preserve"> </w:t>
      </w:r>
      <w:r w:rsidR="002A3D78" w:rsidRPr="00CD1A63">
        <w:rPr>
          <w:rFonts w:ascii="Times New Roman" w:hAnsi="Times New Roman" w:cs="Times New Roman"/>
          <w:color w:val="000000" w:themeColor="text1"/>
          <w:sz w:val="24"/>
          <w:szCs w:val="24"/>
        </w:rPr>
        <w:t>ainus</w:t>
      </w:r>
      <w:r w:rsidR="00FF077B" w:rsidRPr="00CD1A63">
        <w:rPr>
          <w:rFonts w:ascii="Times New Roman" w:hAnsi="Times New Roman" w:cs="Times New Roman"/>
          <w:color w:val="000000" w:themeColor="text1"/>
          <w:sz w:val="24"/>
          <w:szCs w:val="24"/>
        </w:rPr>
        <w:t xml:space="preserve"> dokument, mis p</w:t>
      </w:r>
      <w:r w:rsidR="00F64D74">
        <w:rPr>
          <w:rFonts w:ascii="Times New Roman" w:hAnsi="Times New Roman" w:cs="Times New Roman"/>
          <w:color w:val="000000" w:themeColor="text1"/>
          <w:sz w:val="24"/>
          <w:szCs w:val="24"/>
        </w:rPr>
        <w:t>ärast</w:t>
      </w:r>
      <w:r w:rsidR="00FF077B" w:rsidRPr="00CD1A63">
        <w:rPr>
          <w:rFonts w:ascii="Times New Roman" w:hAnsi="Times New Roman" w:cs="Times New Roman"/>
          <w:color w:val="000000" w:themeColor="text1"/>
          <w:sz w:val="24"/>
          <w:szCs w:val="24"/>
        </w:rPr>
        <w:t xml:space="preserve"> töötervishoiu </w:t>
      </w:r>
      <w:r w:rsidR="00A223B8" w:rsidRPr="00CD1A63">
        <w:rPr>
          <w:rFonts w:ascii="Times New Roman" w:hAnsi="Times New Roman" w:cs="Times New Roman"/>
          <w:color w:val="000000" w:themeColor="text1"/>
          <w:sz w:val="24"/>
          <w:szCs w:val="24"/>
        </w:rPr>
        <w:t>tervise</w:t>
      </w:r>
      <w:r w:rsidR="00FF077B" w:rsidRPr="00CD1A63">
        <w:rPr>
          <w:rFonts w:ascii="Times New Roman" w:hAnsi="Times New Roman" w:cs="Times New Roman"/>
          <w:color w:val="000000" w:themeColor="text1"/>
          <w:sz w:val="24"/>
          <w:szCs w:val="24"/>
        </w:rPr>
        <w:t xml:space="preserve">kontrolli ei jõua </w:t>
      </w:r>
      <w:proofErr w:type="spellStart"/>
      <w:r w:rsidR="00FF077B" w:rsidRPr="00CD1A63">
        <w:rPr>
          <w:rFonts w:ascii="Times New Roman" w:hAnsi="Times New Roman" w:cs="Times New Roman"/>
          <w:color w:val="000000" w:themeColor="text1"/>
          <w:sz w:val="24"/>
          <w:szCs w:val="24"/>
        </w:rPr>
        <w:t>TIS-i</w:t>
      </w:r>
      <w:proofErr w:type="spellEnd"/>
      <w:r w:rsidR="003D253D" w:rsidRPr="00CD1A63">
        <w:rPr>
          <w:rFonts w:ascii="Times New Roman" w:hAnsi="Times New Roman" w:cs="Times New Roman"/>
          <w:color w:val="000000" w:themeColor="text1"/>
          <w:sz w:val="24"/>
          <w:szCs w:val="24"/>
        </w:rPr>
        <w:t>.</w:t>
      </w:r>
    </w:p>
    <w:p w14:paraId="1FB365B0" w14:textId="77777777" w:rsidR="00E906B9" w:rsidRPr="00CD1A63" w:rsidRDefault="00E906B9" w:rsidP="00CD1A63">
      <w:pPr>
        <w:spacing w:after="0" w:line="240" w:lineRule="auto"/>
        <w:jc w:val="both"/>
        <w:rPr>
          <w:rFonts w:ascii="Times New Roman" w:hAnsi="Times New Roman" w:cs="Times New Roman"/>
          <w:color w:val="000000" w:themeColor="text1"/>
          <w:sz w:val="24"/>
          <w:szCs w:val="24"/>
        </w:rPr>
      </w:pPr>
    </w:p>
    <w:p w14:paraId="3F12852E" w14:textId="10E20422" w:rsidR="00DB602D" w:rsidRPr="00CD1A63" w:rsidRDefault="0061109D"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Riigi arengusuund on liikuda sündmuspõhis</w:t>
      </w:r>
      <w:r w:rsidR="00C60B6E">
        <w:rPr>
          <w:rFonts w:ascii="Times New Roman" w:hAnsi="Times New Roman" w:cs="Times New Roman"/>
          <w:color w:val="000000" w:themeColor="text1"/>
          <w:sz w:val="24"/>
          <w:szCs w:val="24"/>
        </w:rPr>
        <w:t>t</w:t>
      </w:r>
      <w:r w:rsidRPr="00CD1A63">
        <w:rPr>
          <w:rFonts w:ascii="Times New Roman" w:hAnsi="Times New Roman" w:cs="Times New Roman"/>
          <w:color w:val="000000" w:themeColor="text1"/>
          <w:sz w:val="24"/>
          <w:szCs w:val="24"/>
        </w:rPr>
        <w:t>ele</w:t>
      </w:r>
      <w:r w:rsidRPr="00CD1A63">
        <w:rPr>
          <w:rFonts w:ascii="Times New Roman" w:hAnsi="Times New Roman" w:cs="Times New Roman"/>
          <w:color w:val="000000" w:themeColor="text1"/>
          <w:sz w:val="24"/>
          <w:szCs w:val="24"/>
          <w:vertAlign w:val="superscript"/>
        </w:rPr>
        <w:footnoteReference w:id="17"/>
      </w:r>
      <w:r w:rsidRPr="00CD1A63">
        <w:rPr>
          <w:rFonts w:ascii="Times New Roman" w:hAnsi="Times New Roman" w:cs="Times New Roman"/>
          <w:color w:val="000000" w:themeColor="text1"/>
          <w:sz w:val="24"/>
          <w:szCs w:val="24"/>
        </w:rPr>
        <w:t xml:space="preserve"> ja proaktiivsetele</w:t>
      </w:r>
      <w:r w:rsidR="009A5706" w:rsidRPr="00CD1A63">
        <w:rPr>
          <w:rFonts w:ascii="Times New Roman" w:hAnsi="Times New Roman" w:cs="Times New Roman"/>
          <w:color w:val="000000" w:themeColor="text1"/>
          <w:sz w:val="24"/>
          <w:szCs w:val="24"/>
        </w:rPr>
        <w:t xml:space="preserve"> andmevahetuse</w:t>
      </w:r>
      <w:r w:rsidRPr="00CD1A63">
        <w:rPr>
          <w:rFonts w:ascii="Times New Roman" w:hAnsi="Times New Roman" w:cs="Times New Roman"/>
          <w:color w:val="000000" w:themeColor="text1"/>
          <w:sz w:val="24"/>
          <w:szCs w:val="24"/>
        </w:rPr>
        <w:t xml:space="preserve"> teenustele. </w:t>
      </w:r>
      <w:r w:rsidR="009A5706" w:rsidRPr="00CD1A63">
        <w:rPr>
          <w:rFonts w:ascii="Times New Roman" w:hAnsi="Times New Roman" w:cs="Times New Roman"/>
          <w:color w:val="000000" w:themeColor="text1"/>
          <w:sz w:val="24"/>
          <w:szCs w:val="24"/>
        </w:rPr>
        <w:t>See tähendab muu</w:t>
      </w:r>
      <w:r w:rsidR="00C60B6E">
        <w:rPr>
          <w:rFonts w:ascii="Times New Roman" w:hAnsi="Times New Roman" w:cs="Times New Roman"/>
          <w:color w:val="000000" w:themeColor="text1"/>
          <w:sz w:val="24"/>
          <w:szCs w:val="24"/>
        </w:rPr>
        <w:t xml:space="preserve"> </w:t>
      </w:r>
      <w:r w:rsidR="009A5706" w:rsidRPr="00CD1A63">
        <w:rPr>
          <w:rFonts w:ascii="Times New Roman" w:hAnsi="Times New Roman" w:cs="Times New Roman"/>
          <w:color w:val="000000" w:themeColor="text1"/>
          <w:sz w:val="24"/>
          <w:szCs w:val="24"/>
        </w:rPr>
        <w:t xml:space="preserve">hulgas andmete ühekordse kogumise põhimõtet ja andmete </w:t>
      </w:r>
      <w:r w:rsidR="00185C7E" w:rsidRPr="00CD1A63">
        <w:rPr>
          <w:rFonts w:ascii="Times New Roman" w:hAnsi="Times New Roman" w:cs="Times New Roman"/>
          <w:color w:val="000000" w:themeColor="text1"/>
          <w:sz w:val="24"/>
          <w:szCs w:val="24"/>
        </w:rPr>
        <w:t xml:space="preserve">õigeaegset kättesaadavust raviteekonna eri spetsialistidele. </w:t>
      </w:r>
      <w:r w:rsidR="00C60B6E">
        <w:rPr>
          <w:rFonts w:ascii="Times New Roman" w:hAnsi="Times New Roman" w:cs="Times New Roman"/>
          <w:color w:val="000000" w:themeColor="text1"/>
          <w:sz w:val="24"/>
          <w:szCs w:val="24"/>
        </w:rPr>
        <w:t>Praegu</w:t>
      </w:r>
      <w:r w:rsidR="00C60B6E" w:rsidRPr="00CD1A63">
        <w:rPr>
          <w:rFonts w:ascii="Times New Roman" w:hAnsi="Times New Roman" w:cs="Times New Roman"/>
          <w:color w:val="000000" w:themeColor="text1"/>
          <w:sz w:val="24"/>
          <w:szCs w:val="24"/>
        </w:rPr>
        <w:t xml:space="preserve"> </w:t>
      </w:r>
      <w:proofErr w:type="spellStart"/>
      <w:r w:rsidR="00D96C3B" w:rsidRPr="00CD1A63">
        <w:rPr>
          <w:rFonts w:ascii="Times New Roman" w:hAnsi="Times New Roman" w:cs="Times New Roman"/>
          <w:color w:val="000000" w:themeColor="text1"/>
          <w:sz w:val="24"/>
          <w:szCs w:val="24"/>
        </w:rPr>
        <w:t>TIS-i</w:t>
      </w:r>
      <w:proofErr w:type="spellEnd"/>
      <w:r w:rsidR="00D96C3B" w:rsidRPr="00CD1A63">
        <w:rPr>
          <w:rFonts w:ascii="Times New Roman" w:hAnsi="Times New Roman" w:cs="Times New Roman"/>
          <w:color w:val="000000" w:themeColor="text1"/>
          <w:sz w:val="24"/>
          <w:szCs w:val="24"/>
        </w:rPr>
        <w:t xml:space="preserve"> edastatavad </w:t>
      </w:r>
      <w:proofErr w:type="spellStart"/>
      <w:r w:rsidR="00D96C3B" w:rsidRPr="00CD1A63">
        <w:rPr>
          <w:rFonts w:ascii="Times New Roman" w:hAnsi="Times New Roman" w:cs="Times New Roman"/>
          <w:color w:val="000000" w:themeColor="text1"/>
          <w:sz w:val="24"/>
          <w:szCs w:val="24"/>
        </w:rPr>
        <w:t>epikriisid</w:t>
      </w:r>
      <w:proofErr w:type="spellEnd"/>
      <w:r w:rsidR="00D96C3B" w:rsidRPr="00CD1A63">
        <w:rPr>
          <w:rFonts w:ascii="Times New Roman" w:hAnsi="Times New Roman" w:cs="Times New Roman"/>
          <w:color w:val="000000" w:themeColor="text1"/>
          <w:sz w:val="24"/>
          <w:szCs w:val="24"/>
        </w:rPr>
        <w:t xml:space="preserve"> võimaldavad mõningal määral saada ülevaadet </w:t>
      </w:r>
      <w:r w:rsidR="002849FE">
        <w:rPr>
          <w:rFonts w:ascii="Times New Roman" w:hAnsi="Times New Roman" w:cs="Times New Roman"/>
          <w:color w:val="000000" w:themeColor="text1"/>
          <w:sz w:val="24"/>
          <w:szCs w:val="24"/>
        </w:rPr>
        <w:t xml:space="preserve">nii </w:t>
      </w:r>
      <w:r w:rsidR="00D96C3B" w:rsidRPr="00CD1A63">
        <w:rPr>
          <w:rFonts w:ascii="Times New Roman" w:hAnsi="Times New Roman" w:cs="Times New Roman"/>
          <w:color w:val="000000" w:themeColor="text1"/>
          <w:sz w:val="24"/>
          <w:szCs w:val="24"/>
        </w:rPr>
        <w:t>tervisekontrolli käigus te</w:t>
      </w:r>
      <w:r w:rsidR="00C60B6E">
        <w:rPr>
          <w:rFonts w:ascii="Times New Roman" w:hAnsi="Times New Roman" w:cs="Times New Roman"/>
          <w:color w:val="000000" w:themeColor="text1"/>
          <w:sz w:val="24"/>
          <w:szCs w:val="24"/>
        </w:rPr>
        <w:t>h</w:t>
      </w:r>
      <w:r w:rsidR="00D96C3B" w:rsidRPr="00CD1A63">
        <w:rPr>
          <w:rFonts w:ascii="Times New Roman" w:hAnsi="Times New Roman" w:cs="Times New Roman"/>
          <w:color w:val="000000" w:themeColor="text1"/>
          <w:sz w:val="24"/>
          <w:szCs w:val="24"/>
        </w:rPr>
        <w:t>tud protseduuridest kui ka tervisekontrolli tulem</w:t>
      </w:r>
      <w:r w:rsidR="002849FE">
        <w:rPr>
          <w:rFonts w:ascii="Times New Roman" w:hAnsi="Times New Roman" w:cs="Times New Roman"/>
          <w:color w:val="000000" w:themeColor="text1"/>
          <w:sz w:val="24"/>
          <w:szCs w:val="24"/>
        </w:rPr>
        <w:t>use</w:t>
      </w:r>
      <w:r w:rsidR="00D96C3B" w:rsidRPr="00CD1A63">
        <w:rPr>
          <w:rFonts w:ascii="Times New Roman" w:hAnsi="Times New Roman" w:cs="Times New Roman"/>
          <w:color w:val="000000" w:themeColor="text1"/>
          <w:sz w:val="24"/>
          <w:szCs w:val="24"/>
        </w:rPr>
        <w:t>st,</w:t>
      </w:r>
      <w:r w:rsidR="00A03D54" w:rsidRPr="00CD1A63">
        <w:rPr>
          <w:rFonts w:ascii="Times New Roman" w:hAnsi="Times New Roman" w:cs="Times New Roman"/>
          <w:color w:val="000000" w:themeColor="text1"/>
          <w:sz w:val="24"/>
          <w:szCs w:val="24"/>
        </w:rPr>
        <w:t xml:space="preserve"> mis võimaldab eeldada, milline võis olla töötervishoiu </w:t>
      </w:r>
      <w:r w:rsidR="008B7FAE" w:rsidRPr="00CD1A63">
        <w:rPr>
          <w:rFonts w:ascii="Times New Roman" w:hAnsi="Times New Roman" w:cs="Times New Roman"/>
          <w:color w:val="000000" w:themeColor="text1"/>
          <w:sz w:val="24"/>
          <w:szCs w:val="24"/>
        </w:rPr>
        <w:t>tervisekontrolli otsus,</w:t>
      </w:r>
      <w:r w:rsidR="00D96C3B" w:rsidRPr="00CD1A63">
        <w:rPr>
          <w:rFonts w:ascii="Times New Roman" w:hAnsi="Times New Roman" w:cs="Times New Roman"/>
          <w:color w:val="000000" w:themeColor="text1"/>
          <w:sz w:val="24"/>
          <w:szCs w:val="24"/>
        </w:rPr>
        <w:t xml:space="preserve"> kuid </w:t>
      </w:r>
      <w:proofErr w:type="spellStart"/>
      <w:r w:rsidR="008B7FAE" w:rsidRPr="00CD1A63">
        <w:rPr>
          <w:rFonts w:ascii="Times New Roman" w:hAnsi="Times New Roman" w:cs="Times New Roman"/>
          <w:color w:val="000000" w:themeColor="text1"/>
          <w:sz w:val="24"/>
          <w:szCs w:val="24"/>
        </w:rPr>
        <w:t>epikriiside</w:t>
      </w:r>
      <w:proofErr w:type="spellEnd"/>
      <w:r w:rsidR="00D96C3B" w:rsidRPr="00CD1A63">
        <w:rPr>
          <w:rFonts w:ascii="Times New Roman" w:hAnsi="Times New Roman" w:cs="Times New Roman"/>
          <w:color w:val="000000" w:themeColor="text1"/>
          <w:sz w:val="24"/>
          <w:szCs w:val="24"/>
        </w:rPr>
        <w:t xml:space="preserve"> erinev infoväärtus</w:t>
      </w:r>
      <w:r w:rsidR="004F3398" w:rsidRPr="00CD1A63">
        <w:rPr>
          <w:rFonts w:ascii="Times New Roman" w:hAnsi="Times New Roman" w:cs="Times New Roman"/>
          <w:color w:val="000000" w:themeColor="text1"/>
          <w:sz w:val="24"/>
          <w:szCs w:val="24"/>
        </w:rPr>
        <w:t xml:space="preserve"> ei anna alati </w:t>
      </w:r>
      <w:r w:rsidR="002849FE" w:rsidRPr="00CD1A63">
        <w:rPr>
          <w:rFonts w:ascii="Times New Roman" w:hAnsi="Times New Roman" w:cs="Times New Roman"/>
          <w:color w:val="000000" w:themeColor="text1"/>
          <w:sz w:val="24"/>
          <w:szCs w:val="24"/>
        </w:rPr>
        <w:t xml:space="preserve">patsiendile </w:t>
      </w:r>
      <w:r w:rsidR="00F20546" w:rsidRPr="00CD1A63">
        <w:rPr>
          <w:rFonts w:ascii="Times New Roman" w:hAnsi="Times New Roman" w:cs="Times New Roman"/>
          <w:color w:val="000000" w:themeColor="text1"/>
          <w:sz w:val="24"/>
          <w:szCs w:val="24"/>
        </w:rPr>
        <w:t>terviklikku</w:t>
      </w:r>
      <w:r w:rsidR="004F3398" w:rsidRPr="00CD1A63">
        <w:rPr>
          <w:rFonts w:ascii="Times New Roman" w:hAnsi="Times New Roman" w:cs="Times New Roman"/>
          <w:color w:val="000000" w:themeColor="text1"/>
          <w:sz w:val="24"/>
          <w:szCs w:val="24"/>
        </w:rPr>
        <w:t xml:space="preserve"> ülevaadet tema terviseseisust</w:t>
      </w:r>
      <w:r w:rsidR="0055335F" w:rsidRPr="00CD1A63">
        <w:rPr>
          <w:rFonts w:ascii="Times New Roman" w:hAnsi="Times New Roman" w:cs="Times New Roman"/>
          <w:color w:val="000000" w:themeColor="text1"/>
          <w:sz w:val="24"/>
          <w:szCs w:val="24"/>
        </w:rPr>
        <w:t xml:space="preserve"> ega ole piisavalt </w:t>
      </w:r>
      <w:r w:rsidR="00950FD3" w:rsidRPr="00CD1A63">
        <w:rPr>
          <w:rFonts w:ascii="Times New Roman" w:hAnsi="Times New Roman" w:cs="Times New Roman"/>
          <w:color w:val="000000" w:themeColor="text1"/>
          <w:sz w:val="24"/>
          <w:szCs w:val="24"/>
        </w:rPr>
        <w:t>informatiivne</w:t>
      </w:r>
      <w:r w:rsidR="007F1857" w:rsidRPr="00CD1A63">
        <w:rPr>
          <w:rFonts w:ascii="Times New Roman" w:hAnsi="Times New Roman" w:cs="Times New Roman"/>
          <w:color w:val="000000" w:themeColor="text1"/>
          <w:sz w:val="24"/>
          <w:szCs w:val="24"/>
        </w:rPr>
        <w:t xml:space="preserve"> ka </w:t>
      </w:r>
      <w:r w:rsidR="009F7ADF" w:rsidRPr="00CD1A63">
        <w:rPr>
          <w:rFonts w:ascii="Times New Roman" w:hAnsi="Times New Roman" w:cs="Times New Roman"/>
          <w:color w:val="000000" w:themeColor="text1"/>
          <w:sz w:val="24"/>
          <w:szCs w:val="24"/>
        </w:rPr>
        <w:t xml:space="preserve">raviteekonna </w:t>
      </w:r>
      <w:r w:rsidR="0055335F" w:rsidRPr="00CD1A63">
        <w:rPr>
          <w:rFonts w:ascii="Times New Roman" w:hAnsi="Times New Roman" w:cs="Times New Roman"/>
          <w:color w:val="000000" w:themeColor="text1"/>
          <w:sz w:val="24"/>
          <w:szCs w:val="24"/>
        </w:rPr>
        <w:t xml:space="preserve">järgmisele </w:t>
      </w:r>
      <w:r w:rsidR="007F1857" w:rsidRPr="00CD1A63">
        <w:rPr>
          <w:rFonts w:ascii="Times New Roman" w:hAnsi="Times New Roman" w:cs="Times New Roman"/>
          <w:color w:val="000000" w:themeColor="text1"/>
          <w:sz w:val="24"/>
          <w:szCs w:val="24"/>
        </w:rPr>
        <w:t>arstil</w:t>
      </w:r>
      <w:r w:rsidR="0055335F" w:rsidRPr="00CD1A63">
        <w:rPr>
          <w:rFonts w:ascii="Times New Roman" w:hAnsi="Times New Roman" w:cs="Times New Roman"/>
          <w:color w:val="000000" w:themeColor="text1"/>
          <w:sz w:val="24"/>
          <w:szCs w:val="24"/>
        </w:rPr>
        <w:t xml:space="preserve">e. </w:t>
      </w:r>
      <w:r w:rsidR="00F244D5">
        <w:rPr>
          <w:rFonts w:ascii="Times New Roman" w:hAnsi="Times New Roman" w:cs="Times New Roman"/>
          <w:color w:val="000000" w:themeColor="text1"/>
          <w:sz w:val="24"/>
          <w:szCs w:val="24"/>
        </w:rPr>
        <w:t>Kui o</w:t>
      </w:r>
      <w:r w:rsidR="00A53DF5" w:rsidRPr="00CD1A63">
        <w:rPr>
          <w:rFonts w:ascii="Times New Roman" w:hAnsi="Times New Roman" w:cs="Times New Roman"/>
          <w:color w:val="000000" w:themeColor="text1"/>
          <w:sz w:val="24"/>
          <w:szCs w:val="24"/>
        </w:rPr>
        <w:t xml:space="preserve">tsus </w:t>
      </w:r>
      <w:r w:rsidR="00F244D5">
        <w:rPr>
          <w:rFonts w:ascii="Times New Roman" w:hAnsi="Times New Roman" w:cs="Times New Roman"/>
          <w:color w:val="000000" w:themeColor="text1"/>
          <w:sz w:val="24"/>
          <w:szCs w:val="24"/>
        </w:rPr>
        <w:t>ei ole</w:t>
      </w:r>
      <w:r w:rsidR="00A53DF5" w:rsidRPr="00CD1A63">
        <w:rPr>
          <w:rFonts w:ascii="Times New Roman" w:hAnsi="Times New Roman" w:cs="Times New Roman"/>
          <w:color w:val="000000" w:themeColor="text1"/>
          <w:sz w:val="24"/>
          <w:szCs w:val="24"/>
        </w:rPr>
        <w:t xml:space="preserve"> patsiendile ja </w:t>
      </w:r>
      <w:r w:rsidR="00F244D5">
        <w:rPr>
          <w:rFonts w:ascii="Times New Roman" w:hAnsi="Times New Roman" w:cs="Times New Roman"/>
          <w:color w:val="000000" w:themeColor="text1"/>
          <w:sz w:val="24"/>
          <w:szCs w:val="24"/>
        </w:rPr>
        <w:t xml:space="preserve">tema </w:t>
      </w:r>
      <w:r w:rsidR="00F244D5" w:rsidRPr="00CD1A63">
        <w:rPr>
          <w:rFonts w:ascii="Times New Roman" w:hAnsi="Times New Roman" w:cs="Times New Roman"/>
          <w:color w:val="000000" w:themeColor="text1"/>
          <w:sz w:val="24"/>
          <w:szCs w:val="24"/>
        </w:rPr>
        <w:t xml:space="preserve">raviteekonna </w:t>
      </w:r>
      <w:r w:rsidR="00A53DF5" w:rsidRPr="00CD1A63">
        <w:rPr>
          <w:rFonts w:ascii="Times New Roman" w:hAnsi="Times New Roman" w:cs="Times New Roman"/>
          <w:color w:val="000000" w:themeColor="text1"/>
          <w:sz w:val="24"/>
          <w:szCs w:val="24"/>
        </w:rPr>
        <w:t xml:space="preserve">järgmisele arstile </w:t>
      </w:r>
      <w:r w:rsidR="00E145B2" w:rsidRPr="00CD1A63">
        <w:rPr>
          <w:rFonts w:ascii="Times New Roman" w:hAnsi="Times New Roman" w:cs="Times New Roman"/>
          <w:color w:val="000000" w:themeColor="text1"/>
          <w:sz w:val="24"/>
          <w:szCs w:val="24"/>
        </w:rPr>
        <w:t>kättesaadavas ühtses kohas</w:t>
      </w:r>
      <w:r w:rsidR="009F7ADF">
        <w:rPr>
          <w:rFonts w:ascii="Times New Roman" w:hAnsi="Times New Roman" w:cs="Times New Roman"/>
          <w:color w:val="000000" w:themeColor="text1"/>
          <w:sz w:val="24"/>
          <w:szCs w:val="24"/>
        </w:rPr>
        <w:t>,</w:t>
      </w:r>
      <w:r w:rsidR="00FE2E03" w:rsidRPr="00CD1A63">
        <w:rPr>
          <w:rFonts w:ascii="Times New Roman" w:hAnsi="Times New Roman" w:cs="Times New Roman"/>
          <w:color w:val="000000" w:themeColor="text1"/>
          <w:sz w:val="24"/>
          <w:szCs w:val="24"/>
        </w:rPr>
        <w:t xml:space="preserve"> </w:t>
      </w:r>
      <w:r w:rsidR="00A53DF5" w:rsidRPr="00CD1A63">
        <w:rPr>
          <w:rFonts w:ascii="Times New Roman" w:hAnsi="Times New Roman" w:cs="Times New Roman"/>
          <w:color w:val="000000" w:themeColor="text1"/>
          <w:sz w:val="24"/>
          <w:szCs w:val="24"/>
        </w:rPr>
        <w:t>või</w:t>
      </w:r>
      <w:r w:rsidR="00801DFC">
        <w:rPr>
          <w:rFonts w:ascii="Times New Roman" w:hAnsi="Times New Roman" w:cs="Times New Roman"/>
          <w:color w:val="000000" w:themeColor="text1"/>
          <w:sz w:val="24"/>
          <w:szCs w:val="24"/>
        </w:rPr>
        <w:t>b</w:t>
      </w:r>
      <w:r w:rsidR="00A53DF5" w:rsidRPr="00CD1A63">
        <w:rPr>
          <w:rFonts w:ascii="Times New Roman" w:hAnsi="Times New Roman" w:cs="Times New Roman"/>
          <w:color w:val="000000" w:themeColor="text1"/>
          <w:sz w:val="24"/>
          <w:szCs w:val="24"/>
        </w:rPr>
        <w:t xml:space="preserve"> </w:t>
      </w:r>
      <w:r w:rsidR="009F7ADF">
        <w:rPr>
          <w:rFonts w:ascii="Times New Roman" w:hAnsi="Times New Roman" w:cs="Times New Roman"/>
          <w:color w:val="000000" w:themeColor="text1"/>
          <w:sz w:val="24"/>
          <w:szCs w:val="24"/>
        </w:rPr>
        <w:t xml:space="preserve">see </w:t>
      </w:r>
      <w:r w:rsidR="00A53DF5" w:rsidRPr="00CD1A63">
        <w:rPr>
          <w:rFonts w:ascii="Times New Roman" w:hAnsi="Times New Roman" w:cs="Times New Roman"/>
          <w:color w:val="000000" w:themeColor="text1"/>
          <w:sz w:val="24"/>
          <w:szCs w:val="24"/>
        </w:rPr>
        <w:t xml:space="preserve">viia olukorrani, kus oluline infokild patsiendi </w:t>
      </w:r>
      <w:r w:rsidR="00E145B2" w:rsidRPr="00CD1A63">
        <w:rPr>
          <w:rFonts w:ascii="Times New Roman" w:hAnsi="Times New Roman" w:cs="Times New Roman"/>
          <w:color w:val="000000" w:themeColor="text1"/>
          <w:sz w:val="24"/>
          <w:szCs w:val="24"/>
        </w:rPr>
        <w:t>tervise</w:t>
      </w:r>
      <w:r w:rsidR="00846613">
        <w:rPr>
          <w:rFonts w:ascii="Times New Roman" w:hAnsi="Times New Roman" w:cs="Times New Roman"/>
          <w:color w:val="000000" w:themeColor="text1"/>
          <w:sz w:val="24"/>
          <w:szCs w:val="24"/>
        </w:rPr>
        <w:t xml:space="preserve"> kohta</w:t>
      </w:r>
      <w:r w:rsidR="00E145B2" w:rsidRPr="00CD1A63">
        <w:rPr>
          <w:rFonts w:ascii="Times New Roman" w:hAnsi="Times New Roman" w:cs="Times New Roman"/>
          <w:color w:val="000000" w:themeColor="text1"/>
          <w:sz w:val="24"/>
          <w:szCs w:val="24"/>
        </w:rPr>
        <w:t xml:space="preserve"> </w:t>
      </w:r>
      <w:r w:rsidR="00AF79B7" w:rsidRPr="00CD1A63">
        <w:rPr>
          <w:rFonts w:ascii="Times New Roman" w:hAnsi="Times New Roman" w:cs="Times New Roman"/>
          <w:color w:val="000000" w:themeColor="text1"/>
          <w:sz w:val="24"/>
          <w:szCs w:val="24"/>
        </w:rPr>
        <w:t>jääb kättesaamatuks</w:t>
      </w:r>
      <w:r w:rsidR="00846613">
        <w:rPr>
          <w:rFonts w:ascii="Times New Roman" w:hAnsi="Times New Roman" w:cs="Times New Roman"/>
          <w:color w:val="000000" w:themeColor="text1"/>
          <w:sz w:val="24"/>
          <w:szCs w:val="24"/>
        </w:rPr>
        <w:t>, et teha</w:t>
      </w:r>
      <w:r w:rsidR="00C96306">
        <w:rPr>
          <w:rFonts w:ascii="Times New Roman" w:hAnsi="Times New Roman" w:cs="Times New Roman"/>
          <w:color w:val="000000" w:themeColor="text1"/>
          <w:sz w:val="24"/>
          <w:szCs w:val="24"/>
        </w:rPr>
        <w:t xml:space="preserve"> edasisi tema</w:t>
      </w:r>
      <w:r w:rsidR="00AF79B7" w:rsidRPr="00CD1A63">
        <w:rPr>
          <w:rFonts w:ascii="Times New Roman" w:hAnsi="Times New Roman" w:cs="Times New Roman"/>
          <w:color w:val="000000" w:themeColor="text1"/>
          <w:sz w:val="24"/>
          <w:szCs w:val="24"/>
        </w:rPr>
        <w:t xml:space="preserve"> tervisega seotud otsus</w:t>
      </w:r>
      <w:r w:rsidR="00265CAB">
        <w:rPr>
          <w:rFonts w:ascii="Times New Roman" w:hAnsi="Times New Roman" w:cs="Times New Roman"/>
          <w:color w:val="000000" w:themeColor="text1"/>
          <w:sz w:val="24"/>
          <w:szCs w:val="24"/>
        </w:rPr>
        <w:t>eid</w:t>
      </w:r>
      <w:r w:rsidR="00AF79B7" w:rsidRPr="00CD1A63">
        <w:rPr>
          <w:rFonts w:ascii="Times New Roman" w:hAnsi="Times New Roman" w:cs="Times New Roman"/>
          <w:color w:val="000000" w:themeColor="text1"/>
          <w:sz w:val="24"/>
          <w:szCs w:val="24"/>
        </w:rPr>
        <w:t xml:space="preserve"> </w:t>
      </w:r>
      <w:r w:rsidR="00CE3F8F" w:rsidRPr="00CD1A63">
        <w:rPr>
          <w:rFonts w:ascii="Times New Roman" w:hAnsi="Times New Roman" w:cs="Times New Roman"/>
          <w:color w:val="000000" w:themeColor="text1"/>
          <w:sz w:val="24"/>
          <w:szCs w:val="24"/>
        </w:rPr>
        <w:t xml:space="preserve">(sh on otsus vajalik järgmise </w:t>
      </w:r>
      <w:r w:rsidR="004C1782" w:rsidRPr="00CD1A63">
        <w:rPr>
          <w:rFonts w:ascii="Times New Roman" w:hAnsi="Times New Roman" w:cs="Times New Roman"/>
          <w:color w:val="000000" w:themeColor="text1"/>
          <w:sz w:val="24"/>
          <w:szCs w:val="24"/>
        </w:rPr>
        <w:t>töötervishoiu tervisekontrolli arstile)</w:t>
      </w:r>
      <w:r w:rsidR="00AF79B7" w:rsidRPr="00CD1A63">
        <w:rPr>
          <w:rFonts w:ascii="Times New Roman" w:hAnsi="Times New Roman" w:cs="Times New Roman"/>
          <w:color w:val="000000" w:themeColor="text1"/>
          <w:sz w:val="24"/>
          <w:szCs w:val="24"/>
        </w:rPr>
        <w:t>.</w:t>
      </w:r>
      <w:r w:rsidR="00CE3F8F" w:rsidRPr="00CD1A63">
        <w:rPr>
          <w:rFonts w:ascii="Times New Roman" w:hAnsi="Times New Roman" w:cs="Times New Roman"/>
          <w:color w:val="000000" w:themeColor="text1"/>
          <w:sz w:val="24"/>
          <w:szCs w:val="24"/>
        </w:rPr>
        <w:t xml:space="preserve"> </w:t>
      </w:r>
      <w:r w:rsidR="00CB4BF3" w:rsidRPr="00CD1A63">
        <w:rPr>
          <w:rFonts w:ascii="Times New Roman" w:hAnsi="Times New Roman" w:cs="Times New Roman"/>
          <w:color w:val="000000" w:themeColor="text1"/>
          <w:sz w:val="24"/>
          <w:szCs w:val="24"/>
        </w:rPr>
        <w:t>Lisaks sellele, et ühe spetsialisti kogutud andmed ei jõua alati õigeaegselt teise spetsialistini, küsitakse inimese</w:t>
      </w:r>
      <w:r w:rsidR="00021178">
        <w:rPr>
          <w:rFonts w:ascii="Times New Roman" w:hAnsi="Times New Roman" w:cs="Times New Roman"/>
          <w:color w:val="000000" w:themeColor="text1"/>
          <w:sz w:val="24"/>
          <w:szCs w:val="24"/>
        </w:rPr>
        <w:t xml:space="preserve"> käest</w:t>
      </w:r>
      <w:r w:rsidR="00CB4BF3" w:rsidRPr="00CD1A63">
        <w:rPr>
          <w:rFonts w:ascii="Times New Roman" w:hAnsi="Times New Roman" w:cs="Times New Roman"/>
          <w:color w:val="000000" w:themeColor="text1"/>
          <w:sz w:val="24"/>
          <w:szCs w:val="24"/>
        </w:rPr>
        <w:t xml:space="preserve"> korduvalt sama infot ning tehakse välditavaid dubleerivaid analüüse ja uuringuid.</w:t>
      </w:r>
      <w:r w:rsidR="00DB602D" w:rsidRPr="00CD1A63">
        <w:rPr>
          <w:rFonts w:ascii="Times New Roman" w:hAnsi="Times New Roman" w:cs="Times New Roman"/>
          <w:color w:val="000000" w:themeColor="text1"/>
          <w:sz w:val="24"/>
          <w:szCs w:val="24"/>
        </w:rPr>
        <w:t xml:space="preserve"> Kuna riiklik arengusuund on liikuda sündmuspõhisele andmevahetusele</w:t>
      </w:r>
      <w:r w:rsidR="00DB602D" w:rsidRPr="00CD1A63">
        <w:rPr>
          <w:rStyle w:val="Allmrkuseviide"/>
          <w:rFonts w:ascii="Times New Roman" w:hAnsi="Times New Roman" w:cs="Times New Roman"/>
          <w:color w:val="000000" w:themeColor="text1"/>
          <w:sz w:val="24"/>
          <w:szCs w:val="24"/>
        </w:rPr>
        <w:footnoteReference w:id="18"/>
      </w:r>
      <w:r w:rsidR="00065372">
        <w:rPr>
          <w:rFonts w:ascii="Times New Roman" w:hAnsi="Times New Roman" w:cs="Times New Roman"/>
          <w:color w:val="000000" w:themeColor="text1"/>
          <w:sz w:val="24"/>
          <w:szCs w:val="24"/>
        </w:rPr>
        <w:t>,</w:t>
      </w:r>
      <w:r w:rsidR="00DB602D" w:rsidRPr="00CD1A63">
        <w:rPr>
          <w:rFonts w:ascii="Times New Roman" w:hAnsi="Times New Roman" w:cs="Times New Roman"/>
          <w:color w:val="000000" w:themeColor="text1"/>
          <w:sz w:val="24"/>
          <w:szCs w:val="24"/>
        </w:rPr>
        <w:t xml:space="preserve"> tähendab see, et tulevikus kaovad </w:t>
      </w:r>
      <w:proofErr w:type="spellStart"/>
      <w:r w:rsidR="00DB602D" w:rsidRPr="00CD1A63">
        <w:rPr>
          <w:rFonts w:ascii="Times New Roman" w:hAnsi="Times New Roman" w:cs="Times New Roman"/>
          <w:color w:val="000000" w:themeColor="text1"/>
          <w:sz w:val="24"/>
          <w:szCs w:val="24"/>
        </w:rPr>
        <w:t>epikriisid</w:t>
      </w:r>
      <w:proofErr w:type="spellEnd"/>
      <w:r w:rsidR="00DB602D" w:rsidRPr="00CD1A63">
        <w:rPr>
          <w:rFonts w:ascii="Times New Roman" w:hAnsi="Times New Roman" w:cs="Times New Roman"/>
          <w:color w:val="000000" w:themeColor="text1"/>
          <w:sz w:val="24"/>
          <w:szCs w:val="24"/>
        </w:rPr>
        <w:t xml:space="preserve"> ära, mistõttu on oluline, et tervisekontrolli otsus oleks osapooltele keskses süsteemis</w:t>
      </w:r>
      <w:r w:rsidR="00065372">
        <w:rPr>
          <w:rFonts w:ascii="Times New Roman" w:hAnsi="Times New Roman" w:cs="Times New Roman"/>
          <w:color w:val="000000" w:themeColor="text1"/>
          <w:sz w:val="24"/>
          <w:szCs w:val="24"/>
        </w:rPr>
        <w:t xml:space="preserve"> </w:t>
      </w:r>
      <w:r w:rsidR="00065372" w:rsidRPr="00CD1A63">
        <w:rPr>
          <w:rFonts w:ascii="Times New Roman" w:hAnsi="Times New Roman" w:cs="Times New Roman"/>
          <w:color w:val="000000" w:themeColor="text1"/>
          <w:sz w:val="24"/>
          <w:szCs w:val="24"/>
        </w:rPr>
        <w:t>õigeaegselt kättesaadav</w:t>
      </w:r>
      <w:r w:rsidR="00DB602D" w:rsidRPr="00CD1A63">
        <w:rPr>
          <w:rFonts w:ascii="Times New Roman" w:hAnsi="Times New Roman" w:cs="Times New Roman"/>
          <w:color w:val="000000" w:themeColor="text1"/>
          <w:sz w:val="24"/>
          <w:szCs w:val="24"/>
        </w:rPr>
        <w:t xml:space="preserve">. </w:t>
      </w:r>
    </w:p>
    <w:p w14:paraId="01961DE5" w14:textId="2766150D" w:rsidR="008C487F" w:rsidRPr="00CD1A63" w:rsidRDefault="00065372" w:rsidP="00CD1A6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14:paraId="0DCDD2BB" w14:textId="4ECEE250" w:rsidR="00F32859" w:rsidRPr="00CD1A63" w:rsidRDefault="00FE2E03"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Kõik patsiendi tervisega seotud andmed on </w:t>
      </w:r>
      <w:r w:rsidR="00B5185D" w:rsidRPr="00CD1A63">
        <w:rPr>
          <w:rFonts w:ascii="Times New Roman" w:hAnsi="Times New Roman" w:cs="Times New Roman"/>
          <w:color w:val="000000" w:themeColor="text1"/>
          <w:sz w:val="24"/>
          <w:szCs w:val="24"/>
        </w:rPr>
        <w:t xml:space="preserve">seni </w:t>
      </w:r>
      <w:r w:rsidRPr="00CD1A63">
        <w:rPr>
          <w:rFonts w:ascii="Times New Roman" w:hAnsi="Times New Roman" w:cs="Times New Roman"/>
          <w:color w:val="000000" w:themeColor="text1"/>
          <w:sz w:val="24"/>
          <w:szCs w:val="24"/>
        </w:rPr>
        <w:t xml:space="preserve">koondatud </w:t>
      </w:r>
      <w:r w:rsidR="008C487F" w:rsidRPr="00CD1A63">
        <w:rPr>
          <w:rFonts w:ascii="Times New Roman" w:hAnsi="Times New Roman" w:cs="Times New Roman"/>
          <w:color w:val="000000" w:themeColor="text1"/>
          <w:sz w:val="24"/>
          <w:szCs w:val="24"/>
        </w:rPr>
        <w:t xml:space="preserve">riiklikusse infosüsteemi </w:t>
      </w:r>
      <w:r w:rsidR="004B14E8" w:rsidRPr="00CD1A63">
        <w:rPr>
          <w:rFonts w:ascii="Times New Roman" w:hAnsi="Times New Roman" w:cs="Times New Roman"/>
          <w:color w:val="000000" w:themeColor="text1"/>
          <w:sz w:val="24"/>
          <w:szCs w:val="24"/>
        </w:rPr>
        <w:t>(</w:t>
      </w:r>
      <w:r w:rsidRPr="00CD1A63">
        <w:rPr>
          <w:rFonts w:ascii="Times New Roman" w:hAnsi="Times New Roman" w:cs="Times New Roman"/>
          <w:color w:val="000000" w:themeColor="text1"/>
          <w:sz w:val="24"/>
          <w:szCs w:val="24"/>
        </w:rPr>
        <w:t>TIS</w:t>
      </w:r>
      <w:r w:rsidR="004B14E8" w:rsidRPr="00CD1A63">
        <w:rPr>
          <w:rFonts w:ascii="Times New Roman" w:hAnsi="Times New Roman" w:cs="Times New Roman"/>
          <w:color w:val="000000" w:themeColor="text1"/>
          <w:sz w:val="24"/>
          <w:szCs w:val="24"/>
        </w:rPr>
        <w:t>)</w:t>
      </w:r>
      <w:r w:rsidRPr="00CD1A63">
        <w:rPr>
          <w:rFonts w:ascii="Times New Roman" w:hAnsi="Times New Roman" w:cs="Times New Roman"/>
          <w:color w:val="000000" w:themeColor="text1"/>
          <w:sz w:val="24"/>
          <w:szCs w:val="24"/>
        </w:rPr>
        <w:t xml:space="preserve">, sinna peaksid jõudma ka töötervisekontrolli otsused. </w:t>
      </w:r>
      <w:r w:rsidR="007154A7" w:rsidRPr="00CD1A63">
        <w:rPr>
          <w:rFonts w:ascii="Times New Roman" w:hAnsi="Times New Roman" w:cs="Times New Roman"/>
          <w:color w:val="000000" w:themeColor="text1"/>
          <w:sz w:val="24"/>
          <w:szCs w:val="24"/>
        </w:rPr>
        <w:t>Praegune tervishoiusüsteem on teenuseosutajakeskne</w:t>
      </w:r>
      <w:r w:rsidR="00B5185D" w:rsidRPr="00CD1A63">
        <w:rPr>
          <w:rFonts w:ascii="Times New Roman" w:hAnsi="Times New Roman" w:cs="Times New Roman"/>
          <w:color w:val="000000" w:themeColor="text1"/>
          <w:sz w:val="24"/>
          <w:szCs w:val="24"/>
        </w:rPr>
        <w:t xml:space="preserve">, </w:t>
      </w:r>
      <w:r w:rsidR="007154A7" w:rsidRPr="00CD1A63">
        <w:rPr>
          <w:rFonts w:ascii="Times New Roman" w:hAnsi="Times New Roman" w:cs="Times New Roman"/>
          <w:color w:val="000000" w:themeColor="text1"/>
          <w:sz w:val="24"/>
          <w:szCs w:val="24"/>
        </w:rPr>
        <w:t>tervishoiu</w:t>
      </w:r>
      <w:r w:rsidR="00314C1E">
        <w:rPr>
          <w:rFonts w:ascii="Times New Roman" w:hAnsi="Times New Roman" w:cs="Times New Roman"/>
          <w:color w:val="000000" w:themeColor="text1"/>
          <w:sz w:val="24"/>
          <w:szCs w:val="24"/>
        </w:rPr>
        <w:t>ga seotud</w:t>
      </w:r>
      <w:r w:rsidR="007154A7" w:rsidRPr="00CD1A63">
        <w:rPr>
          <w:rFonts w:ascii="Times New Roman" w:hAnsi="Times New Roman" w:cs="Times New Roman"/>
          <w:color w:val="000000" w:themeColor="text1"/>
          <w:sz w:val="24"/>
          <w:szCs w:val="24"/>
        </w:rPr>
        <w:t xml:space="preserve"> </w:t>
      </w:r>
      <w:r w:rsidR="00314C1E" w:rsidRPr="00CD1A63">
        <w:rPr>
          <w:rFonts w:ascii="Times New Roman" w:hAnsi="Times New Roman" w:cs="Times New Roman"/>
          <w:color w:val="000000" w:themeColor="text1"/>
          <w:sz w:val="24"/>
          <w:szCs w:val="24"/>
        </w:rPr>
        <w:t xml:space="preserve">eri </w:t>
      </w:r>
      <w:r w:rsidR="007154A7" w:rsidRPr="00CD1A63">
        <w:rPr>
          <w:rFonts w:ascii="Times New Roman" w:hAnsi="Times New Roman" w:cs="Times New Roman"/>
          <w:color w:val="000000" w:themeColor="text1"/>
          <w:sz w:val="24"/>
          <w:szCs w:val="24"/>
        </w:rPr>
        <w:t xml:space="preserve">osapoolte koostöö on puudulik, mistõttu </w:t>
      </w:r>
      <w:r w:rsidR="00314C1E">
        <w:rPr>
          <w:rFonts w:ascii="Times New Roman" w:hAnsi="Times New Roman" w:cs="Times New Roman"/>
          <w:color w:val="000000" w:themeColor="text1"/>
          <w:sz w:val="24"/>
          <w:szCs w:val="24"/>
        </w:rPr>
        <w:t xml:space="preserve">on </w:t>
      </w:r>
      <w:r w:rsidR="007154A7" w:rsidRPr="00CD1A63">
        <w:rPr>
          <w:rFonts w:ascii="Times New Roman" w:hAnsi="Times New Roman" w:cs="Times New Roman"/>
          <w:color w:val="000000" w:themeColor="text1"/>
          <w:sz w:val="24"/>
          <w:szCs w:val="24"/>
        </w:rPr>
        <w:t>patsientide raviteekonnad killustunud.</w:t>
      </w:r>
      <w:r w:rsidR="007154A7" w:rsidRPr="00CD1A63">
        <w:rPr>
          <w:rFonts w:ascii="Times New Roman" w:hAnsi="Times New Roman" w:cs="Times New Roman"/>
          <w:color w:val="000000" w:themeColor="text1"/>
          <w:sz w:val="24"/>
          <w:szCs w:val="24"/>
          <w:vertAlign w:val="superscript"/>
        </w:rPr>
        <w:footnoteReference w:id="19"/>
      </w:r>
      <w:r w:rsidR="007154A7" w:rsidRPr="00CD1A63">
        <w:rPr>
          <w:rFonts w:ascii="Times New Roman" w:hAnsi="Times New Roman" w:cs="Times New Roman"/>
          <w:color w:val="000000" w:themeColor="text1"/>
          <w:sz w:val="24"/>
          <w:szCs w:val="24"/>
        </w:rPr>
        <w:t xml:space="preserve"> Töötervishoius väljendub killustatus andmete koondumises teenusepakkujate andmebaasidesse</w:t>
      </w:r>
      <w:r w:rsidR="00691977" w:rsidRPr="00CD1A63">
        <w:rPr>
          <w:rFonts w:ascii="Times New Roman" w:hAnsi="Times New Roman" w:cs="Times New Roman"/>
          <w:color w:val="000000" w:themeColor="text1"/>
          <w:sz w:val="24"/>
          <w:szCs w:val="24"/>
        </w:rPr>
        <w:t xml:space="preserve"> ja iseteeninduse keskkondadesse</w:t>
      </w:r>
      <w:r w:rsidR="007154A7" w:rsidRPr="00CD1A63">
        <w:rPr>
          <w:rFonts w:ascii="Times New Roman" w:hAnsi="Times New Roman" w:cs="Times New Roman"/>
          <w:color w:val="000000" w:themeColor="text1"/>
          <w:sz w:val="24"/>
          <w:szCs w:val="24"/>
        </w:rPr>
        <w:t xml:space="preserve">. Nii </w:t>
      </w:r>
      <w:r w:rsidR="003C09A2">
        <w:rPr>
          <w:rFonts w:ascii="Times New Roman" w:hAnsi="Times New Roman" w:cs="Times New Roman"/>
          <w:color w:val="000000" w:themeColor="text1"/>
          <w:sz w:val="24"/>
          <w:szCs w:val="24"/>
        </w:rPr>
        <w:t>töötaja</w:t>
      </w:r>
      <w:r w:rsidR="003C09A2" w:rsidRPr="00CD1A63">
        <w:rPr>
          <w:rFonts w:ascii="Times New Roman" w:hAnsi="Times New Roman" w:cs="Times New Roman"/>
          <w:color w:val="000000" w:themeColor="text1"/>
          <w:sz w:val="24"/>
          <w:szCs w:val="24"/>
        </w:rPr>
        <w:t xml:space="preserve"> </w:t>
      </w:r>
      <w:r w:rsidR="007154A7" w:rsidRPr="00CD1A63">
        <w:rPr>
          <w:rFonts w:ascii="Times New Roman" w:hAnsi="Times New Roman" w:cs="Times New Roman"/>
          <w:color w:val="000000" w:themeColor="text1"/>
          <w:sz w:val="24"/>
          <w:szCs w:val="24"/>
        </w:rPr>
        <w:t xml:space="preserve">kui </w:t>
      </w:r>
      <w:r w:rsidR="00314C1E">
        <w:rPr>
          <w:rFonts w:ascii="Times New Roman" w:hAnsi="Times New Roman" w:cs="Times New Roman"/>
          <w:color w:val="000000" w:themeColor="text1"/>
          <w:sz w:val="24"/>
          <w:szCs w:val="24"/>
        </w:rPr>
        <w:t xml:space="preserve">ka </w:t>
      </w:r>
      <w:r w:rsidR="007154A7" w:rsidRPr="00CD1A63">
        <w:rPr>
          <w:rFonts w:ascii="Times New Roman" w:hAnsi="Times New Roman" w:cs="Times New Roman"/>
          <w:color w:val="000000" w:themeColor="text1"/>
          <w:sz w:val="24"/>
          <w:szCs w:val="24"/>
        </w:rPr>
        <w:t xml:space="preserve">tööandja kaotavad </w:t>
      </w:r>
      <w:r w:rsidR="003C09A2">
        <w:rPr>
          <w:rFonts w:ascii="Times New Roman" w:hAnsi="Times New Roman" w:cs="Times New Roman"/>
          <w:color w:val="000000" w:themeColor="text1"/>
          <w:sz w:val="24"/>
          <w:szCs w:val="24"/>
        </w:rPr>
        <w:t xml:space="preserve">töötaja tervise kohta tehtud </w:t>
      </w:r>
      <w:r w:rsidR="00B5185D" w:rsidRPr="00CD1A63">
        <w:rPr>
          <w:rFonts w:ascii="Times New Roman" w:hAnsi="Times New Roman" w:cs="Times New Roman"/>
          <w:color w:val="000000" w:themeColor="text1"/>
          <w:sz w:val="24"/>
          <w:szCs w:val="24"/>
        </w:rPr>
        <w:t>otsuse</w:t>
      </w:r>
      <w:r w:rsidR="003C09A2">
        <w:rPr>
          <w:rFonts w:ascii="Times New Roman" w:hAnsi="Times New Roman" w:cs="Times New Roman"/>
          <w:color w:val="000000" w:themeColor="text1"/>
          <w:sz w:val="24"/>
          <w:szCs w:val="24"/>
        </w:rPr>
        <w:t>,</w:t>
      </w:r>
      <w:r w:rsidR="007154A7" w:rsidRPr="00CD1A63">
        <w:rPr>
          <w:rFonts w:ascii="Times New Roman" w:hAnsi="Times New Roman" w:cs="Times New Roman"/>
          <w:color w:val="000000" w:themeColor="text1"/>
          <w:sz w:val="24"/>
          <w:szCs w:val="24"/>
        </w:rPr>
        <w:t xml:space="preserve"> kui teenusepakkuja</w:t>
      </w:r>
      <w:r w:rsidR="003C09A2">
        <w:rPr>
          <w:rFonts w:ascii="Times New Roman" w:hAnsi="Times New Roman" w:cs="Times New Roman"/>
          <w:color w:val="000000" w:themeColor="text1"/>
          <w:sz w:val="24"/>
          <w:szCs w:val="24"/>
        </w:rPr>
        <w:t xml:space="preserve"> vahetub</w:t>
      </w:r>
      <w:r w:rsidR="00973BB9">
        <w:rPr>
          <w:rFonts w:ascii="Times New Roman" w:hAnsi="Times New Roman" w:cs="Times New Roman"/>
          <w:color w:val="000000" w:themeColor="text1"/>
          <w:sz w:val="24"/>
          <w:szCs w:val="24"/>
        </w:rPr>
        <w:t xml:space="preserve"> ehk k</w:t>
      </w:r>
      <w:r w:rsidR="007154A7" w:rsidRPr="00CD1A63">
        <w:rPr>
          <w:rFonts w:ascii="Times New Roman" w:hAnsi="Times New Roman" w:cs="Times New Roman"/>
          <w:color w:val="000000" w:themeColor="text1"/>
          <w:sz w:val="24"/>
          <w:szCs w:val="24"/>
        </w:rPr>
        <w:t>ui inimene lahkub töölt ja uus tööandja kasutab teise teenusepakkuja teenuseid. Andmete edastamiseks</w:t>
      </w:r>
      <w:r w:rsidR="00B5185D" w:rsidRPr="00CD1A63">
        <w:rPr>
          <w:rFonts w:ascii="Times New Roman" w:hAnsi="Times New Roman" w:cs="Times New Roman"/>
          <w:color w:val="000000" w:themeColor="text1"/>
          <w:sz w:val="24"/>
          <w:szCs w:val="24"/>
        </w:rPr>
        <w:t xml:space="preserve"> ja taaskasutamiseks</w:t>
      </w:r>
      <w:r w:rsidR="007154A7" w:rsidRPr="00CD1A63">
        <w:rPr>
          <w:rFonts w:ascii="Times New Roman" w:hAnsi="Times New Roman" w:cs="Times New Roman"/>
          <w:color w:val="000000" w:themeColor="text1"/>
          <w:sz w:val="24"/>
          <w:szCs w:val="24"/>
        </w:rPr>
        <w:t xml:space="preserve"> on vaja neid küsida, välja printida</w:t>
      </w:r>
      <w:r w:rsidR="008957F8" w:rsidRPr="00CD1A63">
        <w:rPr>
          <w:rFonts w:ascii="Times New Roman" w:hAnsi="Times New Roman" w:cs="Times New Roman"/>
          <w:color w:val="000000" w:themeColor="text1"/>
          <w:sz w:val="24"/>
          <w:szCs w:val="24"/>
        </w:rPr>
        <w:t xml:space="preserve"> </w:t>
      </w:r>
      <w:r w:rsidR="00B5185D" w:rsidRPr="00CD1A63">
        <w:rPr>
          <w:rFonts w:ascii="Times New Roman" w:hAnsi="Times New Roman" w:cs="Times New Roman"/>
          <w:color w:val="000000" w:themeColor="text1"/>
          <w:sz w:val="24"/>
          <w:szCs w:val="24"/>
        </w:rPr>
        <w:t xml:space="preserve">või </w:t>
      </w:r>
      <w:r w:rsidR="007154A7" w:rsidRPr="00CD1A63">
        <w:rPr>
          <w:rFonts w:ascii="Times New Roman" w:hAnsi="Times New Roman" w:cs="Times New Roman"/>
          <w:color w:val="000000" w:themeColor="text1"/>
          <w:sz w:val="24"/>
          <w:szCs w:val="24"/>
        </w:rPr>
        <w:t>krüpteerida</w:t>
      </w:r>
      <w:r w:rsidR="00B5185D" w:rsidRPr="00CD1A63">
        <w:rPr>
          <w:rFonts w:ascii="Times New Roman" w:hAnsi="Times New Roman" w:cs="Times New Roman"/>
          <w:color w:val="000000" w:themeColor="text1"/>
          <w:sz w:val="24"/>
          <w:szCs w:val="24"/>
        </w:rPr>
        <w:t xml:space="preserve"> ja</w:t>
      </w:r>
      <w:r w:rsidR="007154A7" w:rsidRPr="00CD1A63">
        <w:rPr>
          <w:rFonts w:ascii="Times New Roman" w:hAnsi="Times New Roman" w:cs="Times New Roman"/>
          <w:color w:val="000000" w:themeColor="text1"/>
          <w:sz w:val="24"/>
          <w:szCs w:val="24"/>
        </w:rPr>
        <w:t xml:space="preserve"> saata, mis põhjustab </w:t>
      </w:r>
      <w:r w:rsidR="00F32859" w:rsidRPr="00CD1A63">
        <w:rPr>
          <w:rFonts w:ascii="Times New Roman" w:hAnsi="Times New Roman" w:cs="Times New Roman"/>
          <w:color w:val="000000" w:themeColor="text1"/>
          <w:sz w:val="24"/>
          <w:szCs w:val="24"/>
        </w:rPr>
        <w:t xml:space="preserve">osapooltele halduskoormust, aga ka ajalist koormust, millega kaasneb </w:t>
      </w:r>
      <w:r w:rsidR="00C80D9C" w:rsidRPr="00CD1A63">
        <w:rPr>
          <w:rFonts w:ascii="Times New Roman" w:hAnsi="Times New Roman" w:cs="Times New Roman"/>
          <w:color w:val="000000" w:themeColor="text1"/>
          <w:sz w:val="24"/>
          <w:szCs w:val="24"/>
        </w:rPr>
        <w:t xml:space="preserve">patsiendi </w:t>
      </w:r>
      <w:r w:rsidR="00F32859" w:rsidRPr="00CD1A63">
        <w:rPr>
          <w:rFonts w:ascii="Times New Roman" w:hAnsi="Times New Roman" w:cs="Times New Roman"/>
          <w:color w:val="000000" w:themeColor="text1"/>
          <w:sz w:val="24"/>
          <w:szCs w:val="24"/>
        </w:rPr>
        <w:t>raviteekonna katkemine.</w:t>
      </w:r>
    </w:p>
    <w:p w14:paraId="00FD5426" w14:textId="77777777" w:rsidR="007621E1" w:rsidRPr="00CD1A63" w:rsidRDefault="007621E1" w:rsidP="00CD1A63">
      <w:pPr>
        <w:spacing w:after="0" w:line="240" w:lineRule="auto"/>
        <w:jc w:val="both"/>
        <w:rPr>
          <w:rFonts w:ascii="Times New Roman" w:hAnsi="Times New Roman" w:cs="Times New Roman"/>
          <w:color w:val="000000" w:themeColor="text1"/>
          <w:sz w:val="24"/>
          <w:szCs w:val="24"/>
        </w:rPr>
      </w:pPr>
    </w:p>
    <w:p w14:paraId="660DEBC4" w14:textId="76AB8CD3" w:rsidR="008957F8" w:rsidRPr="00CD1A63" w:rsidRDefault="00623731"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Juba kehtiva õiguse alusel edastab tervishoiuteenuse osutaja kõik </w:t>
      </w:r>
      <w:r w:rsidR="0042328B" w:rsidRPr="00CD1A63">
        <w:rPr>
          <w:rFonts w:ascii="Times New Roman" w:hAnsi="Times New Roman" w:cs="Times New Roman"/>
          <w:color w:val="000000" w:themeColor="text1"/>
          <w:sz w:val="24"/>
          <w:szCs w:val="24"/>
        </w:rPr>
        <w:t xml:space="preserve">muud </w:t>
      </w:r>
      <w:r w:rsidRPr="00CD1A63">
        <w:rPr>
          <w:rFonts w:ascii="Times New Roman" w:hAnsi="Times New Roman" w:cs="Times New Roman"/>
          <w:color w:val="000000" w:themeColor="text1"/>
          <w:sz w:val="24"/>
          <w:szCs w:val="24"/>
        </w:rPr>
        <w:t xml:space="preserve">patsiendi terviseandmed </w:t>
      </w:r>
      <w:proofErr w:type="spellStart"/>
      <w:r w:rsidRPr="00CD1A63">
        <w:rPr>
          <w:rFonts w:ascii="Times New Roman" w:hAnsi="Times New Roman" w:cs="Times New Roman"/>
          <w:color w:val="000000" w:themeColor="text1"/>
          <w:sz w:val="24"/>
          <w:szCs w:val="24"/>
        </w:rPr>
        <w:t>TIS-i</w:t>
      </w:r>
      <w:proofErr w:type="spellEnd"/>
      <w:r w:rsidRPr="00CD1A63">
        <w:rPr>
          <w:rFonts w:ascii="Times New Roman" w:hAnsi="Times New Roman" w:cs="Times New Roman"/>
          <w:color w:val="000000" w:themeColor="text1"/>
          <w:sz w:val="24"/>
          <w:szCs w:val="24"/>
        </w:rPr>
        <w:t xml:space="preserve"> TTKS-i ja selle alusel </w:t>
      </w:r>
      <w:r w:rsidR="001A37FC" w:rsidRPr="00CD1A63">
        <w:rPr>
          <w:rFonts w:ascii="Times New Roman" w:hAnsi="Times New Roman" w:cs="Times New Roman"/>
          <w:color w:val="000000" w:themeColor="text1"/>
          <w:sz w:val="24"/>
          <w:szCs w:val="24"/>
        </w:rPr>
        <w:t>kehtestatud</w:t>
      </w:r>
      <w:r w:rsidRPr="00CD1A63">
        <w:rPr>
          <w:rFonts w:ascii="Times New Roman" w:hAnsi="Times New Roman" w:cs="Times New Roman"/>
          <w:color w:val="000000" w:themeColor="text1"/>
          <w:sz w:val="24"/>
          <w:szCs w:val="24"/>
        </w:rPr>
        <w:t xml:space="preserve"> määruste kohaselt. </w:t>
      </w:r>
      <w:r w:rsidR="008957F8" w:rsidRPr="00CD1A63">
        <w:rPr>
          <w:rFonts w:ascii="Times New Roman" w:hAnsi="Times New Roman" w:cs="Times New Roman"/>
          <w:color w:val="000000" w:themeColor="text1"/>
          <w:sz w:val="24"/>
          <w:szCs w:val="24"/>
        </w:rPr>
        <w:t xml:space="preserve">Arendatavate süsteemide taustal toimub genereeritud ja kinnitatud otsuse edastamine </w:t>
      </w:r>
      <w:proofErr w:type="spellStart"/>
      <w:r w:rsidR="008957F8" w:rsidRPr="00CD1A63">
        <w:rPr>
          <w:rFonts w:ascii="Times New Roman" w:hAnsi="Times New Roman" w:cs="Times New Roman"/>
          <w:color w:val="000000" w:themeColor="text1"/>
          <w:sz w:val="24"/>
          <w:szCs w:val="24"/>
        </w:rPr>
        <w:t>TIS-i</w:t>
      </w:r>
      <w:proofErr w:type="spellEnd"/>
      <w:r w:rsidR="008957F8" w:rsidRPr="00CD1A63">
        <w:rPr>
          <w:rFonts w:ascii="Times New Roman" w:hAnsi="Times New Roman" w:cs="Times New Roman"/>
          <w:color w:val="000000" w:themeColor="text1"/>
          <w:sz w:val="24"/>
          <w:szCs w:val="24"/>
        </w:rPr>
        <w:t xml:space="preserve"> automaatselt</w:t>
      </w:r>
      <w:r w:rsidR="009D5A9A">
        <w:rPr>
          <w:rFonts w:ascii="Times New Roman" w:hAnsi="Times New Roman" w:cs="Times New Roman"/>
          <w:color w:val="000000" w:themeColor="text1"/>
          <w:sz w:val="24"/>
          <w:szCs w:val="24"/>
        </w:rPr>
        <w:t>,</w:t>
      </w:r>
      <w:r w:rsidR="008957F8" w:rsidRPr="00CD1A63">
        <w:rPr>
          <w:rFonts w:ascii="Times New Roman" w:hAnsi="Times New Roman" w:cs="Times New Roman"/>
          <w:color w:val="000000" w:themeColor="text1"/>
          <w:sz w:val="24"/>
          <w:szCs w:val="24"/>
        </w:rPr>
        <w:t xml:space="preserve"> nagu ka teiste </w:t>
      </w:r>
      <w:proofErr w:type="spellStart"/>
      <w:r w:rsidR="008957F8" w:rsidRPr="00CD1A63">
        <w:rPr>
          <w:rFonts w:ascii="Times New Roman" w:hAnsi="Times New Roman" w:cs="Times New Roman"/>
          <w:color w:val="000000" w:themeColor="text1"/>
          <w:sz w:val="24"/>
          <w:szCs w:val="24"/>
        </w:rPr>
        <w:t>TIS-i</w:t>
      </w:r>
      <w:proofErr w:type="spellEnd"/>
      <w:r w:rsidR="008957F8" w:rsidRPr="00CD1A63">
        <w:rPr>
          <w:rFonts w:ascii="Times New Roman" w:hAnsi="Times New Roman" w:cs="Times New Roman"/>
          <w:color w:val="000000" w:themeColor="text1"/>
          <w:sz w:val="24"/>
          <w:szCs w:val="24"/>
        </w:rPr>
        <w:t xml:space="preserve"> edastatavate dokumentide puhul. </w:t>
      </w:r>
      <w:proofErr w:type="spellStart"/>
      <w:r w:rsidR="008957F8" w:rsidRPr="00CD1A63">
        <w:rPr>
          <w:rFonts w:ascii="Times New Roman" w:hAnsi="Times New Roman" w:cs="Times New Roman"/>
          <w:color w:val="000000" w:themeColor="text1"/>
          <w:sz w:val="24"/>
          <w:szCs w:val="24"/>
        </w:rPr>
        <w:t>TIS-i</w:t>
      </w:r>
      <w:proofErr w:type="spellEnd"/>
      <w:r w:rsidR="008957F8" w:rsidRPr="00CD1A63">
        <w:rPr>
          <w:rFonts w:ascii="Times New Roman" w:hAnsi="Times New Roman" w:cs="Times New Roman"/>
          <w:color w:val="000000" w:themeColor="text1"/>
          <w:sz w:val="24"/>
          <w:szCs w:val="24"/>
        </w:rPr>
        <w:t xml:space="preserve"> tehtavad arendused</w:t>
      </w:r>
      <w:r w:rsidR="00D07311" w:rsidRPr="00CD1A63">
        <w:rPr>
          <w:rFonts w:ascii="Times New Roman" w:hAnsi="Times New Roman" w:cs="Times New Roman"/>
          <w:color w:val="000000" w:themeColor="text1"/>
          <w:sz w:val="24"/>
          <w:szCs w:val="24"/>
        </w:rPr>
        <w:t xml:space="preserve"> otsuste </w:t>
      </w:r>
      <w:r w:rsidR="00E2550D" w:rsidRPr="00CD1A63">
        <w:rPr>
          <w:rFonts w:ascii="Times New Roman" w:hAnsi="Times New Roman" w:cs="Times New Roman"/>
          <w:color w:val="000000" w:themeColor="text1"/>
          <w:sz w:val="24"/>
          <w:szCs w:val="24"/>
        </w:rPr>
        <w:t>edastamiseks</w:t>
      </w:r>
      <w:r w:rsidR="008957F8" w:rsidRPr="00CD1A63">
        <w:rPr>
          <w:rFonts w:ascii="Times New Roman" w:hAnsi="Times New Roman" w:cs="Times New Roman"/>
          <w:color w:val="000000" w:themeColor="text1"/>
          <w:sz w:val="24"/>
          <w:szCs w:val="24"/>
        </w:rPr>
        <w:t xml:space="preserve"> eeldavad teenusepakkujate</w:t>
      </w:r>
      <w:r w:rsidR="00E2550D" w:rsidRPr="00CD1A63">
        <w:rPr>
          <w:rFonts w:ascii="Times New Roman" w:hAnsi="Times New Roman" w:cs="Times New Roman"/>
          <w:color w:val="000000" w:themeColor="text1"/>
          <w:sz w:val="24"/>
          <w:szCs w:val="24"/>
        </w:rPr>
        <w:t>l enda</w:t>
      </w:r>
      <w:r w:rsidR="008957F8" w:rsidRPr="00CD1A63">
        <w:rPr>
          <w:rFonts w:ascii="Times New Roman" w:hAnsi="Times New Roman" w:cs="Times New Roman"/>
          <w:color w:val="000000" w:themeColor="text1"/>
          <w:sz w:val="24"/>
          <w:szCs w:val="24"/>
        </w:rPr>
        <w:t xml:space="preserve"> süsteemide </w:t>
      </w:r>
      <w:proofErr w:type="spellStart"/>
      <w:r w:rsidR="008957F8" w:rsidRPr="00CD1A63">
        <w:rPr>
          <w:rFonts w:ascii="Times New Roman" w:hAnsi="Times New Roman" w:cs="Times New Roman"/>
          <w:color w:val="000000" w:themeColor="text1"/>
          <w:sz w:val="24"/>
          <w:szCs w:val="24"/>
        </w:rPr>
        <w:t>liidestamist</w:t>
      </w:r>
      <w:proofErr w:type="spellEnd"/>
      <w:r w:rsidR="00E2550D" w:rsidRPr="00CD1A63">
        <w:rPr>
          <w:rFonts w:ascii="Times New Roman" w:hAnsi="Times New Roman" w:cs="Times New Roman"/>
          <w:color w:val="000000" w:themeColor="text1"/>
          <w:sz w:val="24"/>
          <w:szCs w:val="24"/>
        </w:rPr>
        <w:t xml:space="preserve"> </w:t>
      </w:r>
      <w:proofErr w:type="spellStart"/>
      <w:r w:rsidR="00E2550D" w:rsidRPr="00CD1A63">
        <w:rPr>
          <w:rFonts w:ascii="Times New Roman" w:hAnsi="Times New Roman" w:cs="Times New Roman"/>
          <w:color w:val="000000" w:themeColor="text1"/>
          <w:sz w:val="24"/>
          <w:szCs w:val="24"/>
        </w:rPr>
        <w:t>TIS-i</w:t>
      </w:r>
      <w:proofErr w:type="spellEnd"/>
      <w:r w:rsidR="00E2550D" w:rsidRPr="00CD1A63">
        <w:rPr>
          <w:rFonts w:ascii="Times New Roman" w:hAnsi="Times New Roman" w:cs="Times New Roman"/>
          <w:color w:val="000000" w:themeColor="text1"/>
          <w:sz w:val="24"/>
          <w:szCs w:val="24"/>
        </w:rPr>
        <w:t xml:space="preserve"> </w:t>
      </w:r>
      <w:proofErr w:type="spellStart"/>
      <w:r w:rsidR="00E2550D" w:rsidRPr="00CD1A63">
        <w:rPr>
          <w:rFonts w:ascii="Times New Roman" w:hAnsi="Times New Roman" w:cs="Times New Roman"/>
          <w:color w:val="000000" w:themeColor="text1"/>
          <w:sz w:val="24"/>
          <w:szCs w:val="24"/>
        </w:rPr>
        <w:t>kesksüsteemiga</w:t>
      </w:r>
      <w:proofErr w:type="spellEnd"/>
      <w:r w:rsidR="009D5A9A">
        <w:rPr>
          <w:rFonts w:ascii="Times New Roman" w:hAnsi="Times New Roman" w:cs="Times New Roman"/>
          <w:color w:val="000000" w:themeColor="text1"/>
          <w:sz w:val="24"/>
          <w:szCs w:val="24"/>
        </w:rPr>
        <w:t>,</w:t>
      </w:r>
      <w:r w:rsidR="005134CB" w:rsidRPr="00CD1A63">
        <w:rPr>
          <w:rFonts w:ascii="Times New Roman" w:hAnsi="Times New Roman" w:cs="Times New Roman"/>
          <w:color w:val="000000" w:themeColor="text1"/>
          <w:sz w:val="24"/>
          <w:szCs w:val="24"/>
        </w:rPr>
        <w:t xml:space="preserve"> nagu ka teiste </w:t>
      </w:r>
      <w:proofErr w:type="spellStart"/>
      <w:r w:rsidR="005134CB" w:rsidRPr="00CD1A63">
        <w:rPr>
          <w:rFonts w:ascii="Times New Roman" w:hAnsi="Times New Roman" w:cs="Times New Roman"/>
          <w:color w:val="000000" w:themeColor="text1"/>
          <w:sz w:val="24"/>
          <w:szCs w:val="24"/>
        </w:rPr>
        <w:t>TIS-i</w:t>
      </w:r>
      <w:proofErr w:type="spellEnd"/>
      <w:r w:rsidR="005134CB" w:rsidRPr="00CD1A63">
        <w:rPr>
          <w:rFonts w:ascii="Times New Roman" w:hAnsi="Times New Roman" w:cs="Times New Roman"/>
          <w:color w:val="000000" w:themeColor="text1"/>
          <w:sz w:val="24"/>
          <w:szCs w:val="24"/>
        </w:rPr>
        <w:t xml:space="preserve"> puudutavate uuenduste korral</w:t>
      </w:r>
      <w:r w:rsidR="00E2550D" w:rsidRPr="00CD1A63">
        <w:rPr>
          <w:rFonts w:ascii="Times New Roman" w:hAnsi="Times New Roman" w:cs="Times New Roman"/>
          <w:color w:val="000000" w:themeColor="text1"/>
          <w:sz w:val="24"/>
          <w:szCs w:val="24"/>
        </w:rPr>
        <w:t xml:space="preserve">. </w:t>
      </w:r>
      <w:r w:rsidR="00826AEE" w:rsidRPr="00CD1A63">
        <w:rPr>
          <w:rFonts w:ascii="Times New Roman" w:hAnsi="Times New Roman" w:cs="Times New Roman"/>
          <w:color w:val="000000" w:themeColor="text1"/>
          <w:sz w:val="24"/>
          <w:szCs w:val="24"/>
        </w:rPr>
        <w:t xml:space="preserve"> </w:t>
      </w:r>
    </w:p>
    <w:p w14:paraId="2191330A" w14:textId="77777777" w:rsidR="009E1FB6" w:rsidRPr="00CD1A63" w:rsidRDefault="009E1FB6" w:rsidP="00CD1A63">
      <w:pPr>
        <w:spacing w:after="0" w:line="240" w:lineRule="auto"/>
        <w:jc w:val="both"/>
        <w:rPr>
          <w:rFonts w:ascii="Times New Roman" w:hAnsi="Times New Roman" w:cs="Times New Roman"/>
          <w:color w:val="000000" w:themeColor="text1"/>
          <w:sz w:val="24"/>
          <w:szCs w:val="24"/>
        </w:rPr>
      </w:pPr>
    </w:p>
    <w:p w14:paraId="13C1B247" w14:textId="66656A97" w:rsidR="00370808" w:rsidRPr="00CD1A63" w:rsidRDefault="00370808" w:rsidP="00CD1A63">
      <w:pPr>
        <w:pStyle w:val="Loendilik"/>
        <w:numPr>
          <w:ilvl w:val="0"/>
          <w:numId w:val="33"/>
        </w:num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Tööandja</w:t>
      </w:r>
    </w:p>
    <w:p w14:paraId="3BF49A7D" w14:textId="77777777" w:rsidR="00370808" w:rsidRPr="00CD1A63" w:rsidRDefault="00370808" w:rsidP="00CD1A63">
      <w:pPr>
        <w:spacing w:after="0" w:line="240" w:lineRule="auto"/>
        <w:jc w:val="both"/>
        <w:rPr>
          <w:rFonts w:ascii="Times New Roman" w:hAnsi="Times New Roman" w:cs="Times New Roman"/>
          <w:color w:val="000000" w:themeColor="text1"/>
          <w:sz w:val="24"/>
          <w:szCs w:val="24"/>
        </w:rPr>
      </w:pPr>
    </w:p>
    <w:p w14:paraId="339AFF16" w14:textId="620CE030" w:rsidR="009A6767" w:rsidRPr="00CD1A63" w:rsidRDefault="00374479" w:rsidP="00CD1A63">
      <w:pPr>
        <w:spacing w:after="0" w:line="240" w:lineRule="auto"/>
        <w:jc w:val="both"/>
        <w:rPr>
          <w:rFonts w:ascii="Times New Roman" w:hAnsi="Times New Roman" w:cs="Times New Roman"/>
          <w:color w:val="000000" w:themeColor="text1"/>
          <w:sz w:val="24"/>
          <w:szCs w:val="24"/>
        </w:rPr>
      </w:pPr>
      <w:proofErr w:type="spellStart"/>
      <w:r w:rsidRPr="00CD1A63">
        <w:rPr>
          <w:rFonts w:ascii="Times New Roman" w:hAnsi="Times New Roman" w:cs="Times New Roman"/>
          <w:color w:val="000000" w:themeColor="text1"/>
          <w:sz w:val="24"/>
          <w:szCs w:val="24"/>
        </w:rPr>
        <w:t>TTOS</w:t>
      </w:r>
      <w:r w:rsidR="009D5A9A">
        <w:rPr>
          <w:rFonts w:ascii="Times New Roman" w:hAnsi="Times New Roman" w:cs="Times New Roman"/>
          <w:color w:val="000000" w:themeColor="text1"/>
          <w:sz w:val="24"/>
          <w:szCs w:val="24"/>
        </w:rPr>
        <w:t>-i</w:t>
      </w:r>
      <w:proofErr w:type="spellEnd"/>
      <w:r w:rsidRPr="00CD1A63">
        <w:rPr>
          <w:rFonts w:ascii="Times New Roman" w:hAnsi="Times New Roman" w:cs="Times New Roman"/>
          <w:color w:val="000000" w:themeColor="text1"/>
          <w:sz w:val="24"/>
          <w:szCs w:val="24"/>
        </w:rPr>
        <w:t xml:space="preserve"> § 13</w:t>
      </w:r>
      <w:r w:rsidRPr="00CD1A63">
        <w:rPr>
          <w:rFonts w:ascii="Times New Roman" w:hAnsi="Times New Roman" w:cs="Times New Roman"/>
          <w:color w:val="000000" w:themeColor="text1"/>
          <w:sz w:val="24"/>
          <w:szCs w:val="24"/>
          <w:vertAlign w:val="superscript"/>
        </w:rPr>
        <w:t>1</w:t>
      </w:r>
      <w:r w:rsidRPr="00CD1A63">
        <w:rPr>
          <w:rFonts w:ascii="Times New Roman" w:hAnsi="Times New Roman" w:cs="Times New Roman"/>
          <w:color w:val="000000" w:themeColor="text1"/>
          <w:sz w:val="24"/>
          <w:szCs w:val="24"/>
        </w:rPr>
        <w:t xml:space="preserve"> lõige 16 </w:t>
      </w:r>
      <w:r w:rsidR="00287FA7">
        <w:rPr>
          <w:rFonts w:ascii="Times New Roman" w:hAnsi="Times New Roman" w:cs="Times New Roman"/>
          <w:color w:val="000000" w:themeColor="text1"/>
          <w:sz w:val="24"/>
          <w:szCs w:val="24"/>
        </w:rPr>
        <w:t xml:space="preserve">nägi teises lauses </w:t>
      </w:r>
      <w:r w:rsidRPr="00CD1A63">
        <w:rPr>
          <w:rFonts w:ascii="Times New Roman" w:hAnsi="Times New Roman" w:cs="Times New Roman"/>
          <w:color w:val="000000" w:themeColor="text1"/>
          <w:sz w:val="24"/>
          <w:szCs w:val="24"/>
        </w:rPr>
        <w:t xml:space="preserve">ette tööandjale </w:t>
      </w:r>
      <w:r w:rsidR="00F6581C" w:rsidRPr="00CD1A63">
        <w:rPr>
          <w:rFonts w:ascii="Times New Roman" w:hAnsi="Times New Roman" w:cs="Times New Roman"/>
          <w:color w:val="000000" w:themeColor="text1"/>
          <w:sz w:val="24"/>
          <w:szCs w:val="24"/>
        </w:rPr>
        <w:t>töötervishoiuteenuse osutamise korraldamisega seotud andmete säilitamise tähta</w:t>
      </w:r>
      <w:r w:rsidR="002F4518">
        <w:rPr>
          <w:rFonts w:ascii="Times New Roman" w:hAnsi="Times New Roman" w:cs="Times New Roman"/>
          <w:color w:val="000000" w:themeColor="text1"/>
          <w:sz w:val="24"/>
          <w:szCs w:val="24"/>
        </w:rPr>
        <w:t>ja</w:t>
      </w:r>
      <w:r w:rsidR="00F6581C" w:rsidRPr="00CD1A63">
        <w:rPr>
          <w:rFonts w:ascii="Times New Roman" w:hAnsi="Times New Roman" w:cs="Times New Roman"/>
          <w:color w:val="000000" w:themeColor="text1"/>
          <w:sz w:val="24"/>
          <w:szCs w:val="24"/>
        </w:rPr>
        <w:t xml:space="preserve"> </w:t>
      </w:r>
      <w:r w:rsidR="00FD6828" w:rsidRPr="00CD1A63">
        <w:rPr>
          <w:rFonts w:ascii="Times New Roman" w:hAnsi="Times New Roman" w:cs="Times New Roman"/>
          <w:color w:val="000000" w:themeColor="text1"/>
          <w:sz w:val="24"/>
          <w:szCs w:val="24"/>
        </w:rPr>
        <w:t>–</w:t>
      </w:r>
      <w:r w:rsidR="00D54DEE" w:rsidRPr="00CD1A63">
        <w:rPr>
          <w:rFonts w:ascii="Times New Roman" w:hAnsi="Times New Roman" w:cs="Times New Roman"/>
          <w:color w:val="000000" w:themeColor="text1"/>
          <w:sz w:val="24"/>
          <w:szCs w:val="24"/>
        </w:rPr>
        <w:t xml:space="preserve"> </w:t>
      </w:r>
      <w:r w:rsidR="00F6581C" w:rsidRPr="00CD1A63">
        <w:rPr>
          <w:rFonts w:ascii="Times New Roman" w:hAnsi="Times New Roman" w:cs="Times New Roman"/>
          <w:color w:val="000000" w:themeColor="text1"/>
          <w:sz w:val="24"/>
          <w:szCs w:val="24"/>
        </w:rPr>
        <w:t xml:space="preserve">kümme aastat teenuse osutamisest arvates. </w:t>
      </w:r>
    </w:p>
    <w:p w14:paraId="6AF2EF47" w14:textId="77777777" w:rsidR="009A6767" w:rsidRPr="00CD1A63" w:rsidRDefault="009A6767" w:rsidP="00CD1A63">
      <w:pPr>
        <w:spacing w:after="0" w:line="240" w:lineRule="auto"/>
        <w:jc w:val="both"/>
        <w:rPr>
          <w:rFonts w:ascii="Times New Roman" w:hAnsi="Times New Roman" w:cs="Times New Roman"/>
          <w:color w:val="000000" w:themeColor="text1"/>
          <w:sz w:val="24"/>
          <w:szCs w:val="24"/>
        </w:rPr>
      </w:pPr>
    </w:p>
    <w:p w14:paraId="6465702E" w14:textId="13C2B07C" w:rsidR="00B52903" w:rsidRPr="00CD1A63" w:rsidRDefault="00ED398F"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Alates 1. juulist 2026 </w:t>
      </w:r>
      <w:r w:rsidR="00016020" w:rsidRPr="00CD1A63">
        <w:rPr>
          <w:rFonts w:ascii="Times New Roman" w:hAnsi="Times New Roman" w:cs="Times New Roman"/>
          <w:color w:val="000000" w:themeColor="text1"/>
          <w:sz w:val="24"/>
          <w:szCs w:val="24"/>
        </w:rPr>
        <w:t xml:space="preserve">ei ole tööandjal </w:t>
      </w:r>
      <w:r w:rsidR="00CF1CEA">
        <w:rPr>
          <w:rFonts w:ascii="Times New Roman" w:hAnsi="Times New Roman" w:cs="Times New Roman"/>
          <w:color w:val="000000" w:themeColor="text1"/>
          <w:sz w:val="24"/>
          <w:szCs w:val="24"/>
        </w:rPr>
        <w:t xml:space="preserve">enam </w:t>
      </w:r>
      <w:r w:rsidR="00016020" w:rsidRPr="00CD1A63">
        <w:rPr>
          <w:rFonts w:ascii="Times New Roman" w:hAnsi="Times New Roman" w:cs="Times New Roman"/>
          <w:color w:val="000000" w:themeColor="text1"/>
          <w:sz w:val="24"/>
          <w:szCs w:val="24"/>
        </w:rPr>
        <w:t>kohustust säilitada töötervishoiuteenuse osutamise korraldamisega seotud dokumente</w:t>
      </w:r>
      <w:r w:rsidR="00C3566E" w:rsidRPr="00CD1A63">
        <w:rPr>
          <w:rFonts w:ascii="Times New Roman" w:hAnsi="Times New Roman" w:cs="Times New Roman"/>
          <w:color w:val="000000" w:themeColor="text1"/>
          <w:sz w:val="24"/>
          <w:szCs w:val="24"/>
        </w:rPr>
        <w:t xml:space="preserve"> </w:t>
      </w:r>
      <w:r w:rsidR="008A7A1B">
        <w:rPr>
          <w:rFonts w:ascii="Times New Roman" w:hAnsi="Times New Roman" w:cs="Times New Roman"/>
          <w:color w:val="000000" w:themeColor="text1"/>
          <w:sz w:val="24"/>
          <w:szCs w:val="24"/>
        </w:rPr>
        <w:t>ehk</w:t>
      </w:r>
      <w:r w:rsidR="00C3566E" w:rsidRPr="00CD1A63">
        <w:rPr>
          <w:rFonts w:ascii="Times New Roman" w:hAnsi="Times New Roman" w:cs="Times New Roman"/>
          <w:color w:val="000000" w:themeColor="text1"/>
          <w:sz w:val="24"/>
          <w:szCs w:val="24"/>
        </w:rPr>
        <w:t xml:space="preserve"> tervisekontrolli otsust</w:t>
      </w:r>
      <w:r w:rsidR="00016020" w:rsidRPr="00CD1A63">
        <w:rPr>
          <w:rFonts w:ascii="Times New Roman" w:hAnsi="Times New Roman" w:cs="Times New Roman"/>
          <w:color w:val="000000" w:themeColor="text1"/>
          <w:sz w:val="24"/>
          <w:szCs w:val="24"/>
        </w:rPr>
        <w:t xml:space="preserve">. </w:t>
      </w:r>
    </w:p>
    <w:p w14:paraId="2BB670C5" w14:textId="77777777" w:rsidR="00B52903" w:rsidRPr="00CD1A63" w:rsidRDefault="00B52903" w:rsidP="00CD1A63">
      <w:pPr>
        <w:spacing w:after="0" w:line="240" w:lineRule="auto"/>
        <w:jc w:val="both"/>
        <w:rPr>
          <w:rFonts w:ascii="Times New Roman" w:hAnsi="Times New Roman" w:cs="Times New Roman"/>
          <w:color w:val="000000" w:themeColor="text1"/>
          <w:sz w:val="24"/>
          <w:szCs w:val="24"/>
        </w:rPr>
      </w:pPr>
    </w:p>
    <w:p w14:paraId="3EFC37DC" w14:textId="34E80A54" w:rsidR="00BA50A1" w:rsidRPr="00CD1A63" w:rsidRDefault="00ED7FA2"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TTKS</w:t>
      </w:r>
      <w:r w:rsidR="00CF1CEA">
        <w:rPr>
          <w:rFonts w:ascii="Times New Roman" w:hAnsi="Times New Roman" w:cs="Times New Roman"/>
          <w:color w:val="000000" w:themeColor="text1"/>
          <w:sz w:val="24"/>
          <w:szCs w:val="24"/>
        </w:rPr>
        <w:t>-i</w:t>
      </w:r>
      <w:r w:rsidRPr="00CD1A63">
        <w:rPr>
          <w:rFonts w:ascii="Times New Roman" w:hAnsi="Times New Roman" w:cs="Times New Roman"/>
          <w:color w:val="000000" w:themeColor="text1"/>
          <w:sz w:val="24"/>
          <w:szCs w:val="24"/>
        </w:rPr>
        <w:t xml:space="preserve"> § </w:t>
      </w:r>
      <w:r w:rsidR="000D39E1" w:rsidRPr="00CD1A63">
        <w:rPr>
          <w:rFonts w:ascii="Times New Roman" w:hAnsi="Times New Roman" w:cs="Times New Roman"/>
          <w:color w:val="000000" w:themeColor="text1"/>
          <w:sz w:val="24"/>
          <w:szCs w:val="24"/>
        </w:rPr>
        <w:t>59</w:t>
      </w:r>
      <w:r w:rsidR="000D39E1" w:rsidRPr="00CD1A63">
        <w:rPr>
          <w:rFonts w:ascii="Times New Roman" w:hAnsi="Times New Roman" w:cs="Times New Roman"/>
          <w:color w:val="000000" w:themeColor="text1"/>
          <w:sz w:val="24"/>
          <w:szCs w:val="24"/>
          <w:vertAlign w:val="superscript"/>
        </w:rPr>
        <w:t>1</w:t>
      </w:r>
      <w:r w:rsidR="000D39E1" w:rsidRPr="00CD1A63">
        <w:rPr>
          <w:rFonts w:ascii="Times New Roman" w:hAnsi="Times New Roman" w:cs="Times New Roman"/>
          <w:color w:val="000000" w:themeColor="text1"/>
          <w:sz w:val="24"/>
          <w:szCs w:val="24"/>
        </w:rPr>
        <w:t xml:space="preserve"> lõige 5 näeb ette, et </w:t>
      </w:r>
      <w:r w:rsidR="009732DD" w:rsidRPr="00CD1A63">
        <w:rPr>
          <w:rFonts w:ascii="Times New Roman" w:hAnsi="Times New Roman" w:cs="Times New Roman"/>
          <w:color w:val="000000" w:themeColor="text1"/>
          <w:sz w:val="24"/>
          <w:szCs w:val="24"/>
        </w:rPr>
        <w:t xml:space="preserve">tervise infosüsteemis säilitatakse andmeid nende infosüsteemi vastuvõtmisest alates tähtajatult, arvestades samas lõikes sätestatud erisusi. </w:t>
      </w:r>
      <w:r w:rsidR="00D50573" w:rsidRPr="00CD1A63">
        <w:rPr>
          <w:rFonts w:ascii="Times New Roman" w:hAnsi="Times New Roman" w:cs="Times New Roman"/>
          <w:color w:val="000000" w:themeColor="text1"/>
          <w:sz w:val="24"/>
          <w:szCs w:val="24"/>
        </w:rPr>
        <w:t xml:space="preserve">Rakendusakti eelnõu kohaselt (seletuskirja lisa </w:t>
      </w:r>
      <w:r w:rsidR="00A972A4" w:rsidRPr="00CD1A63">
        <w:rPr>
          <w:rFonts w:ascii="Times New Roman" w:hAnsi="Times New Roman" w:cs="Times New Roman"/>
          <w:color w:val="000000" w:themeColor="text1"/>
          <w:sz w:val="24"/>
          <w:szCs w:val="24"/>
        </w:rPr>
        <w:t>1</w:t>
      </w:r>
      <w:r w:rsidR="00D50573" w:rsidRPr="00CD1A63">
        <w:rPr>
          <w:rFonts w:ascii="Times New Roman" w:hAnsi="Times New Roman" w:cs="Times New Roman"/>
          <w:color w:val="000000" w:themeColor="text1"/>
          <w:sz w:val="24"/>
          <w:szCs w:val="24"/>
        </w:rPr>
        <w:t xml:space="preserve">) lisatakse töötervishoiu tervisekontrolli otsus </w:t>
      </w:r>
      <w:proofErr w:type="spellStart"/>
      <w:r w:rsidR="00D50573" w:rsidRPr="00CD1A63">
        <w:rPr>
          <w:rFonts w:ascii="Times New Roman" w:hAnsi="Times New Roman" w:cs="Times New Roman"/>
          <w:color w:val="000000" w:themeColor="text1"/>
          <w:sz w:val="24"/>
          <w:szCs w:val="24"/>
        </w:rPr>
        <w:t>TIS-i</w:t>
      </w:r>
      <w:proofErr w:type="spellEnd"/>
      <w:r w:rsidR="00D50573" w:rsidRPr="00CD1A63">
        <w:rPr>
          <w:rFonts w:ascii="Times New Roman" w:hAnsi="Times New Roman" w:cs="Times New Roman"/>
          <w:color w:val="000000" w:themeColor="text1"/>
          <w:sz w:val="24"/>
          <w:szCs w:val="24"/>
        </w:rPr>
        <w:t xml:space="preserve"> edastatavate </w:t>
      </w:r>
      <w:r w:rsidR="00756620" w:rsidRPr="00CD1A63">
        <w:rPr>
          <w:rFonts w:ascii="Times New Roman" w:hAnsi="Times New Roman" w:cs="Times New Roman"/>
          <w:color w:val="000000" w:themeColor="text1"/>
          <w:sz w:val="24"/>
          <w:szCs w:val="24"/>
        </w:rPr>
        <w:t>dokumentide loetelusse.</w:t>
      </w:r>
      <w:r w:rsidR="00A7120E" w:rsidRPr="00CD1A63">
        <w:rPr>
          <w:rFonts w:ascii="Times New Roman" w:hAnsi="Times New Roman" w:cs="Times New Roman"/>
          <w:color w:val="000000" w:themeColor="text1"/>
          <w:sz w:val="24"/>
          <w:szCs w:val="24"/>
        </w:rPr>
        <w:t xml:space="preserve"> Selle tulemusel jõuab </w:t>
      </w:r>
      <w:proofErr w:type="spellStart"/>
      <w:r w:rsidR="00A7120E" w:rsidRPr="00CD1A63">
        <w:rPr>
          <w:rFonts w:ascii="Times New Roman" w:hAnsi="Times New Roman" w:cs="Times New Roman"/>
          <w:color w:val="000000" w:themeColor="text1"/>
          <w:sz w:val="24"/>
          <w:szCs w:val="24"/>
        </w:rPr>
        <w:t>TIS-i</w:t>
      </w:r>
      <w:proofErr w:type="spellEnd"/>
      <w:r w:rsidR="00A7120E" w:rsidRPr="00CD1A63">
        <w:rPr>
          <w:rFonts w:ascii="Times New Roman" w:hAnsi="Times New Roman" w:cs="Times New Roman"/>
          <w:color w:val="000000" w:themeColor="text1"/>
          <w:sz w:val="24"/>
          <w:szCs w:val="24"/>
        </w:rPr>
        <w:t xml:space="preserve"> </w:t>
      </w:r>
      <w:r w:rsidR="006E5B07" w:rsidRPr="00CD1A63">
        <w:rPr>
          <w:rFonts w:ascii="Times New Roman" w:hAnsi="Times New Roman" w:cs="Times New Roman"/>
          <w:color w:val="000000" w:themeColor="text1"/>
          <w:sz w:val="24"/>
          <w:szCs w:val="24"/>
        </w:rPr>
        <w:t>töötervishoiu tervisekontrolli otsus automaatselt</w:t>
      </w:r>
      <w:r w:rsidR="00F6543A" w:rsidRPr="00CD1A63">
        <w:rPr>
          <w:rFonts w:ascii="Times New Roman" w:hAnsi="Times New Roman" w:cs="Times New Roman"/>
          <w:color w:val="000000" w:themeColor="text1"/>
          <w:sz w:val="24"/>
          <w:szCs w:val="24"/>
        </w:rPr>
        <w:t xml:space="preserve"> p</w:t>
      </w:r>
      <w:r w:rsidR="00CF1CEA">
        <w:rPr>
          <w:rFonts w:ascii="Times New Roman" w:hAnsi="Times New Roman" w:cs="Times New Roman"/>
          <w:color w:val="000000" w:themeColor="text1"/>
          <w:sz w:val="24"/>
          <w:szCs w:val="24"/>
        </w:rPr>
        <w:t>ärast</w:t>
      </w:r>
      <w:r w:rsidR="00F6543A" w:rsidRPr="00CD1A63">
        <w:rPr>
          <w:rFonts w:ascii="Times New Roman" w:hAnsi="Times New Roman" w:cs="Times New Roman"/>
          <w:color w:val="000000" w:themeColor="text1"/>
          <w:sz w:val="24"/>
          <w:szCs w:val="24"/>
        </w:rPr>
        <w:t xml:space="preserve"> tervishoiutöötaja andmete kinnitamist</w:t>
      </w:r>
      <w:r w:rsidR="006E5B07" w:rsidRPr="00CD1A63">
        <w:rPr>
          <w:rFonts w:ascii="Times New Roman" w:hAnsi="Times New Roman" w:cs="Times New Roman"/>
          <w:color w:val="000000" w:themeColor="text1"/>
          <w:sz w:val="24"/>
          <w:szCs w:val="24"/>
        </w:rPr>
        <w:t xml:space="preserve"> ja säilib </w:t>
      </w:r>
      <w:proofErr w:type="spellStart"/>
      <w:r w:rsidR="006E5B07" w:rsidRPr="00CD1A63">
        <w:rPr>
          <w:rFonts w:ascii="Times New Roman" w:hAnsi="Times New Roman" w:cs="Times New Roman"/>
          <w:color w:val="000000" w:themeColor="text1"/>
          <w:sz w:val="24"/>
          <w:szCs w:val="24"/>
        </w:rPr>
        <w:t>TIS-is</w:t>
      </w:r>
      <w:proofErr w:type="spellEnd"/>
      <w:r w:rsidR="006E5B07" w:rsidRPr="00CD1A63">
        <w:rPr>
          <w:rFonts w:ascii="Times New Roman" w:hAnsi="Times New Roman" w:cs="Times New Roman"/>
          <w:color w:val="000000" w:themeColor="text1"/>
          <w:sz w:val="24"/>
          <w:szCs w:val="24"/>
        </w:rPr>
        <w:t xml:space="preserve"> tähtajatult, mistõttu ei ole tööandjal vaja otsust </w:t>
      </w:r>
      <w:r w:rsidR="00CF1CEA">
        <w:rPr>
          <w:rFonts w:ascii="Times New Roman" w:hAnsi="Times New Roman" w:cs="Times New Roman"/>
          <w:color w:val="000000" w:themeColor="text1"/>
          <w:sz w:val="24"/>
          <w:szCs w:val="24"/>
        </w:rPr>
        <w:t xml:space="preserve">eraldi </w:t>
      </w:r>
      <w:r w:rsidR="006E5B07" w:rsidRPr="00CD1A63">
        <w:rPr>
          <w:rFonts w:ascii="Times New Roman" w:hAnsi="Times New Roman" w:cs="Times New Roman"/>
          <w:color w:val="000000" w:themeColor="text1"/>
          <w:sz w:val="24"/>
          <w:szCs w:val="24"/>
        </w:rPr>
        <w:t xml:space="preserve">säilitada. </w:t>
      </w:r>
      <w:r w:rsidR="00C4377A">
        <w:rPr>
          <w:rFonts w:ascii="Times New Roman" w:hAnsi="Times New Roman" w:cs="Times New Roman"/>
          <w:color w:val="000000" w:themeColor="text1"/>
          <w:sz w:val="24"/>
          <w:szCs w:val="24"/>
        </w:rPr>
        <w:t>Tööandjale on tagatud tervisekontrolli otsus</w:t>
      </w:r>
      <w:r w:rsidR="00F43E24">
        <w:rPr>
          <w:rFonts w:ascii="Times New Roman" w:hAnsi="Times New Roman" w:cs="Times New Roman"/>
          <w:color w:val="000000" w:themeColor="text1"/>
          <w:sz w:val="24"/>
          <w:szCs w:val="24"/>
        </w:rPr>
        <w:t xml:space="preserve">te kättesaamine </w:t>
      </w:r>
      <w:proofErr w:type="spellStart"/>
      <w:r w:rsidR="00C4377A">
        <w:rPr>
          <w:rFonts w:ascii="Times New Roman" w:hAnsi="Times New Roman" w:cs="Times New Roman"/>
          <w:color w:val="000000" w:themeColor="text1"/>
          <w:sz w:val="24"/>
          <w:szCs w:val="24"/>
        </w:rPr>
        <w:t>TEIS-i</w:t>
      </w:r>
      <w:proofErr w:type="spellEnd"/>
      <w:r w:rsidR="00F43E24">
        <w:rPr>
          <w:rFonts w:ascii="Times New Roman" w:hAnsi="Times New Roman" w:cs="Times New Roman"/>
          <w:color w:val="000000" w:themeColor="text1"/>
          <w:sz w:val="24"/>
          <w:szCs w:val="24"/>
        </w:rPr>
        <w:t xml:space="preserve"> kaudu</w:t>
      </w:r>
      <w:r w:rsidR="00C4377A">
        <w:rPr>
          <w:rFonts w:ascii="Times New Roman" w:hAnsi="Times New Roman" w:cs="Times New Roman"/>
          <w:color w:val="000000" w:themeColor="text1"/>
          <w:sz w:val="24"/>
          <w:szCs w:val="24"/>
        </w:rPr>
        <w:t xml:space="preserve"> igal aja</w:t>
      </w:r>
      <w:r w:rsidR="00F43E24">
        <w:rPr>
          <w:rFonts w:ascii="Times New Roman" w:hAnsi="Times New Roman" w:cs="Times New Roman"/>
          <w:color w:val="000000" w:themeColor="text1"/>
          <w:sz w:val="24"/>
          <w:szCs w:val="24"/>
        </w:rPr>
        <w:t>hetkel.</w:t>
      </w:r>
      <w:r w:rsidR="00FB25D9" w:rsidRPr="00FB25D9">
        <w:rPr>
          <w:rFonts w:ascii="Times New Roman" w:hAnsi="Times New Roman" w:cs="Times New Roman"/>
          <w:color w:val="000000" w:themeColor="text1"/>
          <w:sz w:val="24"/>
          <w:szCs w:val="24"/>
        </w:rPr>
        <w:t xml:space="preserve"> </w:t>
      </w:r>
      <w:r w:rsidR="00FB25D9" w:rsidRPr="00CD1A63">
        <w:rPr>
          <w:rFonts w:ascii="Times New Roman" w:hAnsi="Times New Roman" w:cs="Times New Roman"/>
          <w:color w:val="000000" w:themeColor="text1"/>
          <w:sz w:val="24"/>
          <w:szCs w:val="24"/>
        </w:rPr>
        <w:t xml:space="preserve">Muudatusega vähendatakse tööandja andmete säilitamisega seotud halduskoormust. </w:t>
      </w:r>
      <w:proofErr w:type="spellStart"/>
      <w:r w:rsidR="00FB25D9" w:rsidRPr="00CD1A63">
        <w:rPr>
          <w:rFonts w:ascii="Times New Roman" w:hAnsi="Times New Roman" w:cs="Times New Roman"/>
          <w:color w:val="000000" w:themeColor="text1"/>
          <w:sz w:val="24"/>
          <w:szCs w:val="24"/>
        </w:rPr>
        <w:t>TIS</w:t>
      </w:r>
      <w:r w:rsidR="00CF1CEA">
        <w:rPr>
          <w:rFonts w:ascii="Times New Roman" w:hAnsi="Times New Roman" w:cs="Times New Roman"/>
          <w:color w:val="000000" w:themeColor="text1"/>
          <w:sz w:val="24"/>
          <w:szCs w:val="24"/>
        </w:rPr>
        <w:t>-i</w:t>
      </w:r>
      <w:proofErr w:type="spellEnd"/>
      <w:r w:rsidR="00FB25D9" w:rsidRPr="00CD1A63">
        <w:rPr>
          <w:rFonts w:ascii="Times New Roman" w:hAnsi="Times New Roman" w:cs="Times New Roman"/>
          <w:color w:val="000000" w:themeColor="text1"/>
          <w:sz w:val="24"/>
          <w:szCs w:val="24"/>
        </w:rPr>
        <w:t xml:space="preserve"> ja </w:t>
      </w:r>
      <w:proofErr w:type="spellStart"/>
      <w:r w:rsidR="00FB25D9" w:rsidRPr="00CD1A63">
        <w:rPr>
          <w:rFonts w:ascii="Times New Roman" w:hAnsi="Times New Roman" w:cs="Times New Roman"/>
          <w:color w:val="000000" w:themeColor="text1"/>
          <w:sz w:val="24"/>
          <w:szCs w:val="24"/>
        </w:rPr>
        <w:t>TEIS</w:t>
      </w:r>
      <w:r w:rsidR="00CF1CEA">
        <w:rPr>
          <w:rFonts w:ascii="Times New Roman" w:hAnsi="Times New Roman" w:cs="Times New Roman"/>
          <w:color w:val="000000" w:themeColor="text1"/>
          <w:sz w:val="24"/>
          <w:szCs w:val="24"/>
        </w:rPr>
        <w:t>-i</w:t>
      </w:r>
      <w:proofErr w:type="spellEnd"/>
      <w:r w:rsidR="00FB25D9" w:rsidRPr="00CD1A63">
        <w:rPr>
          <w:rFonts w:ascii="Times New Roman" w:hAnsi="Times New Roman" w:cs="Times New Roman"/>
          <w:color w:val="000000" w:themeColor="text1"/>
          <w:sz w:val="24"/>
          <w:szCs w:val="24"/>
        </w:rPr>
        <w:t xml:space="preserve"> vahel</w:t>
      </w:r>
      <w:r w:rsidR="00FB25D9">
        <w:rPr>
          <w:rFonts w:ascii="Times New Roman" w:hAnsi="Times New Roman" w:cs="Times New Roman"/>
          <w:color w:val="000000" w:themeColor="text1"/>
          <w:sz w:val="24"/>
          <w:szCs w:val="24"/>
        </w:rPr>
        <w:t xml:space="preserve"> luuakse</w:t>
      </w:r>
      <w:r w:rsidR="00FB25D9" w:rsidRPr="00CD1A63">
        <w:rPr>
          <w:rFonts w:ascii="Times New Roman" w:hAnsi="Times New Roman" w:cs="Times New Roman"/>
          <w:color w:val="000000" w:themeColor="text1"/>
          <w:sz w:val="24"/>
          <w:szCs w:val="24"/>
        </w:rPr>
        <w:t xml:space="preserve"> andmevahetus, mis võimaldab tööandjal hallata oma töötajate tervisekontrolli otsuste kehtivust, vaadata ja </w:t>
      </w:r>
      <w:r w:rsidR="00FB25D9">
        <w:rPr>
          <w:rFonts w:ascii="Times New Roman" w:hAnsi="Times New Roman" w:cs="Times New Roman"/>
          <w:color w:val="000000" w:themeColor="text1"/>
          <w:sz w:val="24"/>
          <w:szCs w:val="24"/>
        </w:rPr>
        <w:t xml:space="preserve">vajadusel </w:t>
      </w:r>
      <w:r w:rsidR="00FB25D9" w:rsidRPr="00CD1A63">
        <w:rPr>
          <w:rFonts w:ascii="Times New Roman" w:hAnsi="Times New Roman" w:cs="Times New Roman"/>
          <w:color w:val="000000" w:themeColor="text1"/>
          <w:sz w:val="24"/>
          <w:szCs w:val="24"/>
        </w:rPr>
        <w:t xml:space="preserve">alla laadida töötajate töötervishoiu tervisekontrollide otsuseid. </w:t>
      </w:r>
      <w:proofErr w:type="spellStart"/>
      <w:r w:rsidR="00FB25D9" w:rsidRPr="00CD1A63">
        <w:rPr>
          <w:rFonts w:ascii="Times New Roman" w:hAnsi="Times New Roman" w:cs="Times New Roman"/>
          <w:color w:val="000000" w:themeColor="text1"/>
          <w:sz w:val="24"/>
          <w:szCs w:val="24"/>
        </w:rPr>
        <w:t>TEIS-i</w:t>
      </w:r>
      <w:proofErr w:type="spellEnd"/>
      <w:r w:rsidR="00FB25D9" w:rsidRPr="00CD1A63">
        <w:rPr>
          <w:rFonts w:ascii="Times New Roman" w:hAnsi="Times New Roman" w:cs="Times New Roman"/>
          <w:color w:val="000000" w:themeColor="text1"/>
          <w:sz w:val="24"/>
          <w:szCs w:val="24"/>
        </w:rPr>
        <w:t xml:space="preserve"> </w:t>
      </w:r>
      <w:r w:rsidR="00E22E17" w:rsidRPr="00CD1A63">
        <w:rPr>
          <w:rFonts w:ascii="Times New Roman" w:hAnsi="Times New Roman" w:cs="Times New Roman"/>
          <w:color w:val="000000" w:themeColor="text1"/>
          <w:sz w:val="24"/>
          <w:szCs w:val="24"/>
        </w:rPr>
        <w:t>otsuseid</w:t>
      </w:r>
      <w:r w:rsidR="00E22E17">
        <w:rPr>
          <w:rFonts w:ascii="Times New Roman" w:hAnsi="Times New Roman" w:cs="Times New Roman"/>
          <w:color w:val="000000" w:themeColor="text1"/>
          <w:sz w:val="24"/>
          <w:szCs w:val="24"/>
        </w:rPr>
        <w:t xml:space="preserve"> </w:t>
      </w:r>
      <w:r w:rsidR="00FB25D9" w:rsidRPr="00CD1A63">
        <w:rPr>
          <w:rFonts w:ascii="Times New Roman" w:hAnsi="Times New Roman" w:cs="Times New Roman"/>
          <w:color w:val="000000" w:themeColor="text1"/>
          <w:sz w:val="24"/>
          <w:szCs w:val="24"/>
        </w:rPr>
        <w:t xml:space="preserve">ei salvestata, kuid tööandjal on neid võimalik </w:t>
      </w:r>
      <w:proofErr w:type="spellStart"/>
      <w:r w:rsidR="00FB25D9" w:rsidRPr="00CD1A63">
        <w:rPr>
          <w:rFonts w:ascii="Times New Roman" w:hAnsi="Times New Roman" w:cs="Times New Roman"/>
          <w:color w:val="000000" w:themeColor="text1"/>
          <w:sz w:val="24"/>
          <w:szCs w:val="24"/>
        </w:rPr>
        <w:t>TEIS-i</w:t>
      </w:r>
      <w:r w:rsidR="00E22E17">
        <w:rPr>
          <w:rFonts w:ascii="Times New Roman" w:hAnsi="Times New Roman" w:cs="Times New Roman"/>
          <w:color w:val="000000" w:themeColor="text1"/>
          <w:sz w:val="24"/>
          <w:szCs w:val="24"/>
        </w:rPr>
        <w:t>s</w:t>
      </w:r>
      <w:proofErr w:type="spellEnd"/>
      <w:r w:rsidR="00FB25D9" w:rsidRPr="00CD1A63">
        <w:rPr>
          <w:rFonts w:ascii="Times New Roman" w:hAnsi="Times New Roman" w:cs="Times New Roman"/>
          <w:color w:val="000000" w:themeColor="text1"/>
          <w:sz w:val="24"/>
          <w:szCs w:val="24"/>
        </w:rPr>
        <w:t xml:space="preserve"> igal ajal</w:t>
      </w:r>
      <w:r w:rsidR="00FB25D9">
        <w:rPr>
          <w:rFonts w:ascii="Times New Roman" w:hAnsi="Times New Roman" w:cs="Times New Roman"/>
          <w:color w:val="000000" w:themeColor="text1"/>
          <w:sz w:val="24"/>
          <w:szCs w:val="24"/>
        </w:rPr>
        <w:t xml:space="preserve"> vaadata</w:t>
      </w:r>
      <w:r w:rsidR="00FB25D9" w:rsidRPr="00CD1A63">
        <w:rPr>
          <w:rFonts w:ascii="Times New Roman" w:hAnsi="Times New Roman" w:cs="Times New Roman"/>
          <w:color w:val="000000" w:themeColor="text1"/>
          <w:sz w:val="24"/>
          <w:szCs w:val="24"/>
        </w:rPr>
        <w:t xml:space="preserve">, soovi korral saab tööandja jätkata otsuste säilitamist paralleelselt </w:t>
      </w:r>
      <w:proofErr w:type="spellStart"/>
      <w:r w:rsidR="00FB25D9" w:rsidRPr="00CD1A63">
        <w:rPr>
          <w:rFonts w:ascii="Times New Roman" w:hAnsi="Times New Roman" w:cs="Times New Roman"/>
          <w:color w:val="000000" w:themeColor="text1"/>
          <w:sz w:val="24"/>
          <w:szCs w:val="24"/>
        </w:rPr>
        <w:t>TIS-iga</w:t>
      </w:r>
      <w:proofErr w:type="spellEnd"/>
      <w:r w:rsidR="00FB25D9" w:rsidRPr="00CD1A63">
        <w:rPr>
          <w:rFonts w:ascii="Times New Roman" w:hAnsi="Times New Roman" w:cs="Times New Roman"/>
          <w:color w:val="000000" w:themeColor="text1"/>
          <w:sz w:val="24"/>
          <w:szCs w:val="24"/>
        </w:rPr>
        <w:t xml:space="preserve">. </w:t>
      </w:r>
    </w:p>
    <w:p w14:paraId="78775205" w14:textId="77777777" w:rsidR="00BA50A1" w:rsidRPr="00CD1A63" w:rsidRDefault="00BA50A1" w:rsidP="00CD1A63">
      <w:pPr>
        <w:spacing w:after="0" w:line="240" w:lineRule="auto"/>
        <w:jc w:val="both"/>
        <w:rPr>
          <w:rFonts w:ascii="Times New Roman" w:hAnsi="Times New Roman" w:cs="Times New Roman"/>
          <w:color w:val="000000" w:themeColor="text1"/>
          <w:sz w:val="24"/>
          <w:szCs w:val="24"/>
        </w:rPr>
      </w:pPr>
    </w:p>
    <w:p w14:paraId="57DBAFDC" w14:textId="3B71BE7B" w:rsidR="00874001" w:rsidRPr="00CD1A63" w:rsidRDefault="00F6543A"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Enne </w:t>
      </w:r>
      <w:r w:rsidR="00ED398F" w:rsidRPr="00CD1A63">
        <w:rPr>
          <w:rFonts w:ascii="Times New Roman" w:hAnsi="Times New Roman" w:cs="Times New Roman"/>
          <w:color w:val="000000" w:themeColor="text1"/>
          <w:sz w:val="24"/>
          <w:szCs w:val="24"/>
        </w:rPr>
        <w:t>1. juulit 2026 väljastatud tervisekontrollide otsused tuleb tööandjal säilitada varasema korra</w:t>
      </w:r>
      <w:r w:rsidR="00E22E17">
        <w:rPr>
          <w:rFonts w:ascii="Times New Roman" w:hAnsi="Times New Roman" w:cs="Times New Roman"/>
          <w:color w:val="000000" w:themeColor="text1"/>
          <w:sz w:val="24"/>
          <w:szCs w:val="24"/>
        </w:rPr>
        <w:t xml:space="preserve"> kohaselt</w:t>
      </w:r>
      <w:r w:rsidR="003D3B31" w:rsidRPr="00CD1A63">
        <w:rPr>
          <w:rFonts w:ascii="Times New Roman" w:hAnsi="Times New Roman" w:cs="Times New Roman"/>
          <w:color w:val="000000" w:themeColor="text1"/>
          <w:sz w:val="24"/>
          <w:szCs w:val="24"/>
        </w:rPr>
        <w:t xml:space="preserve"> ehk </w:t>
      </w:r>
      <w:r w:rsidR="00E22E17">
        <w:rPr>
          <w:rFonts w:ascii="Times New Roman" w:hAnsi="Times New Roman" w:cs="Times New Roman"/>
          <w:color w:val="000000" w:themeColor="text1"/>
          <w:sz w:val="24"/>
          <w:szCs w:val="24"/>
        </w:rPr>
        <w:t>kümme</w:t>
      </w:r>
      <w:r w:rsidR="003D3B31" w:rsidRPr="00CD1A63">
        <w:rPr>
          <w:rFonts w:ascii="Times New Roman" w:hAnsi="Times New Roman" w:cs="Times New Roman"/>
          <w:color w:val="000000" w:themeColor="text1"/>
          <w:sz w:val="24"/>
          <w:szCs w:val="24"/>
        </w:rPr>
        <w:t xml:space="preserve"> aastat alates otsuse väljastamisest</w:t>
      </w:r>
      <w:r w:rsidR="005F6C5B" w:rsidRPr="00CD1A63">
        <w:rPr>
          <w:rFonts w:ascii="Times New Roman" w:hAnsi="Times New Roman" w:cs="Times New Roman"/>
          <w:color w:val="000000" w:themeColor="text1"/>
          <w:sz w:val="24"/>
          <w:szCs w:val="24"/>
        </w:rPr>
        <w:t xml:space="preserve"> tööandja eelistatud viisil</w:t>
      </w:r>
      <w:r w:rsidR="00502ED9" w:rsidRPr="00CD1A63">
        <w:rPr>
          <w:rFonts w:ascii="Times New Roman" w:hAnsi="Times New Roman" w:cs="Times New Roman"/>
          <w:color w:val="000000" w:themeColor="text1"/>
          <w:sz w:val="24"/>
          <w:szCs w:val="24"/>
        </w:rPr>
        <w:t xml:space="preserve"> (kas enda personaliprogrammis</w:t>
      </w:r>
      <w:r w:rsidR="00060412" w:rsidRPr="00CD1A63">
        <w:rPr>
          <w:rFonts w:ascii="Times New Roman" w:hAnsi="Times New Roman" w:cs="Times New Roman"/>
          <w:color w:val="000000" w:themeColor="text1"/>
          <w:sz w:val="24"/>
          <w:szCs w:val="24"/>
        </w:rPr>
        <w:t xml:space="preserve">, </w:t>
      </w:r>
      <w:r w:rsidR="00502ED9" w:rsidRPr="00CD1A63">
        <w:rPr>
          <w:rFonts w:ascii="Times New Roman" w:hAnsi="Times New Roman" w:cs="Times New Roman"/>
          <w:color w:val="000000" w:themeColor="text1"/>
          <w:sz w:val="24"/>
          <w:szCs w:val="24"/>
        </w:rPr>
        <w:t>paberkujul</w:t>
      </w:r>
      <w:r w:rsidR="00060412" w:rsidRPr="00CD1A63">
        <w:rPr>
          <w:rFonts w:ascii="Times New Roman" w:hAnsi="Times New Roman" w:cs="Times New Roman"/>
          <w:color w:val="000000" w:themeColor="text1"/>
          <w:sz w:val="24"/>
          <w:szCs w:val="24"/>
        </w:rPr>
        <w:t xml:space="preserve"> või muul viisil</w:t>
      </w:r>
      <w:r w:rsidR="00502ED9" w:rsidRPr="00CD1A63">
        <w:rPr>
          <w:rFonts w:ascii="Times New Roman" w:hAnsi="Times New Roman" w:cs="Times New Roman"/>
          <w:color w:val="000000" w:themeColor="text1"/>
          <w:sz w:val="24"/>
          <w:szCs w:val="24"/>
        </w:rPr>
        <w:t>)</w:t>
      </w:r>
      <w:r w:rsidR="00A4656F">
        <w:rPr>
          <w:rFonts w:ascii="Times New Roman" w:hAnsi="Times New Roman" w:cs="Times New Roman"/>
          <w:color w:val="000000" w:themeColor="text1"/>
          <w:sz w:val="24"/>
          <w:szCs w:val="24"/>
        </w:rPr>
        <w:t xml:space="preserve"> </w:t>
      </w:r>
      <w:r w:rsidR="00A4656F" w:rsidRPr="00E33549">
        <w:rPr>
          <w:rFonts w:ascii="Times New Roman" w:hAnsi="Times New Roman" w:cs="Times New Roman"/>
          <w:b/>
          <w:bCs/>
          <w:color w:val="000000" w:themeColor="text1"/>
          <w:sz w:val="24"/>
          <w:szCs w:val="24"/>
        </w:rPr>
        <w:t>(eelnõu § 1 punkt 4)</w:t>
      </w:r>
      <w:r w:rsidR="00BB4540" w:rsidRPr="00E33549">
        <w:rPr>
          <w:rFonts w:ascii="Times New Roman" w:hAnsi="Times New Roman" w:cs="Times New Roman"/>
          <w:b/>
          <w:bCs/>
          <w:color w:val="000000" w:themeColor="text1"/>
          <w:sz w:val="24"/>
          <w:szCs w:val="24"/>
        </w:rPr>
        <w:t>.</w:t>
      </w:r>
      <w:r w:rsidR="00295242" w:rsidRPr="00CD1A63">
        <w:rPr>
          <w:rFonts w:ascii="Times New Roman" w:hAnsi="Times New Roman" w:cs="Times New Roman"/>
          <w:color w:val="000000" w:themeColor="text1"/>
          <w:sz w:val="24"/>
          <w:szCs w:val="24"/>
        </w:rPr>
        <w:t xml:space="preserve"> </w:t>
      </w:r>
    </w:p>
    <w:p w14:paraId="18B14249" w14:textId="77777777" w:rsidR="000720A3" w:rsidRPr="00CD1A63" w:rsidRDefault="000720A3" w:rsidP="00CD1A63">
      <w:pPr>
        <w:spacing w:after="0" w:line="240" w:lineRule="auto"/>
        <w:jc w:val="both"/>
        <w:rPr>
          <w:rFonts w:ascii="Times New Roman" w:hAnsi="Times New Roman" w:cs="Times New Roman"/>
          <w:color w:val="000000" w:themeColor="text1"/>
          <w:sz w:val="24"/>
          <w:szCs w:val="24"/>
        </w:rPr>
      </w:pPr>
    </w:p>
    <w:p w14:paraId="2792A175" w14:textId="15A544EF" w:rsidR="00295242" w:rsidRPr="00CD1A63" w:rsidRDefault="00FD0046" w:rsidP="00CD1A63">
      <w:pPr>
        <w:spacing w:after="0" w:line="240" w:lineRule="auto"/>
        <w:jc w:val="both"/>
        <w:rPr>
          <w:rFonts w:ascii="Times New Roman" w:hAnsi="Times New Roman" w:cs="Times New Roman"/>
          <w:color w:val="000000" w:themeColor="text1"/>
          <w:sz w:val="24"/>
          <w:szCs w:val="24"/>
        </w:rPr>
      </w:pPr>
      <w:proofErr w:type="spellStart"/>
      <w:r w:rsidRPr="00CD1A63">
        <w:rPr>
          <w:rFonts w:ascii="Times New Roman" w:hAnsi="Times New Roman" w:cs="Times New Roman"/>
          <w:color w:val="000000" w:themeColor="text1"/>
          <w:sz w:val="24"/>
          <w:szCs w:val="24"/>
        </w:rPr>
        <w:t>TIS</w:t>
      </w:r>
      <w:r w:rsidR="00E22E17">
        <w:rPr>
          <w:rFonts w:ascii="Times New Roman" w:hAnsi="Times New Roman" w:cs="Times New Roman"/>
          <w:color w:val="000000" w:themeColor="text1"/>
          <w:sz w:val="24"/>
          <w:szCs w:val="24"/>
        </w:rPr>
        <w:t>-i</w:t>
      </w:r>
      <w:proofErr w:type="spellEnd"/>
      <w:r w:rsidRPr="00CD1A63">
        <w:rPr>
          <w:rFonts w:ascii="Times New Roman" w:hAnsi="Times New Roman" w:cs="Times New Roman"/>
          <w:color w:val="000000" w:themeColor="text1"/>
          <w:sz w:val="24"/>
          <w:szCs w:val="24"/>
        </w:rPr>
        <w:t xml:space="preserve"> ja </w:t>
      </w:r>
      <w:proofErr w:type="spellStart"/>
      <w:r w:rsidRPr="00CD1A63">
        <w:rPr>
          <w:rFonts w:ascii="Times New Roman" w:hAnsi="Times New Roman" w:cs="Times New Roman"/>
          <w:color w:val="000000" w:themeColor="text1"/>
          <w:sz w:val="24"/>
          <w:szCs w:val="24"/>
        </w:rPr>
        <w:t>TEIS</w:t>
      </w:r>
      <w:r w:rsidR="00E22E17">
        <w:rPr>
          <w:rFonts w:ascii="Times New Roman" w:hAnsi="Times New Roman" w:cs="Times New Roman"/>
          <w:color w:val="000000" w:themeColor="text1"/>
          <w:sz w:val="24"/>
          <w:szCs w:val="24"/>
        </w:rPr>
        <w:t>-i</w:t>
      </w:r>
      <w:proofErr w:type="spellEnd"/>
      <w:r w:rsidRPr="00CD1A63">
        <w:rPr>
          <w:rFonts w:ascii="Times New Roman" w:hAnsi="Times New Roman" w:cs="Times New Roman"/>
          <w:color w:val="000000" w:themeColor="text1"/>
          <w:sz w:val="24"/>
          <w:szCs w:val="24"/>
        </w:rPr>
        <w:t xml:space="preserve"> vaheline andmevahetus</w:t>
      </w:r>
      <w:r w:rsidR="00FE183C" w:rsidRPr="00CD1A63">
        <w:rPr>
          <w:rFonts w:ascii="Times New Roman" w:hAnsi="Times New Roman" w:cs="Times New Roman"/>
          <w:color w:val="000000" w:themeColor="text1"/>
          <w:sz w:val="24"/>
          <w:szCs w:val="24"/>
        </w:rPr>
        <w:t xml:space="preserve"> loob eeldused tõhusamaks järelevalveks töötervishoiu korralduse üle.</w:t>
      </w:r>
      <w:r w:rsidR="00AD65A4" w:rsidRPr="00CD1A63">
        <w:rPr>
          <w:rFonts w:ascii="Times New Roman" w:hAnsi="Times New Roman" w:cs="Times New Roman"/>
          <w:color w:val="000000" w:themeColor="text1"/>
          <w:sz w:val="24"/>
          <w:szCs w:val="24"/>
        </w:rPr>
        <w:t xml:space="preserve"> </w:t>
      </w:r>
      <w:proofErr w:type="spellStart"/>
      <w:r w:rsidR="00AD65A4" w:rsidRPr="00CD1A63">
        <w:rPr>
          <w:rFonts w:ascii="Times New Roman" w:hAnsi="Times New Roman" w:cs="Times New Roman"/>
          <w:color w:val="000000" w:themeColor="text1"/>
          <w:sz w:val="24"/>
          <w:szCs w:val="24"/>
        </w:rPr>
        <w:t>TEIS-i</w:t>
      </w:r>
      <w:proofErr w:type="spellEnd"/>
      <w:r w:rsidR="00AD65A4" w:rsidRPr="00CD1A63">
        <w:rPr>
          <w:rFonts w:ascii="Times New Roman" w:hAnsi="Times New Roman" w:cs="Times New Roman"/>
          <w:color w:val="000000" w:themeColor="text1"/>
          <w:sz w:val="24"/>
          <w:szCs w:val="24"/>
        </w:rPr>
        <w:t xml:space="preserve"> kaudu tõhustatakse Tööinspektsiooni järelevalvet, </w:t>
      </w:r>
      <w:r w:rsidR="006B1C87">
        <w:rPr>
          <w:rFonts w:ascii="Times New Roman" w:hAnsi="Times New Roman" w:cs="Times New Roman"/>
          <w:color w:val="000000" w:themeColor="text1"/>
          <w:sz w:val="24"/>
          <w:szCs w:val="24"/>
        </w:rPr>
        <w:t>nii et</w:t>
      </w:r>
      <w:r w:rsidR="006B1C87" w:rsidRPr="00CD1A63">
        <w:rPr>
          <w:rFonts w:ascii="Times New Roman" w:hAnsi="Times New Roman" w:cs="Times New Roman"/>
          <w:color w:val="000000" w:themeColor="text1"/>
          <w:sz w:val="24"/>
          <w:szCs w:val="24"/>
        </w:rPr>
        <w:t xml:space="preserve"> </w:t>
      </w:r>
      <w:r w:rsidR="00AD65A4" w:rsidRPr="00CD1A63">
        <w:rPr>
          <w:rFonts w:ascii="Times New Roman" w:hAnsi="Times New Roman" w:cs="Times New Roman"/>
          <w:color w:val="000000" w:themeColor="text1"/>
          <w:sz w:val="24"/>
          <w:szCs w:val="24"/>
        </w:rPr>
        <w:t>inspektor saab samuti mugavalt ja kiirelt kontrollida järelevalve käigus, kas tööandja on täitnud töö</w:t>
      </w:r>
      <w:r w:rsidR="00A87281" w:rsidRPr="00CD1A63">
        <w:rPr>
          <w:rFonts w:ascii="Times New Roman" w:hAnsi="Times New Roman" w:cs="Times New Roman"/>
          <w:color w:val="000000" w:themeColor="text1"/>
          <w:sz w:val="24"/>
          <w:szCs w:val="24"/>
        </w:rPr>
        <w:t>tervishoiuga seotud nõudeid.</w:t>
      </w:r>
    </w:p>
    <w:p w14:paraId="30323EBF" w14:textId="77777777" w:rsidR="00120889" w:rsidRPr="00CD1A63" w:rsidRDefault="00120889" w:rsidP="00CD1A63">
      <w:pPr>
        <w:spacing w:after="0" w:line="240" w:lineRule="auto"/>
        <w:jc w:val="both"/>
        <w:rPr>
          <w:rFonts w:ascii="Times New Roman" w:hAnsi="Times New Roman" w:cs="Times New Roman"/>
          <w:color w:val="000000" w:themeColor="text1"/>
          <w:sz w:val="24"/>
          <w:szCs w:val="24"/>
        </w:rPr>
      </w:pPr>
    </w:p>
    <w:p w14:paraId="129DE262" w14:textId="7E13A37E" w:rsidR="00120889" w:rsidRPr="00CD1A63" w:rsidRDefault="00545E4C"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Kokkuvõttes </w:t>
      </w:r>
      <w:r w:rsidR="006C4EE6" w:rsidRPr="00CD1A63">
        <w:rPr>
          <w:rFonts w:ascii="Times New Roman" w:hAnsi="Times New Roman" w:cs="Times New Roman"/>
          <w:color w:val="000000" w:themeColor="text1"/>
          <w:sz w:val="24"/>
          <w:szCs w:val="24"/>
        </w:rPr>
        <w:t xml:space="preserve">muudetakse </w:t>
      </w:r>
      <w:r w:rsidR="00120889" w:rsidRPr="00CD1A63">
        <w:rPr>
          <w:rFonts w:ascii="Times New Roman" w:hAnsi="Times New Roman" w:cs="Times New Roman"/>
          <w:color w:val="000000" w:themeColor="text1"/>
          <w:sz w:val="24"/>
          <w:szCs w:val="24"/>
        </w:rPr>
        <w:t>eeltoodu</w:t>
      </w:r>
      <w:r w:rsidR="006C4EE6">
        <w:rPr>
          <w:rFonts w:ascii="Times New Roman" w:hAnsi="Times New Roman" w:cs="Times New Roman"/>
          <w:color w:val="000000" w:themeColor="text1"/>
          <w:sz w:val="24"/>
          <w:szCs w:val="24"/>
        </w:rPr>
        <w:t xml:space="preserve"> tõttu</w:t>
      </w:r>
      <w:r w:rsidR="00120889" w:rsidRPr="00CD1A63">
        <w:rPr>
          <w:rFonts w:ascii="Times New Roman" w:hAnsi="Times New Roman" w:cs="Times New Roman"/>
          <w:color w:val="000000" w:themeColor="text1"/>
          <w:sz w:val="24"/>
          <w:szCs w:val="24"/>
        </w:rPr>
        <w:t xml:space="preserve"> </w:t>
      </w:r>
      <w:proofErr w:type="spellStart"/>
      <w:r w:rsidR="00120889" w:rsidRPr="00CD1A63">
        <w:rPr>
          <w:rFonts w:ascii="Times New Roman" w:hAnsi="Times New Roman" w:cs="Times New Roman"/>
          <w:color w:val="000000" w:themeColor="text1"/>
          <w:sz w:val="24"/>
          <w:szCs w:val="24"/>
        </w:rPr>
        <w:t>TTOS</w:t>
      </w:r>
      <w:r w:rsidR="006C4EE6">
        <w:rPr>
          <w:rFonts w:ascii="Times New Roman" w:hAnsi="Times New Roman" w:cs="Times New Roman"/>
          <w:color w:val="000000" w:themeColor="text1"/>
          <w:sz w:val="24"/>
          <w:szCs w:val="24"/>
        </w:rPr>
        <w:t>-i</w:t>
      </w:r>
      <w:proofErr w:type="spellEnd"/>
      <w:r w:rsidR="00120889" w:rsidRPr="00CD1A63">
        <w:rPr>
          <w:rFonts w:ascii="Times New Roman" w:hAnsi="Times New Roman" w:cs="Times New Roman"/>
          <w:color w:val="000000" w:themeColor="text1"/>
          <w:sz w:val="24"/>
          <w:szCs w:val="24"/>
        </w:rPr>
        <w:t xml:space="preserve"> § 13</w:t>
      </w:r>
      <w:r w:rsidR="00120889" w:rsidRPr="00CD1A63">
        <w:rPr>
          <w:rFonts w:ascii="Times New Roman" w:hAnsi="Times New Roman" w:cs="Times New Roman"/>
          <w:color w:val="000000" w:themeColor="text1"/>
          <w:sz w:val="24"/>
          <w:szCs w:val="24"/>
          <w:vertAlign w:val="superscript"/>
        </w:rPr>
        <w:t>1</w:t>
      </w:r>
      <w:r w:rsidR="00120889" w:rsidRPr="00CD1A63">
        <w:rPr>
          <w:rFonts w:ascii="Times New Roman" w:hAnsi="Times New Roman" w:cs="Times New Roman"/>
          <w:color w:val="000000" w:themeColor="text1"/>
          <w:sz w:val="24"/>
          <w:szCs w:val="24"/>
        </w:rPr>
        <w:t xml:space="preserve"> lõi</w:t>
      </w:r>
      <w:r w:rsidRPr="00CD1A63">
        <w:rPr>
          <w:rFonts w:ascii="Times New Roman" w:hAnsi="Times New Roman" w:cs="Times New Roman"/>
          <w:color w:val="000000" w:themeColor="text1"/>
          <w:sz w:val="24"/>
          <w:szCs w:val="24"/>
        </w:rPr>
        <w:t>ke</w:t>
      </w:r>
      <w:r w:rsidR="00120889" w:rsidRPr="00CD1A63">
        <w:rPr>
          <w:rFonts w:ascii="Times New Roman" w:hAnsi="Times New Roman" w:cs="Times New Roman"/>
          <w:color w:val="000000" w:themeColor="text1"/>
          <w:sz w:val="24"/>
          <w:szCs w:val="24"/>
        </w:rPr>
        <w:t xml:space="preserve"> 16 </w:t>
      </w:r>
      <w:r w:rsidRPr="00CD1A63">
        <w:rPr>
          <w:rFonts w:ascii="Times New Roman" w:hAnsi="Times New Roman" w:cs="Times New Roman"/>
          <w:color w:val="000000" w:themeColor="text1"/>
          <w:sz w:val="24"/>
          <w:szCs w:val="24"/>
        </w:rPr>
        <w:t>sõnastust</w:t>
      </w:r>
      <w:r w:rsidR="00120889" w:rsidRPr="00CD1A63">
        <w:rPr>
          <w:rFonts w:ascii="Times New Roman" w:hAnsi="Times New Roman" w:cs="Times New Roman"/>
          <w:color w:val="000000" w:themeColor="text1"/>
          <w:sz w:val="24"/>
          <w:szCs w:val="24"/>
        </w:rPr>
        <w:t xml:space="preserve"> ning välditakse sellega õigusnormide </w:t>
      </w:r>
      <w:r w:rsidR="00287FA7">
        <w:rPr>
          <w:rFonts w:ascii="Times New Roman" w:hAnsi="Times New Roman" w:cs="Times New Roman"/>
          <w:color w:val="000000" w:themeColor="text1"/>
          <w:sz w:val="24"/>
          <w:szCs w:val="24"/>
        </w:rPr>
        <w:t>dubleerimist</w:t>
      </w:r>
      <w:r w:rsidR="00287FA7" w:rsidRPr="00CD1A63">
        <w:rPr>
          <w:rFonts w:ascii="Times New Roman" w:hAnsi="Times New Roman" w:cs="Times New Roman"/>
          <w:color w:val="000000" w:themeColor="text1"/>
          <w:sz w:val="24"/>
          <w:szCs w:val="24"/>
        </w:rPr>
        <w:t xml:space="preserve"> </w:t>
      </w:r>
      <w:r w:rsidR="00120889" w:rsidRPr="00CD1A63">
        <w:rPr>
          <w:rFonts w:ascii="Times New Roman" w:hAnsi="Times New Roman" w:cs="Times New Roman"/>
          <w:color w:val="000000" w:themeColor="text1"/>
          <w:sz w:val="24"/>
          <w:szCs w:val="24"/>
        </w:rPr>
        <w:t xml:space="preserve">ja vähendatakse halduskoormust. </w:t>
      </w:r>
    </w:p>
    <w:p w14:paraId="1C81158D" w14:textId="77777777" w:rsidR="00016020" w:rsidRPr="00CD1A63" w:rsidRDefault="00016020" w:rsidP="00CD1A63">
      <w:pPr>
        <w:spacing w:after="0" w:line="240" w:lineRule="auto"/>
        <w:jc w:val="both"/>
        <w:rPr>
          <w:rFonts w:ascii="Times New Roman" w:hAnsi="Times New Roman" w:cs="Times New Roman"/>
          <w:color w:val="000000" w:themeColor="text1"/>
          <w:sz w:val="24"/>
          <w:szCs w:val="24"/>
        </w:rPr>
      </w:pPr>
    </w:p>
    <w:p w14:paraId="183720FD" w14:textId="5542C48C" w:rsidR="00043CAE" w:rsidRPr="00CD1A63" w:rsidRDefault="00043CAE" w:rsidP="00CD1A63">
      <w:pPr>
        <w:autoSpaceDE w:val="0"/>
        <w:spacing w:after="0" w:line="240" w:lineRule="auto"/>
        <w:jc w:val="both"/>
        <w:rPr>
          <w:rFonts w:ascii="Times New Roman" w:hAnsi="Times New Roman" w:cs="Times New Roman"/>
          <w:bCs/>
          <w:color w:val="000000" w:themeColor="text1"/>
          <w:sz w:val="24"/>
          <w:szCs w:val="24"/>
        </w:rPr>
      </w:pPr>
      <w:r w:rsidRPr="00CD1A63">
        <w:rPr>
          <w:rFonts w:ascii="Times New Roman" w:hAnsi="Times New Roman" w:cs="Times New Roman"/>
          <w:b/>
          <w:color w:val="000000" w:themeColor="text1"/>
          <w:sz w:val="24"/>
          <w:szCs w:val="24"/>
        </w:rPr>
        <w:t xml:space="preserve">Eelnõu § 1 punktiga 2 </w:t>
      </w:r>
      <w:r w:rsidRPr="00CD1A63">
        <w:rPr>
          <w:rFonts w:ascii="Times New Roman" w:hAnsi="Times New Roman" w:cs="Times New Roman"/>
          <w:bCs/>
          <w:color w:val="000000" w:themeColor="text1"/>
          <w:sz w:val="24"/>
          <w:szCs w:val="24"/>
        </w:rPr>
        <w:t>tunnistatakse</w:t>
      </w:r>
      <w:r w:rsidRPr="00CD1A63">
        <w:rPr>
          <w:rFonts w:ascii="Times New Roman" w:hAnsi="Times New Roman" w:cs="Times New Roman"/>
          <w:b/>
          <w:color w:val="000000" w:themeColor="text1"/>
          <w:sz w:val="24"/>
          <w:szCs w:val="24"/>
        </w:rPr>
        <w:t xml:space="preserve"> </w:t>
      </w:r>
      <w:proofErr w:type="spellStart"/>
      <w:r w:rsidRPr="00CD1A63">
        <w:rPr>
          <w:rFonts w:ascii="Times New Roman" w:hAnsi="Times New Roman" w:cs="Times New Roman"/>
          <w:color w:val="000000" w:themeColor="text1"/>
          <w:sz w:val="24"/>
          <w:szCs w:val="24"/>
        </w:rPr>
        <w:t>TTOS</w:t>
      </w:r>
      <w:r w:rsidR="006C4EE6">
        <w:rPr>
          <w:rFonts w:ascii="Times New Roman" w:hAnsi="Times New Roman" w:cs="Times New Roman"/>
          <w:color w:val="000000" w:themeColor="text1"/>
          <w:sz w:val="24"/>
          <w:szCs w:val="24"/>
        </w:rPr>
        <w:t>-i</w:t>
      </w:r>
      <w:proofErr w:type="spellEnd"/>
      <w:r w:rsidRPr="00CD1A63">
        <w:rPr>
          <w:rFonts w:ascii="Times New Roman" w:hAnsi="Times New Roman" w:cs="Times New Roman"/>
          <w:color w:val="000000" w:themeColor="text1"/>
          <w:sz w:val="24"/>
          <w:szCs w:val="24"/>
        </w:rPr>
        <w:t xml:space="preserve"> </w:t>
      </w:r>
      <w:r w:rsidR="008F474A">
        <w:rPr>
          <w:rFonts w:ascii="Times New Roman" w:eastAsia="Times New Roman" w:hAnsi="Times New Roman" w:cs="Times New Roman"/>
          <w:color w:val="202020"/>
          <w:sz w:val="24"/>
          <w:szCs w:val="24"/>
          <w:lang w:eastAsia="et-EE"/>
        </w:rPr>
        <w:t>§</w:t>
      </w:r>
      <w:r w:rsidR="008F474A" w:rsidRPr="00CD1A63">
        <w:rPr>
          <w:rFonts w:ascii="Times New Roman" w:eastAsia="Times New Roman" w:hAnsi="Times New Roman" w:cs="Times New Roman"/>
          <w:color w:val="202020"/>
          <w:sz w:val="24"/>
          <w:szCs w:val="24"/>
          <w:lang w:eastAsia="et-EE"/>
        </w:rPr>
        <w:t xml:space="preserve"> </w:t>
      </w:r>
      <w:r w:rsidRPr="00CD1A63">
        <w:rPr>
          <w:rFonts w:ascii="Times New Roman" w:eastAsia="Times New Roman" w:hAnsi="Times New Roman" w:cs="Times New Roman"/>
          <w:color w:val="202020"/>
          <w:sz w:val="24"/>
          <w:szCs w:val="24"/>
          <w:lang w:eastAsia="et-EE"/>
        </w:rPr>
        <w:t>13</w:t>
      </w:r>
      <w:r w:rsidRPr="00CD1A63">
        <w:rPr>
          <w:rFonts w:ascii="Times New Roman" w:eastAsia="Times New Roman" w:hAnsi="Times New Roman" w:cs="Times New Roman"/>
          <w:color w:val="202020"/>
          <w:sz w:val="24"/>
          <w:szCs w:val="24"/>
          <w:vertAlign w:val="superscript"/>
          <w:lang w:eastAsia="et-EE"/>
        </w:rPr>
        <w:t>1</w:t>
      </w:r>
      <w:r w:rsidRPr="00CD1A63">
        <w:rPr>
          <w:rFonts w:ascii="Times New Roman" w:eastAsia="Times New Roman" w:hAnsi="Times New Roman" w:cs="Times New Roman"/>
          <w:color w:val="202020"/>
          <w:sz w:val="24"/>
          <w:szCs w:val="24"/>
          <w:lang w:eastAsia="et-EE"/>
        </w:rPr>
        <w:t xml:space="preserve"> lõige 17 kehtetuks.</w:t>
      </w:r>
    </w:p>
    <w:p w14:paraId="7A001A9A" w14:textId="13E79CA2" w:rsidR="00885CA4" w:rsidRPr="00CD1A63" w:rsidRDefault="00885CA4" w:rsidP="00CD1A63">
      <w:pPr>
        <w:spacing w:after="0" w:line="240" w:lineRule="auto"/>
        <w:jc w:val="both"/>
        <w:rPr>
          <w:rFonts w:ascii="Times New Roman" w:hAnsi="Times New Roman" w:cs="Times New Roman"/>
          <w:bCs/>
          <w:color w:val="000000" w:themeColor="text1"/>
          <w:sz w:val="24"/>
          <w:szCs w:val="24"/>
        </w:rPr>
      </w:pPr>
    </w:p>
    <w:p w14:paraId="3D9DA178" w14:textId="1B007F08" w:rsidR="00885CA4" w:rsidRPr="00CD1A63" w:rsidRDefault="00885CA4" w:rsidP="00CD1A63">
      <w:pPr>
        <w:spacing w:after="0" w:line="240" w:lineRule="auto"/>
        <w:jc w:val="both"/>
        <w:rPr>
          <w:rFonts w:ascii="Times New Roman" w:eastAsia="Times New Roman" w:hAnsi="Times New Roman" w:cs="Times New Roman"/>
          <w:color w:val="202020"/>
          <w:sz w:val="24"/>
          <w:szCs w:val="24"/>
          <w:lang w:eastAsia="et-EE"/>
        </w:rPr>
      </w:pPr>
      <w:proofErr w:type="spellStart"/>
      <w:r w:rsidRPr="00CD1A63">
        <w:rPr>
          <w:rFonts w:ascii="Times New Roman" w:hAnsi="Times New Roman" w:cs="Times New Roman"/>
          <w:color w:val="000000" w:themeColor="text1"/>
          <w:sz w:val="24"/>
          <w:szCs w:val="24"/>
        </w:rPr>
        <w:t>TTOS</w:t>
      </w:r>
      <w:r w:rsidR="006C4EE6">
        <w:rPr>
          <w:rFonts w:ascii="Times New Roman" w:hAnsi="Times New Roman" w:cs="Times New Roman"/>
          <w:color w:val="000000" w:themeColor="text1"/>
          <w:sz w:val="24"/>
          <w:szCs w:val="24"/>
        </w:rPr>
        <w:t>-i</w:t>
      </w:r>
      <w:proofErr w:type="spellEnd"/>
      <w:r w:rsidRPr="00CD1A63">
        <w:rPr>
          <w:rFonts w:ascii="Times New Roman" w:hAnsi="Times New Roman" w:cs="Times New Roman"/>
          <w:color w:val="000000" w:themeColor="text1"/>
          <w:sz w:val="24"/>
          <w:szCs w:val="24"/>
        </w:rPr>
        <w:t xml:space="preserve"> </w:t>
      </w:r>
      <w:r w:rsidR="008F474A">
        <w:rPr>
          <w:rFonts w:ascii="Times New Roman" w:eastAsia="Times New Roman" w:hAnsi="Times New Roman" w:cs="Times New Roman"/>
          <w:color w:val="202020"/>
          <w:sz w:val="24"/>
          <w:szCs w:val="24"/>
          <w:lang w:eastAsia="et-EE"/>
        </w:rPr>
        <w:t>§</w:t>
      </w:r>
      <w:r w:rsidR="008F474A" w:rsidRPr="00CD1A63">
        <w:rPr>
          <w:rFonts w:ascii="Times New Roman" w:eastAsia="Times New Roman" w:hAnsi="Times New Roman" w:cs="Times New Roman"/>
          <w:color w:val="202020"/>
          <w:sz w:val="24"/>
          <w:szCs w:val="24"/>
          <w:lang w:eastAsia="et-EE"/>
        </w:rPr>
        <w:t xml:space="preserve"> </w:t>
      </w:r>
      <w:r w:rsidRPr="00CD1A63">
        <w:rPr>
          <w:rFonts w:ascii="Times New Roman" w:eastAsia="Times New Roman" w:hAnsi="Times New Roman" w:cs="Times New Roman"/>
          <w:color w:val="202020"/>
          <w:sz w:val="24"/>
          <w:szCs w:val="24"/>
          <w:lang w:eastAsia="et-EE"/>
        </w:rPr>
        <w:t>13</w:t>
      </w:r>
      <w:r w:rsidRPr="00CD1A63">
        <w:rPr>
          <w:rFonts w:ascii="Times New Roman" w:eastAsia="Times New Roman" w:hAnsi="Times New Roman" w:cs="Times New Roman"/>
          <w:color w:val="202020"/>
          <w:sz w:val="24"/>
          <w:szCs w:val="24"/>
          <w:vertAlign w:val="superscript"/>
          <w:lang w:eastAsia="et-EE"/>
        </w:rPr>
        <w:t>1</w:t>
      </w:r>
      <w:r w:rsidRPr="00CD1A63">
        <w:rPr>
          <w:rFonts w:ascii="Times New Roman" w:eastAsia="Times New Roman" w:hAnsi="Times New Roman" w:cs="Times New Roman"/>
          <w:color w:val="202020"/>
          <w:sz w:val="24"/>
          <w:szCs w:val="24"/>
          <w:lang w:eastAsia="et-EE"/>
        </w:rPr>
        <w:t xml:space="preserve"> lõikes 17 sätestatud </w:t>
      </w:r>
      <w:r w:rsidR="00D352A0" w:rsidRPr="00CD1A63">
        <w:rPr>
          <w:rFonts w:ascii="Times New Roman" w:eastAsia="Times New Roman" w:hAnsi="Times New Roman" w:cs="Times New Roman"/>
          <w:color w:val="202020"/>
          <w:sz w:val="24"/>
          <w:szCs w:val="24"/>
          <w:lang w:eastAsia="et-EE"/>
        </w:rPr>
        <w:t xml:space="preserve">töötervishoiu tervisekontrolli otsuse säilitamise tähtajad tulenevad </w:t>
      </w:r>
      <w:r w:rsidR="006249EA" w:rsidRPr="00CD1A63">
        <w:rPr>
          <w:rFonts w:ascii="Times New Roman" w:eastAsia="Times New Roman" w:hAnsi="Times New Roman" w:cs="Times New Roman"/>
          <w:color w:val="202020"/>
          <w:sz w:val="24"/>
          <w:szCs w:val="24"/>
          <w:lang w:eastAsia="et-EE"/>
        </w:rPr>
        <w:t>Euroopa Parlamendi ja nõukogu direktiiv</w:t>
      </w:r>
      <w:r w:rsidR="006C4EE6">
        <w:rPr>
          <w:rFonts w:ascii="Times New Roman" w:eastAsia="Times New Roman" w:hAnsi="Times New Roman" w:cs="Times New Roman"/>
          <w:color w:val="202020"/>
          <w:sz w:val="24"/>
          <w:szCs w:val="24"/>
          <w:lang w:eastAsia="et-EE"/>
        </w:rPr>
        <w:t>ist</w:t>
      </w:r>
      <w:r w:rsidR="006249EA" w:rsidRPr="00CD1A63">
        <w:rPr>
          <w:rFonts w:ascii="Times New Roman" w:eastAsia="Times New Roman" w:hAnsi="Times New Roman" w:cs="Times New Roman"/>
          <w:color w:val="202020"/>
          <w:sz w:val="24"/>
          <w:szCs w:val="24"/>
          <w:lang w:eastAsia="et-EE"/>
        </w:rPr>
        <w:t xml:space="preserve"> 2004/37/EÜ töötajate kaitse kohta tööl kantserogeenide, mutageenide ja reproduktiivtoksiliste ainetega kokkupuutest tulenevate ohtude eest</w:t>
      </w:r>
      <w:r w:rsidR="006249EA" w:rsidRPr="00CD1A63">
        <w:rPr>
          <w:rStyle w:val="Allmrkuseviide"/>
          <w:rFonts w:ascii="Times New Roman" w:eastAsia="Times New Roman" w:hAnsi="Times New Roman" w:cs="Times New Roman"/>
          <w:color w:val="202020"/>
          <w:sz w:val="24"/>
          <w:szCs w:val="24"/>
          <w:lang w:eastAsia="et-EE"/>
        </w:rPr>
        <w:footnoteReference w:id="20"/>
      </w:r>
      <w:r w:rsidRPr="00CD1A63">
        <w:rPr>
          <w:rFonts w:ascii="Times New Roman" w:eastAsia="Times New Roman" w:hAnsi="Times New Roman" w:cs="Times New Roman"/>
          <w:color w:val="202020"/>
          <w:sz w:val="24"/>
          <w:szCs w:val="24"/>
          <w:lang w:eastAsia="et-EE"/>
        </w:rPr>
        <w:t>.</w:t>
      </w:r>
      <w:r w:rsidR="006249EA" w:rsidRPr="00CD1A63">
        <w:rPr>
          <w:rFonts w:ascii="Times New Roman" w:eastAsia="Times New Roman" w:hAnsi="Times New Roman" w:cs="Times New Roman"/>
          <w:color w:val="202020"/>
          <w:sz w:val="24"/>
          <w:szCs w:val="24"/>
          <w:lang w:eastAsia="et-EE"/>
        </w:rPr>
        <w:t xml:space="preserve"> Direktiivi 2004/37/EÜ </w:t>
      </w:r>
      <w:r w:rsidR="00BE3640" w:rsidRPr="00CD1A63">
        <w:rPr>
          <w:rFonts w:ascii="Times New Roman" w:eastAsia="Times New Roman" w:hAnsi="Times New Roman" w:cs="Times New Roman"/>
          <w:color w:val="202020"/>
          <w:sz w:val="24"/>
          <w:szCs w:val="24"/>
          <w:lang w:eastAsia="et-EE"/>
        </w:rPr>
        <w:t>artikli 15 lõiked 1 ja</w:t>
      </w:r>
      <w:r w:rsidR="00FC7560" w:rsidRPr="00CD1A63">
        <w:rPr>
          <w:rFonts w:ascii="Times New Roman" w:eastAsia="Times New Roman" w:hAnsi="Times New Roman" w:cs="Times New Roman"/>
          <w:color w:val="202020"/>
          <w:sz w:val="24"/>
          <w:szCs w:val="24"/>
          <w:lang w:eastAsia="et-EE"/>
        </w:rPr>
        <w:t xml:space="preserve"> 1a näevad ette, et töötervishoiuteenuse osutamisega seotud andmeid säil</w:t>
      </w:r>
      <w:r w:rsidR="00EF05DE" w:rsidRPr="00CD1A63">
        <w:rPr>
          <w:rFonts w:ascii="Times New Roman" w:eastAsia="Times New Roman" w:hAnsi="Times New Roman" w:cs="Times New Roman"/>
          <w:color w:val="202020"/>
          <w:sz w:val="24"/>
          <w:szCs w:val="24"/>
          <w:lang w:eastAsia="et-EE"/>
        </w:rPr>
        <w:t>itatakse</w:t>
      </w:r>
      <w:r w:rsidR="00FC7560" w:rsidRPr="00CD1A63">
        <w:rPr>
          <w:rFonts w:ascii="Times New Roman" w:eastAsia="Times New Roman" w:hAnsi="Times New Roman" w:cs="Times New Roman"/>
          <w:color w:val="202020"/>
          <w:sz w:val="24"/>
          <w:szCs w:val="24"/>
          <w:lang w:eastAsia="et-EE"/>
        </w:rPr>
        <w:t xml:space="preserve"> 40 aastat arvates töötaja viimasest kokkupuutest kantserogeeni või mutageeniga ja viis aastat arvates töötaja viimasest kokkupuutest reproduktiivtoksilise ainega.</w:t>
      </w:r>
      <w:r w:rsidR="00EF05DE" w:rsidRPr="00CD1A63">
        <w:rPr>
          <w:rFonts w:ascii="Times New Roman" w:eastAsia="Times New Roman" w:hAnsi="Times New Roman" w:cs="Times New Roman"/>
          <w:color w:val="202020"/>
          <w:sz w:val="24"/>
          <w:szCs w:val="24"/>
          <w:lang w:eastAsia="et-EE"/>
        </w:rPr>
        <w:t xml:space="preserve"> Direktiiv sätestab miinimumnõuded siseriiklikule õigusele, kuid liikmesriik võib rakendada ka rangemaid </w:t>
      </w:r>
      <w:r w:rsidR="0085194D" w:rsidRPr="00CD1A63">
        <w:rPr>
          <w:rFonts w:ascii="Times New Roman" w:eastAsia="Times New Roman" w:hAnsi="Times New Roman" w:cs="Times New Roman"/>
          <w:color w:val="202020"/>
          <w:sz w:val="24"/>
          <w:szCs w:val="24"/>
          <w:lang w:eastAsia="et-EE"/>
        </w:rPr>
        <w:t>meetmeid</w:t>
      </w:r>
      <w:r w:rsidR="00EF05DE" w:rsidRPr="00CD1A63">
        <w:rPr>
          <w:rFonts w:ascii="Times New Roman" w:eastAsia="Times New Roman" w:hAnsi="Times New Roman" w:cs="Times New Roman"/>
          <w:color w:val="202020"/>
          <w:sz w:val="24"/>
          <w:szCs w:val="24"/>
          <w:lang w:eastAsia="et-EE"/>
        </w:rPr>
        <w:t>, kui see on põhjenda</w:t>
      </w:r>
      <w:r w:rsidR="0085194D" w:rsidRPr="00CD1A63">
        <w:rPr>
          <w:rFonts w:ascii="Times New Roman" w:eastAsia="Times New Roman" w:hAnsi="Times New Roman" w:cs="Times New Roman"/>
          <w:color w:val="202020"/>
          <w:sz w:val="24"/>
          <w:szCs w:val="24"/>
          <w:lang w:eastAsia="et-EE"/>
        </w:rPr>
        <w:t>tud ja vajalik.</w:t>
      </w:r>
    </w:p>
    <w:p w14:paraId="2D858B84" w14:textId="77777777" w:rsidR="0085194D" w:rsidRPr="00CD1A63" w:rsidRDefault="0085194D" w:rsidP="00CD1A63">
      <w:pPr>
        <w:spacing w:after="0" w:line="240" w:lineRule="auto"/>
        <w:jc w:val="both"/>
        <w:rPr>
          <w:rFonts w:ascii="Times New Roman" w:hAnsi="Times New Roman" w:cs="Times New Roman"/>
          <w:bCs/>
          <w:color w:val="000000" w:themeColor="text1"/>
          <w:sz w:val="24"/>
          <w:szCs w:val="24"/>
        </w:rPr>
      </w:pPr>
    </w:p>
    <w:p w14:paraId="726BC15B" w14:textId="48B54BB8" w:rsidR="0085194D" w:rsidRPr="00CD1A63" w:rsidRDefault="0085194D" w:rsidP="00CD1A63">
      <w:pPr>
        <w:spacing w:after="0" w:line="240" w:lineRule="auto"/>
        <w:jc w:val="both"/>
        <w:rPr>
          <w:rFonts w:ascii="Times New Roman" w:hAnsi="Times New Roman" w:cs="Times New Roman"/>
          <w:bCs/>
          <w:color w:val="000000" w:themeColor="text1"/>
          <w:sz w:val="24"/>
          <w:szCs w:val="24"/>
        </w:rPr>
      </w:pPr>
      <w:r w:rsidRPr="00D84595">
        <w:rPr>
          <w:rFonts w:ascii="Times New Roman" w:hAnsi="Times New Roman" w:cs="Times New Roman"/>
          <w:bCs/>
          <w:color w:val="000000" w:themeColor="text1"/>
          <w:sz w:val="24"/>
          <w:szCs w:val="24"/>
        </w:rPr>
        <w:t>Praktikas on kujunenud</w:t>
      </w:r>
      <w:r w:rsidR="001E1011" w:rsidRPr="00D84595">
        <w:rPr>
          <w:rFonts w:ascii="Times New Roman" w:hAnsi="Times New Roman" w:cs="Times New Roman"/>
          <w:bCs/>
          <w:color w:val="000000" w:themeColor="text1"/>
          <w:sz w:val="24"/>
          <w:szCs w:val="24"/>
        </w:rPr>
        <w:t xml:space="preserve"> olukord selliseks, et kantserogeenide või näiteks reproduktiivtoksiliste</w:t>
      </w:r>
      <w:r w:rsidR="00D85C84" w:rsidRPr="00D84595">
        <w:rPr>
          <w:rFonts w:ascii="Times New Roman" w:hAnsi="Times New Roman" w:cs="Times New Roman"/>
          <w:bCs/>
          <w:color w:val="000000" w:themeColor="text1"/>
          <w:sz w:val="24"/>
          <w:szCs w:val="24"/>
        </w:rPr>
        <w:t xml:space="preserve"> ainetega kokkupuutest tingitud tervisekontrolli otsus on </w:t>
      </w:r>
      <w:r w:rsidR="00B23F7C" w:rsidRPr="00D84595">
        <w:rPr>
          <w:rFonts w:ascii="Times New Roman" w:hAnsi="Times New Roman" w:cs="Times New Roman"/>
          <w:bCs/>
          <w:color w:val="000000" w:themeColor="text1"/>
          <w:sz w:val="24"/>
          <w:szCs w:val="24"/>
        </w:rPr>
        <w:t>osa</w:t>
      </w:r>
      <w:r w:rsidR="00D85C84" w:rsidRPr="00D84595">
        <w:rPr>
          <w:rFonts w:ascii="Times New Roman" w:hAnsi="Times New Roman" w:cs="Times New Roman"/>
          <w:bCs/>
          <w:color w:val="000000" w:themeColor="text1"/>
          <w:sz w:val="24"/>
          <w:szCs w:val="24"/>
        </w:rPr>
        <w:t xml:space="preserve"> terviklik</w:t>
      </w:r>
      <w:r w:rsidR="00B23F7C" w:rsidRPr="00D84595">
        <w:rPr>
          <w:rFonts w:ascii="Times New Roman" w:hAnsi="Times New Roman" w:cs="Times New Roman"/>
          <w:bCs/>
          <w:color w:val="000000" w:themeColor="text1"/>
          <w:sz w:val="24"/>
          <w:szCs w:val="24"/>
        </w:rPr>
        <w:t>ust</w:t>
      </w:r>
      <w:r w:rsidR="00D85C84" w:rsidRPr="00D84595">
        <w:rPr>
          <w:rFonts w:ascii="Times New Roman" w:hAnsi="Times New Roman" w:cs="Times New Roman"/>
          <w:bCs/>
          <w:color w:val="000000" w:themeColor="text1"/>
          <w:sz w:val="24"/>
          <w:szCs w:val="24"/>
        </w:rPr>
        <w:t xml:space="preserve"> otsus</w:t>
      </w:r>
      <w:r w:rsidR="00B23F7C" w:rsidRPr="00D84595">
        <w:rPr>
          <w:rFonts w:ascii="Times New Roman" w:hAnsi="Times New Roman" w:cs="Times New Roman"/>
          <w:bCs/>
          <w:color w:val="000000" w:themeColor="text1"/>
          <w:sz w:val="24"/>
          <w:szCs w:val="24"/>
        </w:rPr>
        <w:t>est</w:t>
      </w:r>
      <w:r w:rsidR="00D85C84" w:rsidRPr="00D84595">
        <w:rPr>
          <w:rFonts w:ascii="Times New Roman" w:hAnsi="Times New Roman" w:cs="Times New Roman"/>
          <w:bCs/>
          <w:color w:val="000000" w:themeColor="text1"/>
          <w:sz w:val="24"/>
          <w:szCs w:val="24"/>
        </w:rPr>
        <w:t xml:space="preserve"> töötaja tervise ja töötamise kohta</w:t>
      </w:r>
      <w:r w:rsidR="005A3D6E" w:rsidRPr="00D84595">
        <w:rPr>
          <w:rFonts w:ascii="Times New Roman" w:hAnsi="Times New Roman" w:cs="Times New Roman"/>
          <w:bCs/>
          <w:color w:val="000000" w:themeColor="text1"/>
          <w:sz w:val="24"/>
          <w:szCs w:val="24"/>
        </w:rPr>
        <w:t>. Otsusest ei ole võimalik eraldi välja tõsta osa, mis puudutab just</w:t>
      </w:r>
      <w:r w:rsidR="005A3D6E" w:rsidRPr="00CD1A63">
        <w:rPr>
          <w:rFonts w:ascii="Times New Roman" w:hAnsi="Times New Roman" w:cs="Times New Roman"/>
          <w:bCs/>
          <w:color w:val="000000" w:themeColor="text1"/>
          <w:sz w:val="24"/>
          <w:szCs w:val="24"/>
        </w:rPr>
        <w:t xml:space="preserve"> kantserogeenide kohta </w:t>
      </w:r>
      <w:r w:rsidR="0000486B">
        <w:rPr>
          <w:rFonts w:ascii="Times New Roman" w:hAnsi="Times New Roman" w:cs="Times New Roman"/>
          <w:bCs/>
          <w:color w:val="000000" w:themeColor="text1"/>
          <w:sz w:val="24"/>
          <w:szCs w:val="24"/>
        </w:rPr>
        <w:t>teht</w:t>
      </w:r>
      <w:r w:rsidR="005C4F61">
        <w:rPr>
          <w:rFonts w:ascii="Times New Roman" w:hAnsi="Times New Roman" w:cs="Times New Roman"/>
          <w:bCs/>
          <w:color w:val="000000" w:themeColor="text1"/>
          <w:sz w:val="24"/>
          <w:szCs w:val="24"/>
        </w:rPr>
        <w:t>ud</w:t>
      </w:r>
      <w:r w:rsidR="0000486B" w:rsidRPr="00CD1A63">
        <w:rPr>
          <w:rFonts w:ascii="Times New Roman" w:hAnsi="Times New Roman" w:cs="Times New Roman"/>
          <w:bCs/>
          <w:color w:val="000000" w:themeColor="text1"/>
          <w:sz w:val="24"/>
          <w:szCs w:val="24"/>
        </w:rPr>
        <w:t xml:space="preserve"> </w:t>
      </w:r>
      <w:r w:rsidR="005A3D6E" w:rsidRPr="00CD1A63">
        <w:rPr>
          <w:rFonts w:ascii="Times New Roman" w:hAnsi="Times New Roman" w:cs="Times New Roman"/>
          <w:bCs/>
          <w:color w:val="000000" w:themeColor="text1"/>
          <w:sz w:val="24"/>
          <w:szCs w:val="24"/>
        </w:rPr>
        <w:t>tervisekontrolli või reproduktiivtoksiliste ainete mõju hindamise osa, seetõttu on otsust vaja säilitada tervikuna vähemalt minimaal</w:t>
      </w:r>
      <w:r w:rsidR="00997AEB">
        <w:rPr>
          <w:rFonts w:ascii="Times New Roman" w:hAnsi="Times New Roman" w:cs="Times New Roman"/>
          <w:bCs/>
          <w:color w:val="000000" w:themeColor="text1"/>
          <w:sz w:val="24"/>
          <w:szCs w:val="24"/>
        </w:rPr>
        <w:t>n</w:t>
      </w:r>
      <w:r w:rsidR="005A3D6E" w:rsidRPr="00CD1A63">
        <w:rPr>
          <w:rFonts w:ascii="Times New Roman" w:hAnsi="Times New Roman" w:cs="Times New Roman"/>
          <w:bCs/>
          <w:color w:val="000000" w:themeColor="text1"/>
          <w:sz w:val="24"/>
          <w:szCs w:val="24"/>
        </w:rPr>
        <w:t>e direktiivis ettenähtud a</w:t>
      </w:r>
      <w:r w:rsidR="00997AEB">
        <w:rPr>
          <w:rFonts w:ascii="Times New Roman" w:hAnsi="Times New Roman" w:cs="Times New Roman"/>
          <w:bCs/>
          <w:color w:val="000000" w:themeColor="text1"/>
          <w:sz w:val="24"/>
          <w:szCs w:val="24"/>
        </w:rPr>
        <w:t>eg</w:t>
      </w:r>
      <w:r w:rsidR="005A3D6E" w:rsidRPr="00CD1A63">
        <w:rPr>
          <w:rFonts w:ascii="Times New Roman" w:hAnsi="Times New Roman" w:cs="Times New Roman"/>
          <w:bCs/>
          <w:color w:val="000000" w:themeColor="text1"/>
          <w:sz w:val="24"/>
          <w:szCs w:val="24"/>
        </w:rPr>
        <w:t xml:space="preserve">. </w:t>
      </w:r>
      <w:r w:rsidR="00844CDC" w:rsidRPr="00CD1A63">
        <w:rPr>
          <w:rFonts w:ascii="Times New Roman" w:hAnsi="Times New Roman" w:cs="Times New Roman"/>
          <w:bCs/>
          <w:color w:val="000000" w:themeColor="text1"/>
          <w:sz w:val="24"/>
          <w:szCs w:val="24"/>
        </w:rPr>
        <w:t>Kuna tervisekontrolli otsus on oluline</w:t>
      </w:r>
      <w:r w:rsidR="00892568" w:rsidRPr="00CD1A63">
        <w:rPr>
          <w:rFonts w:ascii="Times New Roman" w:hAnsi="Times New Roman" w:cs="Times New Roman"/>
          <w:bCs/>
          <w:color w:val="000000" w:themeColor="text1"/>
          <w:sz w:val="24"/>
          <w:szCs w:val="24"/>
        </w:rPr>
        <w:t xml:space="preserve"> infoallikas</w:t>
      </w:r>
      <w:r w:rsidR="00844CDC" w:rsidRPr="00CD1A63">
        <w:rPr>
          <w:rFonts w:ascii="Times New Roman" w:hAnsi="Times New Roman" w:cs="Times New Roman"/>
          <w:bCs/>
          <w:color w:val="000000" w:themeColor="text1"/>
          <w:sz w:val="24"/>
          <w:szCs w:val="24"/>
        </w:rPr>
        <w:t xml:space="preserve"> järg</w:t>
      </w:r>
      <w:r w:rsidR="00B22878">
        <w:rPr>
          <w:rFonts w:ascii="Times New Roman" w:hAnsi="Times New Roman" w:cs="Times New Roman"/>
          <w:bCs/>
          <w:color w:val="000000" w:themeColor="text1"/>
          <w:sz w:val="24"/>
          <w:szCs w:val="24"/>
        </w:rPr>
        <w:t>mist</w:t>
      </w:r>
      <w:r w:rsidR="00844CDC" w:rsidRPr="00CD1A63">
        <w:rPr>
          <w:rFonts w:ascii="Times New Roman" w:hAnsi="Times New Roman" w:cs="Times New Roman"/>
          <w:bCs/>
          <w:color w:val="000000" w:themeColor="text1"/>
          <w:sz w:val="24"/>
          <w:szCs w:val="24"/>
        </w:rPr>
        <w:t xml:space="preserve">ele arstidele </w:t>
      </w:r>
      <w:r w:rsidR="00892568" w:rsidRPr="00CD1A63">
        <w:rPr>
          <w:rFonts w:ascii="Times New Roman" w:hAnsi="Times New Roman" w:cs="Times New Roman"/>
          <w:bCs/>
          <w:color w:val="000000" w:themeColor="text1"/>
          <w:sz w:val="24"/>
          <w:szCs w:val="24"/>
        </w:rPr>
        <w:t xml:space="preserve">töötervishoiu </w:t>
      </w:r>
      <w:r w:rsidR="00844CDC" w:rsidRPr="00CD1A63">
        <w:rPr>
          <w:rFonts w:ascii="Times New Roman" w:hAnsi="Times New Roman" w:cs="Times New Roman"/>
          <w:bCs/>
          <w:color w:val="000000" w:themeColor="text1"/>
          <w:sz w:val="24"/>
          <w:szCs w:val="24"/>
        </w:rPr>
        <w:t xml:space="preserve">tervisekontrollide jaoks ning ka teistele arstidele ning tervisespetsialistidele töötaja kui patsiendi raviteekonnal, siis </w:t>
      </w:r>
      <w:r w:rsidR="00B32EF0" w:rsidRPr="00CD1A63">
        <w:rPr>
          <w:rFonts w:ascii="Times New Roman" w:hAnsi="Times New Roman" w:cs="Times New Roman"/>
          <w:bCs/>
          <w:color w:val="000000" w:themeColor="text1"/>
          <w:sz w:val="24"/>
          <w:szCs w:val="24"/>
        </w:rPr>
        <w:t xml:space="preserve">on oluline otsuste kättesaadavus. </w:t>
      </w:r>
    </w:p>
    <w:p w14:paraId="3E796598" w14:textId="77777777" w:rsidR="00885CA4" w:rsidRPr="00CD1A63" w:rsidRDefault="00885CA4" w:rsidP="00CD1A63">
      <w:pPr>
        <w:spacing w:after="0" w:line="240" w:lineRule="auto"/>
        <w:jc w:val="both"/>
        <w:rPr>
          <w:rFonts w:ascii="Times New Roman" w:eastAsia="Times New Roman" w:hAnsi="Times New Roman" w:cs="Times New Roman"/>
          <w:color w:val="202020"/>
          <w:sz w:val="24"/>
          <w:szCs w:val="24"/>
          <w:lang w:eastAsia="et-EE"/>
        </w:rPr>
      </w:pPr>
    </w:p>
    <w:p w14:paraId="2EFC60BA" w14:textId="697D1B25" w:rsidR="0086456E" w:rsidRPr="00CD1A63" w:rsidRDefault="00621B0A" w:rsidP="00CD1A6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E</w:t>
      </w:r>
      <w:r w:rsidR="0086456E" w:rsidRPr="00CD1A63">
        <w:rPr>
          <w:rFonts w:ascii="Times New Roman" w:hAnsi="Times New Roman" w:cs="Times New Roman"/>
          <w:bCs/>
          <w:color w:val="000000" w:themeColor="text1"/>
          <w:sz w:val="24"/>
          <w:szCs w:val="24"/>
        </w:rPr>
        <w:t>elmises punktis</w:t>
      </w:r>
      <w:r w:rsidR="0085194D" w:rsidRPr="00CD1A63">
        <w:rPr>
          <w:rFonts w:ascii="Times New Roman" w:hAnsi="Times New Roman" w:cs="Times New Roman"/>
          <w:bCs/>
          <w:color w:val="000000" w:themeColor="text1"/>
          <w:sz w:val="24"/>
          <w:szCs w:val="24"/>
        </w:rPr>
        <w:t xml:space="preserve"> (eelnõu § 1</w:t>
      </w:r>
      <w:r w:rsidR="001E1011" w:rsidRPr="00CD1A63">
        <w:rPr>
          <w:rFonts w:ascii="Times New Roman" w:hAnsi="Times New Roman" w:cs="Times New Roman"/>
          <w:bCs/>
          <w:color w:val="000000" w:themeColor="text1"/>
          <w:sz w:val="24"/>
          <w:szCs w:val="24"/>
        </w:rPr>
        <w:t xml:space="preserve"> punkt</w:t>
      </w:r>
      <w:r w:rsidR="00AE009A">
        <w:rPr>
          <w:rFonts w:ascii="Times New Roman" w:hAnsi="Times New Roman" w:cs="Times New Roman"/>
          <w:bCs/>
          <w:color w:val="000000" w:themeColor="text1"/>
          <w:sz w:val="24"/>
          <w:szCs w:val="24"/>
        </w:rPr>
        <w:t>i</w:t>
      </w:r>
      <w:r w:rsidR="001E1011" w:rsidRPr="00CD1A63">
        <w:rPr>
          <w:rFonts w:ascii="Times New Roman" w:hAnsi="Times New Roman" w:cs="Times New Roman"/>
          <w:bCs/>
          <w:color w:val="000000" w:themeColor="text1"/>
          <w:sz w:val="24"/>
          <w:szCs w:val="24"/>
        </w:rPr>
        <w:t xml:space="preserve"> 1 selgitused)</w:t>
      </w:r>
      <w:r w:rsidR="0086456E" w:rsidRPr="00CD1A63">
        <w:rPr>
          <w:rFonts w:ascii="Times New Roman" w:hAnsi="Times New Roman" w:cs="Times New Roman"/>
          <w:bCs/>
          <w:color w:val="000000" w:themeColor="text1"/>
          <w:sz w:val="24"/>
          <w:szCs w:val="24"/>
        </w:rPr>
        <w:t xml:space="preserve"> kirjeldatu</w:t>
      </w:r>
      <w:r>
        <w:rPr>
          <w:rFonts w:ascii="Times New Roman" w:hAnsi="Times New Roman" w:cs="Times New Roman"/>
          <w:bCs/>
          <w:color w:val="000000" w:themeColor="text1"/>
          <w:sz w:val="24"/>
          <w:szCs w:val="24"/>
        </w:rPr>
        <w:t xml:space="preserve"> kohaselt</w:t>
      </w:r>
      <w:r w:rsidR="0086456E" w:rsidRPr="00CD1A63">
        <w:rPr>
          <w:rFonts w:ascii="Times New Roman" w:hAnsi="Times New Roman" w:cs="Times New Roman"/>
          <w:bCs/>
          <w:color w:val="000000" w:themeColor="text1"/>
          <w:sz w:val="24"/>
          <w:szCs w:val="24"/>
        </w:rPr>
        <w:t xml:space="preserve"> näeb </w:t>
      </w:r>
      <w:r w:rsidR="0086456E" w:rsidRPr="00CD1A63">
        <w:rPr>
          <w:rFonts w:ascii="Times New Roman" w:hAnsi="Times New Roman" w:cs="Times New Roman"/>
          <w:color w:val="000000" w:themeColor="text1"/>
          <w:sz w:val="24"/>
          <w:szCs w:val="24"/>
        </w:rPr>
        <w:t>TTKS</w:t>
      </w:r>
      <w:r>
        <w:rPr>
          <w:rFonts w:ascii="Times New Roman" w:hAnsi="Times New Roman" w:cs="Times New Roman"/>
          <w:color w:val="000000" w:themeColor="text1"/>
          <w:sz w:val="24"/>
          <w:szCs w:val="24"/>
        </w:rPr>
        <w:t>-i</w:t>
      </w:r>
      <w:r w:rsidR="0086456E" w:rsidRPr="00CD1A63">
        <w:rPr>
          <w:rFonts w:ascii="Times New Roman" w:hAnsi="Times New Roman" w:cs="Times New Roman"/>
          <w:color w:val="000000" w:themeColor="text1"/>
          <w:sz w:val="24"/>
          <w:szCs w:val="24"/>
        </w:rPr>
        <w:t xml:space="preserve"> § 59</w:t>
      </w:r>
      <w:r w:rsidR="0086456E" w:rsidRPr="00CD1A63">
        <w:rPr>
          <w:rFonts w:ascii="Times New Roman" w:hAnsi="Times New Roman" w:cs="Times New Roman"/>
          <w:color w:val="000000" w:themeColor="text1"/>
          <w:sz w:val="24"/>
          <w:szCs w:val="24"/>
          <w:vertAlign w:val="superscript"/>
        </w:rPr>
        <w:t>1</w:t>
      </w:r>
      <w:r w:rsidR="0086456E" w:rsidRPr="00CD1A63">
        <w:rPr>
          <w:rFonts w:ascii="Times New Roman" w:hAnsi="Times New Roman" w:cs="Times New Roman"/>
          <w:color w:val="000000" w:themeColor="text1"/>
          <w:sz w:val="24"/>
          <w:szCs w:val="24"/>
        </w:rPr>
        <w:t xml:space="preserve"> lõige</w:t>
      </w:r>
      <w:r w:rsidR="00AE009A">
        <w:rPr>
          <w:rFonts w:ascii="Times New Roman" w:hAnsi="Times New Roman" w:cs="Times New Roman"/>
          <w:color w:val="000000" w:themeColor="text1"/>
          <w:sz w:val="24"/>
          <w:szCs w:val="24"/>
        </w:rPr>
        <w:t> </w:t>
      </w:r>
      <w:r w:rsidR="0086456E" w:rsidRPr="00CD1A63">
        <w:rPr>
          <w:rFonts w:ascii="Times New Roman" w:hAnsi="Times New Roman" w:cs="Times New Roman"/>
          <w:color w:val="000000" w:themeColor="text1"/>
          <w:sz w:val="24"/>
          <w:szCs w:val="24"/>
        </w:rPr>
        <w:t xml:space="preserve">5 ette, et tervise infosüsteemis säilitatakse andmeid nende infosüsteemi vastuvõtmisest alates tähtajatult, arvestades samas lõikes sätestatud erisusi. Rakendusakti eelnõu kohaselt lisatakse töötervishoiu tervisekontrolli otsus </w:t>
      </w:r>
      <w:proofErr w:type="spellStart"/>
      <w:r w:rsidR="0086456E" w:rsidRPr="00CD1A63">
        <w:rPr>
          <w:rFonts w:ascii="Times New Roman" w:hAnsi="Times New Roman" w:cs="Times New Roman"/>
          <w:color w:val="000000" w:themeColor="text1"/>
          <w:sz w:val="24"/>
          <w:szCs w:val="24"/>
        </w:rPr>
        <w:t>TIS-i</w:t>
      </w:r>
      <w:proofErr w:type="spellEnd"/>
      <w:r w:rsidR="0086456E" w:rsidRPr="00CD1A63">
        <w:rPr>
          <w:rFonts w:ascii="Times New Roman" w:hAnsi="Times New Roman" w:cs="Times New Roman"/>
          <w:color w:val="000000" w:themeColor="text1"/>
          <w:sz w:val="24"/>
          <w:szCs w:val="24"/>
        </w:rPr>
        <w:t xml:space="preserve"> edastatavate dokumentide loetelusse (</w:t>
      </w:r>
      <w:r w:rsidR="008D0F80" w:rsidRPr="00CD1A63">
        <w:rPr>
          <w:rFonts w:ascii="Times New Roman" w:hAnsi="Times New Roman" w:cs="Times New Roman"/>
          <w:color w:val="000000" w:themeColor="text1"/>
          <w:sz w:val="24"/>
          <w:szCs w:val="24"/>
        </w:rPr>
        <w:t>seletuskirja lisa</w:t>
      </w:r>
      <w:r w:rsidR="001656C9">
        <w:rPr>
          <w:rFonts w:ascii="Times New Roman" w:hAnsi="Times New Roman" w:cs="Times New Roman"/>
          <w:color w:val="000000" w:themeColor="text1"/>
          <w:sz w:val="24"/>
          <w:szCs w:val="24"/>
        </w:rPr>
        <w:t> </w:t>
      </w:r>
      <w:r w:rsidR="008D0F80" w:rsidRPr="00CD1A63">
        <w:rPr>
          <w:rFonts w:ascii="Times New Roman" w:hAnsi="Times New Roman" w:cs="Times New Roman"/>
          <w:color w:val="000000" w:themeColor="text1"/>
          <w:sz w:val="24"/>
          <w:szCs w:val="24"/>
        </w:rPr>
        <w:t>1)</w:t>
      </w:r>
      <w:r w:rsidR="0086456E" w:rsidRPr="00CD1A63">
        <w:rPr>
          <w:rFonts w:ascii="Times New Roman" w:hAnsi="Times New Roman" w:cs="Times New Roman"/>
          <w:color w:val="000000" w:themeColor="text1"/>
          <w:sz w:val="24"/>
          <w:szCs w:val="24"/>
        </w:rPr>
        <w:t xml:space="preserve">. Selle tulemusel jõuab </w:t>
      </w:r>
      <w:proofErr w:type="spellStart"/>
      <w:r w:rsidR="0086456E" w:rsidRPr="00CD1A63">
        <w:rPr>
          <w:rFonts w:ascii="Times New Roman" w:hAnsi="Times New Roman" w:cs="Times New Roman"/>
          <w:color w:val="000000" w:themeColor="text1"/>
          <w:sz w:val="24"/>
          <w:szCs w:val="24"/>
        </w:rPr>
        <w:t>TIS-i</w:t>
      </w:r>
      <w:proofErr w:type="spellEnd"/>
      <w:r w:rsidR="0086456E" w:rsidRPr="00CD1A63">
        <w:rPr>
          <w:rFonts w:ascii="Times New Roman" w:hAnsi="Times New Roman" w:cs="Times New Roman"/>
          <w:color w:val="000000" w:themeColor="text1"/>
          <w:sz w:val="24"/>
          <w:szCs w:val="24"/>
        </w:rPr>
        <w:t xml:space="preserve"> töötervishoiu tervisekontrolli otsus automaatselt p</w:t>
      </w:r>
      <w:r w:rsidR="001656C9">
        <w:rPr>
          <w:rFonts w:ascii="Times New Roman" w:hAnsi="Times New Roman" w:cs="Times New Roman"/>
          <w:color w:val="000000" w:themeColor="text1"/>
          <w:sz w:val="24"/>
          <w:szCs w:val="24"/>
        </w:rPr>
        <w:t>ärast</w:t>
      </w:r>
      <w:r w:rsidR="0086456E" w:rsidRPr="00CD1A63">
        <w:rPr>
          <w:rFonts w:ascii="Times New Roman" w:hAnsi="Times New Roman" w:cs="Times New Roman"/>
          <w:color w:val="000000" w:themeColor="text1"/>
          <w:sz w:val="24"/>
          <w:szCs w:val="24"/>
        </w:rPr>
        <w:t xml:space="preserve"> tervishoiutöötaja andmete kinnitamist ja säilib </w:t>
      </w:r>
      <w:proofErr w:type="spellStart"/>
      <w:r w:rsidR="0086456E" w:rsidRPr="00CD1A63">
        <w:rPr>
          <w:rFonts w:ascii="Times New Roman" w:hAnsi="Times New Roman" w:cs="Times New Roman"/>
          <w:color w:val="000000" w:themeColor="text1"/>
          <w:sz w:val="24"/>
          <w:szCs w:val="24"/>
        </w:rPr>
        <w:t>TIS-is</w:t>
      </w:r>
      <w:proofErr w:type="spellEnd"/>
      <w:r w:rsidR="0086456E" w:rsidRPr="00CD1A63">
        <w:rPr>
          <w:rFonts w:ascii="Times New Roman" w:hAnsi="Times New Roman" w:cs="Times New Roman"/>
          <w:color w:val="000000" w:themeColor="text1"/>
          <w:sz w:val="24"/>
          <w:szCs w:val="24"/>
        </w:rPr>
        <w:t xml:space="preserve"> tähtajatult, mistõttu ei ole tööandjal vaja otsust säilitada</w:t>
      </w:r>
      <w:r w:rsidR="00FE41B8" w:rsidRPr="00CD1A63">
        <w:rPr>
          <w:rFonts w:ascii="Times New Roman" w:hAnsi="Times New Roman" w:cs="Times New Roman"/>
          <w:color w:val="000000" w:themeColor="text1"/>
          <w:sz w:val="24"/>
          <w:szCs w:val="24"/>
        </w:rPr>
        <w:t xml:space="preserve"> ehk tervisekontrolli otsused säilitatakse tööandja asemel tähtajatult </w:t>
      </w:r>
      <w:proofErr w:type="spellStart"/>
      <w:r w:rsidR="00FE41B8" w:rsidRPr="00CD1A63">
        <w:rPr>
          <w:rFonts w:ascii="Times New Roman" w:hAnsi="Times New Roman" w:cs="Times New Roman"/>
          <w:color w:val="000000" w:themeColor="text1"/>
          <w:sz w:val="24"/>
          <w:szCs w:val="24"/>
        </w:rPr>
        <w:t>TIS-is</w:t>
      </w:r>
      <w:proofErr w:type="spellEnd"/>
      <w:r w:rsidR="00E2652B" w:rsidRPr="00CD1A63">
        <w:rPr>
          <w:rFonts w:ascii="Times New Roman" w:hAnsi="Times New Roman" w:cs="Times New Roman"/>
          <w:color w:val="000000" w:themeColor="text1"/>
          <w:sz w:val="24"/>
          <w:szCs w:val="24"/>
        </w:rPr>
        <w:t xml:space="preserve"> alates 1. juulist 2026</w:t>
      </w:r>
      <w:r w:rsidR="0086456E" w:rsidRPr="00CD1A63">
        <w:rPr>
          <w:rFonts w:ascii="Times New Roman" w:hAnsi="Times New Roman" w:cs="Times New Roman"/>
          <w:color w:val="000000" w:themeColor="text1"/>
          <w:sz w:val="24"/>
          <w:szCs w:val="24"/>
        </w:rPr>
        <w:t xml:space="preserve">. </w:t>
      </w:r>
    </w:p>
    <w:p w14:paraId="27C4E109" w14:textId="77777777" w:rsidR="00905277" w:rsidRPr="00CD1A63" w:rsidRDefault="00905277" w:rsidP="00CD1A63">
      <w:pPr>
        <w:spacing w:after="0" w:line="240" w:lineRule="auto"/>
        <w:jc w:val="both"/>
        <w:rPr>
          <w:rFonts w:ascii="Times New Roman" w:hAnsi="Times New Roman" w:cs="Times New Roman"/>
          <w:bCs/>
          <w:color w:val="000000" w:themeColor="text1"/>
          <w:sz w:val="24"/>
          <w:szCs w:val="24"/>
        </w:rPr>
      </w:pPr>
    </w:p>
    <w:p w14:paraId="331CEF76" w14:textId="52F38DB0" w:rsidR="00EF69D1" w:rsidRPr="00CD1A63" w:rsidRDefault="00E2652B"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Enne 1. juulit 2026 väljastatud tervisekontrollide otsused tuleb tööandjal säilitada varasema korra</w:t>
      </w:r>
      <w:r w:rsidR="00525815">
        <w:rPr>
          <w:rFonts w:ascii="Times New Roman" w:hAnsi="Times New Roman" w:cs="Times New Roman"/>
          <w:color w:val="000000" w:themeColor="text1"/>
          <w:sz w:val="24"/>
          <w:szCs w:val="24"/>
        </w:rPr>
        <w:t xml:space="preserve"> järgi</w:t>
      </w:r>
      <w:r w:rsidR="00EF69D1" w:rsidRPr="00CD1A63">
        <w:rPr>
          <w:rFonts w:ascii="Times New Roman" w:hAnsi="Times New Roman" w:cs="Times New Roman"/>
          <w:color w:val="000000" w:themeColor="text1"/>
          <w:sz w:val="24"/>
          <w:szCs w:val="24"/>
        </w:rPr>
        <w:t>, kui need on</w:t>
      </w:r>
      <w:r w:rsidRPr="00CD1A63">
        <w:rPr>
          <w:rFonts w:ascii="Times New Roman" w:hAnsi="Times New Roman" w:cs="Times New Roman"/>
          <w:color w:val="000000" w:themeColor="text1"/>
          <w:sz w:val="24"/>
          <w:szCs w:val="24"/>
        </w:rPr>
        <w:t xml:space="preserve"> </w:t>
      </w:r>
      <w:r w:rsidR="00EF69D1" w:rsidRPr="00CD1A63">
        <w:rPr>
          <w:rFonts w:ascii="Times New Roman" w:hAnsi="Times New Roman" w:cs="Times New Roman"/>
          <w:color w:val="000000" w:themeColor="text1"/>
          <w:sz w:val="24"/>
          <w:szCs w:val="24"/>
        </w:rPr>
        <w:t xml:space="preserve">seotud </w:t>
      </w:r>
      <w:r w:rsidR="00772A7A" w:rsidRPr="00CD1A63">
        <w:rPr>
          <w:rFonts w:ascii="Times New Roman" w:hAnsi="Times New Roman" w:cs="Times New Roman"/>
          <w:color w:val="000000" w:themeColor="text1"/>
          <w:sz w:val="24"/>
          <w:szCs w:val="24"/>
        </w:rPr>
        <w:t>kokkupuutega</w:t>
      </w:r>
      <w:r w:rsidR="00772A7A">
        <w:rPr>
          <w:rFonts w:ascii="Times New Roman" w:hAnsi="Times New Roman" w:cs="Times New Roman"/>
          <w:color w:val="000000" w:themeColor="text1"/>
          <w:sz w:val="24"/>
          <w:szCs w:val="24"/>
        </w:rPr>
        <w:t xml:space="preserve"> </w:t>
      </w:r>
      <w:r w:rsidR="00EF69D1" w:rsidRPr="00CD1A63">
        <w:rPr>
          <w:rFonts w:ascii="Times New Roman" w:hAnsi="Times New Roman" w:cs="Times New Roman"/>
          <w:color w:val="000000" w:themeColor="text1"/>
          <w:sz w:val="24"/>
          <w:szCs w:val="24"/>
        </w:rPr>
        <w:t>järgmiste ohutegurite</w:t>
      </w:r>
      <w:r w:rsidR="00772A7A">
        <w:rPr>
          <w:rFonts w:ascii="Times New Roman" w:hAnsi="Times New Roman" w:cs="Times New Roman"/>
          <w:color w:val="000000" w:themeColor="text1"/>
          <w:sz w:val="24"/>
          <w:szCs w:val="24"/>
        </w:rPr>
        <w:t>ga</w:t>
      </w:r>
      <w:r w:rsidR="00EF69D1" w:rsidRPr="00CD1A63">
        <w:rPr>
          <w:rFonts w:ascii="Times New Roman" w:hAnsi="Times New Roman" w:cs="Times New Roman"/>
          <w:color w:val="000000" w:themeColor="text1"/>
          <w:sz w:val="24"/>
          <w:szCs w:val="24"/>
        </w:rPr>
        <w:t xml:space="preserve"> </w:t>
      </w:r>
      <w:r w:rsidR="00903D92" w:rsidRPr="00E33549">
        <w:rPr>
          <w:rFonts w:ascii="Times New Roman" w:hAnsi="Times New Roman" w:cs="Times New Roman"/>
          <w:b/>
          <w:bCs/>
          <w:color w:val="000000" w:themeColor="text1"/>
          <w:sz w:val="24"/>
          <w:szCs w:val="24"/>
        </w:rPr>
        <w:t>(</w:t>
      </w:r>
      <w:r w:rsidR="00A4656F" w:rsidRPr="00E33549">
        <w:rPr>
          <w:rFonts w:ascii="Times New Roman" w:hAnsi="Times New Roman" w:cs="Times New Roman"/>
          <w:b/>
          <w:bCs/>
          <w:color w:val="000000" w:themeColor="text1"/>
          <w:sz w:val="24"/>
          <w:szCs w:val="24"/>
        </w:rPr>
        <w:t>eelnõu § 1 p 4)</w:t>
      </w:r>
      <w:r w:rsidR="00EF69D1" w:rsidRPr="00E33549">
        <w:rPr>
          <w:rFonts w:ascii="Times New Roman" w:hAnsi="Times New Roman" w:cs="Times New Roman"/>
          <w:b/>
          <w:bCs/>
          <w:color w:val="000000" w:themeColor="text1"/>
          <w:sz w:val="24"/>
          <w:szCs w:val="24"/>
        </w:rPr>
        <w:t>:</w:t>
      </w:r>
    </w:p>
    <w:p w14:paraId="781B3E2E" w14:textId="20EBCD3C" w:rsidR="00EF69D1" w:rsidRPr="00CD1A63" w:rsidRDefault="006C2201" w:rsidP="00CD1A63">
      <w:pPr>
        <w:pStyle w:val="Loendilik"/>
        <w:numPr>
          <w:ilvl w:val="0"/>
          <w:numId w:val="36"/>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w:t>
      </w:r>
      <w:r w:rsidR="00EF69D1" w:rsidRPr="00CD1A63">
        <w:rPr>
          <w:rFonts w:ascii="Times New Roman" w:hAnsi="Times New Roman" w:cs="Times New Roman"/>
          <w:color w:val="000000" w:themeColor="text1"/>
          <w:sz w:val="24"/>
          <w:szCs w:val="24"/>
        </w:rPr>
        <w:t xml:space="preserve">antserogeenid ja mutageenid (40 aastat </w:t>
      </w:r>
      <w:r w:rsidR="0010702B">
        <w:rPr>
          <w:rFonts w:ascii="Times New Roman" w:hAnsi="Times New Roman" w:cs="Times New Roman"/>
          <w:color w:val="000000" w:themeColor="text1"/>
          <w:sz w:val="24"/>
          <w:szCs w:val="24"/>
        </w:rPr>
        <w:t>pärast</w:t>
      </w:r>
      <w:r w:rsidR="0010702B" w:rsidRPr="00CD1A63">
        <w:rPr>
          <w:rFonts w:ascii="Times New Roman" w:hAnsi="Times New Roman" w:cs="Times New Roman"/>
          <w:color w:val="000000" w:themeColor="text1"/>
          <w:sz w:val="24"/>
          <w:szCs w:val="24"/>
        </w:rPr>
        <w:t xml:space="preserve"> </w:t>
      </w:r>
      <w:r w:rsidR="00EF69D1" w:rsidRPr="00CD1A63">
        <w:rPr>
          <w:rFonts w:ascii="Times New Roman" w:hAnsi="Times New Roman" w:cs="Times New Roman"/>
          <w:color w:val="000000" w:themeColor="text1"/>
          <w:sz w:val="24"/>
          <w:szCs w:val="24"/>
        </w:rPr>
        <w:t>töötaja viimast kokkupuu</w:t>
      </w:r>
      <w:r w:rsidR="0010702B">
        <w:rPr>
          <w:rFonts w:ascii="Times New Roman" w:hAnsi="Times New Roman" w:cs="Times New Roman"/>
          <w:color w:val="000000" w:themeColor="text1"/>
          <w:sz w:val="24"/>
          <w:szCs w:val="24"/>
        </w:rPr>
        <w:t>de</w:t>
      </w:r>
      <w:r w:rsidR="00EF69D1" w:rsidRPr="00CD1A63">
        <w:rPr>
          <w:rFonts w:ascii="Times New Roman" w:hAnsi="Times New Roman" w:cs="Times New Roman"/>
          <w:color w:val="000000" w:themeColor="text1"/>
          <w:sz w:val="24"/>
          <w:szCs w:val="24"/>
        </w:rPr>
        <w:t>t kantserogeeni või mutageeniga);</w:t>
      </w:r>
    </w:p>
    <w:p w14:paraId="482D7361" w14:textId="5EEA38A7" w:rsidR="00EF69D1" w:rsidRPr="00CD1A63" w:rsidRDefault="00EF69D1" w:rsidP="00CD1A63">
      <w:pPr>
        <w:pStyle w:val="Loendilik"/>
        <w:numPr>
          <w:ilvl w:val="0"/>
          <w:numId w:val="36"/>
        </w:num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reproduktiivtoksilise</w:t>
      </w:r>
      <w:r w:rsidR="00F966C1">
        <w:rPr>
          <w:rFonts w:ascii="Times New Roman" w:hAnsi="Times New Roman" w:cs="Times New Roman"/>
          <w:color w:val="000000" w:themeColor="text1"/>
          <w:sz w:val="24"/>
          <w:szCs w:val="24"/>
        </w:rPr>
        <w:t>d</w:t>
      </w:r>
      <w:r w:rsidRPr="00CD1A63">
        <w:rPr>
          <w:rFonts w:ascii="Times New Roman" w:hAnsi="Times New Roman" w:cs="Times New Roman"/>
          <w:color w:val="000000" w:themeColor="text1"/>
          <w:sz w:val="24"/>
          <w:szCs w:val="24"/>
        </w:rPr>
        <w:t xml:space="preserve"> aine</w:t>
      </w:r>
      <w:r w:rsidR="00F966C1">
        <w:rPr>
          <w:rFonts w:ascii="Times New Roman" w:hAnsi="Times New Roman" w:cs="Times New Roman"/>
          <w:color w:val="000000" w:themeColor="text1"/>
          <w:sz w:val="24"/>
          <w:szCs w:val="24"/>
        </w:rPr>
        <w:t>d</w:t>
      </w:r>
      <w:r w:rsidRPr="00CD1A63">
        <w:rPr>
          <w:rFonts w:ascii="Times New Roman" w:hAnsi="Times New Roman" w:cs="Times New Roman"/>
          <w:color w:val="000000" w:themeColor="text1"/>
          <w:sz w:val="24"/>
          <w:szCs w:val="24"/>
        </w:rPr>
        <w:t xml:space="preserve"> (viis aastat </w:t>
      </w:r>
      <w:r w:rsidR="0010702B">
        <w:rPr>
          <w:rFonts w:ascii="Times New Roman" w:hAnsi="Times New Roman" w:cs="Times New Roman"/>
          <w:color w:val="000000" w:themeColor="text1"/>
          <w:sz w:val="24"/>
          <w:szCs w:val="24"/>
        </w:rPr>
        <w:t>pärast</w:t>
      </w:r>
      <w:r w:rsidR="0010702B" w:rsidRPr="00CD1A63">
        <w:rPr>
          <w:rFonts w:ascii="Times New Roman" w:hAnsi="Times New Roman" w:cs="Times New Roman"/>
          <w:color w:val="000000" w:themeColor="text1"/>
          <w:sz w:val="24"/>
          <w:szCs w:val="24"/>
        </w:rPr>
        <w:t xml:space="preserve"> </w:t>
      </w:r>
      <w:r w:rsidRPr="00CD1A63">
        <w:rPr>
          <w:rFonts w:ascii="Times New Roman" w:hAnsi="Times New Roman" w:cs="Times New Roman"/>
          <w:color w:val="000000" w:themeColor="text1"/>
          <w:sz w:val="24"/>
          <w:szCs w:val="24"/>
        </w:rPr>
        <w:t>töötaja viimast kokkupuu</w:t>
      </w:r>
      <w:r w:rsidR="0010702B">
        <w:rPr>
          <w:rFonts w:ascii="Times New Roman" w:hAnsi="Times New Roman" w:cs="Times New Roman"/>
          <w:color w:val="000000" w:themeColor="text1"/>
          <w:sz w:val="24"/>
          <w:szCs w:val="24"/>
        </w:rPr>
        <w:t>det</w:t>
      </w:r>
      <w:r w:rsidRPr="00CD1A63">
        <w:rPr>
          <w:rFonts w:ascii="Times New Roman" w:hAnsi="Times New Roman" w:cs="Times New Roman"/>
          <w:color w:val="000000" w:themeColor="text1"/>
          <w:sz w:val="24"/>
          <w:szCs w:val="24"/>
        </w:rPr>
        <w:t>);</w:t>
      </w:r>
    </w:p>
    <w:p w14:paraId="12B03612" w14:textId="22398B49" w:rsidR="00EF69D1" w:rsidRPr="00CD1A63" w:rsidRDefault="00EF69D1" w:rsidP="00CD1A63">
      <w:pPr>
        <w:pStyle w:val="Loendilik"/>
        <w:numPr>
          <w:ilvl w:val="0"/>
          <w:numId w:val="36"/>
        </w:num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bioloogilise</w:t>
      </w:r>
      <w:r w:rsidR="00F966C1">
        <w:rPr>
          <w:rFonts w:ascii="Times New Roman" w:hAnsi="Times New Roman" w:cs="Times New Roman"/>
          <w:color w:val="000000" w:themeColor="text1"/>
          <w:sz w:val="24"/>
          <w:szCs w:val="24"/>
        </w:rPr>
        <w:t>d</w:t>
      </w:r>
      <w:r w:rsidRPr="00CD1A63">
        <w:rPr>
          <w:rFonts w:ascii="Times New Roman" w:hAnsi="Times New Roman" w:cs="Times New Roman"/>
          <w:color w:val="000000" w:themeColor="text1"/>
          <w:sz w:val="24"/>
          <w:szCs w:val="24"/>
        </w:rPr>
        <w:t xml:space="preserve"> ohuteguri</w:t>
      </w:r>
      <w:r w:rsidR="00F966C1">
        <w:rPr>
          <w:rFonts w:ascii="Times New Roman" w:hAnsi="Times New Roman" w:cs="Times New Roman"/>
          <w:color w:val="000000" w:themeColor="text1"/>
          <w:sz w:val="24"/>
          <w:szCs w:val="24"/>
        </w:rPr>
        <w:t>d</w:t>
      </w:r>
      <w:r w:rsidRPr="00CD1A63">
        <w:rPr>
          <w:rFonts w:ascii="Times New Roman" w:hAnsi="Times New Roman" w:cs="Times New Roman"/>
          <w:color w:val="000000" w:themeColor="text1"/>
          <w:sz w:val="24"/>
          <w:szCs w:val="24"/>
        </w:rPr>
        <w:t xml:space="preserve"> (40 aastat pärast viimast kokkupuudet).</w:t>
      </w:r>
    </w:p>
    <w:p w14:paraId="6E403A44" w14:textId="0D16FE40" w:rsidR="008D0F80" w:rsidRPr="00CD1A63" w:rsidRDefault="007972D8"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 </w:t>
      </w:r>
    </w:p>
    <w:p w14:paraId="3A7E1FB7" w14:textId="2217DCB0" w:rsidR="00DA57CC" w:rsidRPr="00CD1A63" w:rsidRDefault="005512A0"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TTOS ei sät</w:t>
      </w:r>
      <w:r w:rsidR="00C56225" w:rsidRPr="00CD1A63">
        <w:rPr>
          <w:rFonts w:ascii="Times New Roman" w:hAnsi="Times New Roman" w:cs="Times New Roman"/>
          <w:color w:val="000000" w:themeColor="text1"/>
          <w:sz w:val="24"/>
          <w:szCs w:val="24"/>
        </w:rPr>
        <w:t xml:space="preserve">esta </w:t>
      </w:r>
      <w:r w:rsidR="00810EDB" w:rsidRPr="00CD1A63">
        <w:rPr>
          <w:rFonts w:ascii="Times New Roman" w:hAnsi="Times New Roman" w:cs="Times New Roman"/>
          <w:color w:val="000000" w:themeColor="text1"/>
          <w:sz w:val="24"/>
          <w:szCs w:val="24"/>
        </w:rPr>
        <w:t>töötervishoiuteenuse osutamisega seotud andmete säilitamise tähtaega bioloogiliste ohutegurite</w:t>
      </w:r>
      <w:r w:rsidR="005850E9" w:rsidRPr="00CD1A63">
        <w:rPr>
          <w:rFonts w:ascii="Times New Roman" w:hAnsi="Times New Roman" w:cs="Times New Roman"/>
          <w:color w:val="000000" w:themeColor="text1"/>
          <w:sz w:val="24"/>
          <w:szCs w:val="24"/>
        </w:rPr>
        <w:t>ga kokkupuute korral</w:t>
      </w:r>
      <w:r w:rsidR="00DF76F1" w:rsidRPr="00CD1A63">
        <w:rPr>
          <w:rFonts w:ascii="Times New Roman" w:hAnsi="Times New Roman" w:cs="Times New Roman"/>
          <w:color w:val="000000" w:themeColor="text1"/>
          <w:sz w:val="24"/>
          <w:szCs w:val="24"/>
        </w:rPr>
        <w:t>, kuid ka bioloogiliste ohutegurite</w:t>
      </w:r>
      <w:r w:rsidR="0010702B">
        <w:rPr>
          <w:rFonts w:ascii="Times New Roman" w:hAnsi="Times New Roman" w:cs="Times New Roman"/>
          <w:color w:val="000000" w:themeColor="text1"/>
          <w:sz w:val="24"/>
          <w:szCs w:val="24"/>
        </w:rPr>
        <w:t>ga</w:t>
      </w:r>
      <w:r w:rsidR="00DF76F1" w:rsidRPr="00CD1A63">
        <w:rPr>
          <w:rFonts w:ascii="Times New Roman" w:hAnsi="Times New Roman" w:cs="Times New Roman"/>
          <w:color w:val="000000" w:themeColor="text1"/>
          <w:sz w:val="24"/>
          <w:szCs w:val="24"/>
        </w:rPr>
        <w:t xml:space="preserve"> kokkupuute korral kehtib sama</w:t>
      </w:r>
      <w:r w:rsidR="007F53D7">
        <w:rPr>
          <w:rFonts w:ascii="Times New Roman" w:hAnsi="Times New Roman" w:cs="Times New Roman"/>
          <w:color w:val="000000" w:themeColor="text1"/>
          <w:sz w:val="24"/>
          <w:szCs w:val="24"/>
        </w:rPr>
        <w:t>,</w:t>
      </w:r>
      <w:r w:rsidR="00DF76F1" w:rsidRPr="00CD1A63">
        <w:rPr>
          <w:rFonts w:ascii="Times New Roman" w:hAnsi="Times New Roman" w:cs="Times New Roman"/>
          <w:color w:val="000000" w:themeColor="text1"/>
          <w:sz w:val="24"/>
          <w:szCs w:val="24"/>
        </w:rPr>
        <w:t xml:space="preserve"> </w:t>
      </w:r>
      <w:r w:rsidR="00DA57CC" w:rsidRPr="00CD1A63">
        <w:rPr>
          <w:rFonts w:ascii="Times New Roman" w:hAnsi="Times New Roman" w:cs="Times New Roman"/>
          <w:color w:val="000000" w:themeColor="text1"/>
          <w:sz w:val="24"/>
          <w:szCs w:val="24"/>
        </w:rPr>
        <w:t xml:space="preserve">halduskoormuse vähendamise </w:t>
      </w:r>
      <w:r w:rsidR="00DF76F1" w:rsidRPr="00CD1A63">
        <w:rPr>
          <w:rFonts w:ascii="Times New Roman" w:hAnsi="Times New Roman" w:cs="Times New Roman"/>
          <w:color w:val="000000" w:themeColor="text1"/>
          <w:sz w:val="24"/>
          <w:szCs w:val="24"/>
        </w:rPr>
        <w:t xml:space="preserve">põhimõte. </w:t>
      </w:r>
    </w:p>
    <w:p w14:paraId="1D418963" w14:textId="77777777" w:rsidR="00DA57CC" w:rsidRPr="00CD1A63" w:rsidRDefault="00DA57CC" w:rsidP="00CD1A63">
      <w:pPr>
        <w:spacing w:after="0" w:line="240" w:lineRule="auto"/>
        <w:jc w:val="both"/>
        <w:rPr>
          <w:rFonts w:ascii="Times New Roman" w:hAnsi="Times New Roman" w:cs="Times New Roman"/>
          <w:color w:val="000000" w:themeColor="text1"/>
          <w:sz w:val="24"/>
          <w:szCs w:val="24"/>
        </w:rPr>
      </w:pPr>
    </w:p>
    <w:p w14:paraId="22847BDF" w14:textId="4E5ED39D" w:rsidR="00BB4540" w:rsidRPr="00CD1A63" w:rsidRDefault="00DA57CC"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Euroopa Parlamendi ja nõukogu direktiiv 2000/54/EÜ töötajate kaitse kohta bioloogiliste mõjuritega kokkupuutest tulenevate ohtude eest tööl</w:t>
      </w:r>
      <w:r w:rsidR="00C75224" w:rsidRPr="00CD1A63">
        <w:rPr>
          <w:rStyle w:val="Allmrkuseviide"/>
          <w:rFonts w:ascii="Times New Roman" w:hAnsi="Times New Roman" w:cs="Times New Roman"/>
          <w:color w:val="000000" w:themeColor="text1"/>
          <w:sz w:val="24"/>
          <w:szCs w:val="24"/>
        </w:rPr>
        <w:footnoteReference w:id="21"/>
      </w:r>
      <w:r w:rsidR="00810EDB" w:rsidRPr="00CD1A63">
        <w:rPr>
          <w:rFonts w:ascii="Times New Roman" w:hAnsi="Times New Roman" w:cs="Times New Roman"/>
          <w:color w:val="000000" w:themeColor="text1"/>
          <w:sz w:val="24"/>
          <w:szCs w:val="24"/>
        </w:rPr>
        <w:t xml:space="preserve"> </w:t>
      </w:r>
      <w:r w:rsidR="00C75224" w:rsidRPr="00CD1A63">
        <w:rPr>
          <w:rFonts w:ascii="Times New Roman" w:hAnsi="Times New Roman" w:cs="Times New Roman"/>
          <w:color w:val="000000" w:themeColor="text1"/>
          <w:sz w:val="24"/>
          <w:szCs w:val="24"/>
        </w:rPr>
        <w:t xml:space="preserve">näeb artikli </w:t>
      </w:r>
      <w:r w:rsidR="006B56C5" w:rsidRPr="00CD1A63">
        <w:rPr>
          <w:rFonts w:ascii="Times New Roman" w:hAnsi="Times New Roman" w:cs="Times New Roman"/>
          <w:color w:val="000000" w:themeColor="text1"/>
          <w:sz w:val="24"/>
          <w:szCs w:val="24"/>
        </w:rPr>
        <w:t>14 lõikes</w:t>
      </w:r>
      <w:r w:rsidR="00BA5819" w:rsidRPr="00CD1A63">
        <w:rPr>
          <w:rFonts w:ascii="Times New Roman" w:hAnsi="Times New Roman" w:cs="Times New Roman"/>
          <w:color w:val="000000" w:themeColor="text1"/>
          <w:sz w:val="24"/>
          <w:szCs w:val="24"/>
        </w:rPr>
        <w:t xml:space="preserve"> 4 samuti ette, et </w:t>
      </w:r>
      <w:r w:rsidR="00DF4446" w:rsidRPr="00CD1A63">
        <w:rPr>
          <w:rFonts w:ascii="Times New Roman" w:hAnsi="Times New Roman" w:cs="Times New Roman"/>
          <w:color w:val="000000" w:themeColor="text1"/>
          <w:sz w:val="24"/>
          <w:szCs w:val="24"/>
        </w:rPr>
        <w:t xml:space="preserve">nakkusohtliku bioloogilise ohuteguriga kokkupuute korral säilitatakse </w:t>
      </w:r>
      <w:r w:rsidR="00462B57" w:rsidRPr="00CD1A63">
        <w:rPr>
          <w:rFonts w:ascii="Times New Roman" w:hAnsi="Times New Roman" w:cs="Times New Roman"/>
          <w:color w:val="000000" w:themeColor="text1"/>
          <w:sz w:val="24"/>
          <w:szCs w:val="24"/>
        </w:rPr>
        <w:t xml:space="preserve">tervisekontrolli andmeid kuni 40 aastat pärast viimast teadaolevat kokkupuudet ohuteguriga. </w:t>
      </w:r>
      <w:r w:rsidR="006E3BCD" w:rsidRPr="00CD1A63">
        <w:rPr>
          <w:rFonts w:ascii="Times New Roman" w:hAnsi="Times New Roman" w:cs="Times New Roman"/>
          <w:color w:val="000000" w:themeColor="text1"/>
          <w:sz w:val="24"/>
          <w:szCs w:val="24"/>
        </w:rPr>
        <w:t>Eesti õigusesse on see kohustus üle võetud bioloogiliste ohutegurite määruse § 11 lõikega 6</w:t>
      </w:r>
      <w:r w:rsidR="00C8000B" w:rsidRPr="00CD1A63">
        <w:rPr>
          <w:rFonts w:ascii="Times New Roman" w:hAnsi="Times New Roman" w:cs="Times New Roman"/>
          <w:color w:val="000000" w:themeColor="text1"/>
          <w:sz w:val="24"/>
          <w:szCs w:val="24"/>
        </w:rPr>
        <w:t>.</w:t>
      </w:r>
      <w:r w:rsidR="00C8000B" w:rsidRPr="00CD1A63">
        <w:rPr>
          <w:rStyle w:val="Allmrkuseviide"/>
          <w:rFonts w:ascii="Times New Roman" w:hAnsi="Times New Roman" w:cs="Times New Roman"/>
          <w:color w:val="000000" w:themeColor="text1"/>
          <w:sz w:val="24"/>
          <w:szCs w:val="24"/>
        </w:rPr>
        <w:footnoteReference w:id="22"/>
      </w:r>
      <w:r w:rsidR="00C8000B" w:rsidRPr="00CD1A63">
        <w:rPr>
          <w:rFonts w:ascii="Times New Roman" w:hAnsi="Times New Roman" w:cs="Times New Roman"/>
          <w:color w:val="000000" w:themeColor="text1"/>
          <w:sz w:val="24"/>
          <w:szCs w:val="24"/>
        </w:rPr>
        <w:t xml:space="preserve"> </w:t>
      </w:r>
    </w:p>
    <w:p w14:paraId="22F74059" w14:textId="77777777" w:rsidR="00094C01" w:rsidRPr="00CD1A63" w:rsidRDefault="00094C01" w:rsidP="00CD1A63">
      <w:pPr>
        <w:spacing w:after="0" w:line="240" w:lineRule="auto"/>
        <w:jc w:val="both"/>
        <w:rPr>
          <w:rFonts w:ascii="Times New Roman" w:hAnsi="Times New Roman" w:cs="Times New Roman"/>
          <w:color w:val="000000" w:themeColor="text1"/>
          <w:sz w:val="24"/>
          <w:szCs w:val="24"/>
        </w:rPr>
      </w:pPr>
    </w:p>
    <w:p w14:paraId="2FDB6092" w14:textId="52B8D4B6" w:rsidR="00FC5750" w:rsidRPr="00CD1A63" w:rsidRDefault="00094C01" w:rsidP="00E33549">
      <w:pPr>
        <w:spacing w:after="0" w:line="240" w:lineRule="auto"/>
        <w:jc w:val="both"/>
        <w:rPr>
          <w:rFonts w:ascii="Times New Roman" w:hAnsi="Times New Roman" w:cs="Times New Roman"/>
          <w:bCs/>
          <w:color w:val="000000" w:themeColor="text1"/>
          <w:sz w:val="24"/>
          <w:szCs w:val="24"/>
        </w:rPr>
      </w:pPr>
      <w:r w:rsidRPr="00CD1A63">
        <w:rPr>
          <w:rFonts w:ascii="Times New Roman" w:hAnsi="Times New Roman" w:cs="Times New Roman"/>
          <w:color w:val="000000" w:themeColor="text1"/>
          <w:sz w:val="24"/>
          <w:szCs w:val="24"/>
        </w:rPr>
        <w:t xml:space="preserve">Tervisekontrolli otsusest ega tervisekontrolli käigust ei ole alati võimalik eraldada just bioloogilise ohuteguriga seotud osa. Samal ajal säilitatakse </w:t>
      </w:r>
      <w:proofErr w:type="spellStart"/>
      <w:r w:rsidRPr="00CD1A63">
        <w:rPr>
          <w:rFonts w:ascii="Times New Roman" w:hAnsi="Times New Roman" w:cs="Times New Roman"/>
          <w:color w:val="000000" w:themeColor="text1"/>
          <w:sz w:val="24"/>
          <w:szCs w:val="24"/>
        </w:rPr>
        <w:t>TIS-is</w:t>
      </w:r>
      <w:proofErr w:type="spellEnd"/>
      <w:r w:rsidRPr="00CD1A63">
        <w:rPr>
          <w:rFonts w:ascii="Times New Roman" w:hAnsi="Times New Roman" w:cs="Times New Roman"/>
          <w:color w:val="000000" w:themeColor="text1"/>
          <w:sz w:val="24"/>
          <w:szCs w:val="24"/>
        </w:rPr>
        <w:t xml:space="preserve"> andmeid tähtajatult. Kavandatava rakendusaktide muudatusega lisatakse ka töötervishoiu tervisekontrolli otsus </w:t>
      </w:r>
      <w:proofErr w:type="spellStart"/>
      <w:r w:rsidRPr="00CD1A63">
        <w:rPr>
          <w:rFonts w:ascii="Times New Roman" w:hAnsi="Times New Roman" w:cs="Times New Roman"/>
          <w:color w:val="000000" w:themeColor="text1"/>
          <w:sz w:val="24"/>
          <w:szCs w:val="24"/>
        </w:rPr>
        <w:t>TIS</w:t>
      </w:r>
      <w:r w:rsidR="009518F5">
        <w:rPr>
          <w:rFonts w:ascii="Times New Roman" w:hAnsi="Times New Roman" w:cs="Times New Roman"/>
          <w:color w:val="000000" w:themeColor="text1"/>
          <w:sz w:val="24"/>
          <w:szCs w:val="24"/>
        </w:rPr>
        <w:noBreakHyphen/>
      </w:r>
      <w:r w:rsidRPr="00CD1A63">
        <w:rPr>
          <w:rFonts w:ascii="Times New Roman" w:hAnsi="Times New Roman" w:cs="Times New Roman"/>
          <w:color w:val="000000" w:themeColor="text1"/>
          <w:sz w:val="24"/>
          <w:szCs w:val="24"/>
        </w:rPr>
        <w:t>i</w:t>
      </w:r>
      <w:proofErr w:type="spellEnd"/>
      <w:r w:rsidRPr="00CD1A63">
        <w:rPr>
          <w:rFonts w:ascii="Times New Roman" w:hAnsi="Times New Roman" w:cs="Times New Roman"/>
          <w:color w:val="000000" w:themeColor="text1"/>
          <w:sz w:val="24"/>
          <w:szCs w:val="24"/>
        </w:rPr>
        <w:t xml:space="preserve"> edastatavate dokumentide hulka. Seetõttu ei ole</w:t>
      </w:r>
      <w:r w:rsidR="00925EAF" w:rsidRPr="00CD1A63">
        <w:rPr>
          <w:rFonts w:ascii="Times New Roman" w:hAnsi="Times New Roman" w:cs="Times New Roman"/>
          <w:color w:val="000000" w:themeColor="text1"/>
          <w:sz w:val="24"/>
          <w:szCs w:val="24"/>
        </w:rPr>
        <w:t xml:space="preserve"> alates 1. juulist 2026</w:t>
      </w:r>
      <w:r w:rsidRPr="00CD1A63">
        <w:rPr>
          <w:rFonts w:ascii="Times New Roman" w:hAnsi="Times New Roman" w:cs="Times New Roman"/>
          <w:color w:val="000000" w:themeColor="text1"/>
          <w:sz w:val="24"/>
          <w:szCs w:val="24"/>
        </w:rPr>
        <w:t xml:space="preserve"> tööandjal vaja eraldi säilitada bioloogiliste ohuteguritega kokkupuutest tulenevaid tervisekontrolli otsuseid 40 aasta jooksul, kuna need </w:t>
      </w:r>
      <w:r w:rsidR="004847B8" w:rsidRPr="00CD1A63">
        <w:rPr>
          <w:rFonts w:ascii="Times New Roman" w:hAnsi="Times New Roman" w:cs="Times New Roman"/>
          <w:color w:val="000000" w:themeColor="text1"/>
          <w:sz w:val="24"/>
          <w:szCs w:val="24"/>
        </w:rPr>
        <w:t>andmed edastatakse andmesüsteemide arendamisel automaatselt</w:t>
      </w:r>
      <w:r w:rsidRPr="00CD1A63">
        <w:rPr>
          <w:rFonts w:ascii="Times New Roman" w:hAnsi="Times New Roman" w:cs="Times New Roman"/>
          <w:color w:val="000000" w:themeColor="text1"/>
          <w:sz w:val="24"/>
          <w:szCs w:val="24"/>
        </w:rPr>
        <w:t xml:space="preserve"> </w:t>
      </w:r>
      <w:proofErr w:type="spellStart"/>
      <w:r w:rsidRPr="00CD1A63">
        <w:rPr>
          <w:rFonts w:ascii="Times New Roman" w:hAnsi="Times New Roman" w:cs="Times New Roman"/>
          <w:color w:val="000000" w:themeColor="text1"/>
          <w:sz w:val="24"/>
          <w:szCs w:val="24"/>
        </w:rPr>
        <w:t>TIS-i</w:t>
      </w:r>
      <w:proofErr w:type="spellEnd"/>
      <w:r w:rsidRPr="00CD1A63">
        <w:rPr>
          <w:rFonts w:ascii="Times New Roman" w:hAnsi="Times New Roman" w:cs="Times New Roman"/>
          <w:color w:val="000000" w:themeColor="text1"/>
          <w:sz w:val="24"/>
          <w:szCs w:val="24"/>
        </w:rPr>
        <w:t>.</w:t>
      </w:r>
      <w:bookmarkEnd w:id="2"/>
    </w:p>
    <w:p w14:paraId="1041ABA6" w14:textId="77777777" w:rsidR="001E3963" w:rsidRPr="00CD1A63" w:rsidRDefault="001E3963" w:rsidP="00CD1A63">
      <w:pPr>
        <w:autoSpaceDE w:val="0"/>
        <w:spacing w:after="0" w:line="240" w:lineRule="auto"/>
        <w:jc w:val="both"/>
        <w:rPr>
          <w:rFonts w:ascii="Times New Roman" w:hAnsi="Times New Roman" w:cs="Times New Roman"/>
          <w:b/>
          <w:color w:val="000000" w:themeColor="text1"/>
          <w:sz w:val="24"/>
          <w:szCs w:val="24"/>
        </w:rPr>
      </w:pPr>
    </w:p>
    <w:p w14:paraId="25CE8A51" w14:textId="0AE9BE3A" w:rsidR="00483B5A" w:rsidRPr="00CD1A63" w:rsidRDefault="00483B5A" w:rsidP="00CD1A63">
      <w:pPr>
        <w:autoSpaceDE w:val="0"/>
        <w:spacing w:after="0" w:line="240" w:lineRule="auto"/>
        <w:jc w:val="both"/>
        <w:rPr>
          <w:rFonts w:ascii="Times New Roman" w:hAnsi="Times New Roman" w:cs="Times New Roman"/>
          <w:color w:val="202020"/>
          <w:sz w:val="24"/>
          <w:szCs w:val="24"/>
          <w:shd w:val="clear" w:color="auto" w:fill="FFFFFF"/>
        </w:rPr>
      </w:pPr>
      <w:r w:rsidRPr="00CD1A63">
        <w:rPr>
          <w:rFonts w:ascii="Times New Roman" w:hAnsi="Times New Roman" w:cs="Times New Roman"/>
          <w:b/>
          <w:color w:val="000000" w:themeColor="text1"/>
          <w:sz w:val="24"/>
          <w:szCs w:val="24"/>
        </w:rPr>
        <w:t>Eelnõu § 1</w:t>
      </w:r>
      <w:r w:rsidRPr="00CD1A63">
        <w:rPr>
          <w:rFonts w:ascii="Times New Roman" w:hAnsi="Times New Roman" w:cs="Times New Roman"/>
          <w:color w:val="000000" w:themeColor="text1"/>
          <w:sz w:val="24"/>
          <w:szCs w:val="24"/>
        </w:rPr>
        <w:t xml:space="preserve"> </w:t>
      </w:r>
      <w:r w:rsidRPr="00CD1A63">
        <w:rPr>
          <w:rFonts w:ascii="Times New Roman" w:hAnsi="Times New Roman" w:cs="Times New Roman"/>
          <w:b/>
          <w:color w:val="000000" w:themeColor="text1"/>
          <w:sz w:val="24"/>
          <w:szCs w:val="24"/>
        </w:rPr>
        <w:t xml:space="preserve">punktiga 3 </w:t>
      </w:r>
      <w:r w:rsidR="0055723B" w:rsidRPr="00CD1A63">
        <w:rPr>
          <w:rFonts w:ascii="Times New Roman" w:hAnsi="Times New Roman" w:cs="Times New Roman"/>
          <w:bCs/>
          <w:color w:val="000000" w:themeColor="text1"/>
          <w:sz w:val="24"/>
          <w:szCs w:val="24"/>
        </w:rPr>
        <w:t xml:space="preserve">lisatakse </w:t>
      </w:r>
      <w:r w:rsidR="002C7661" w:rsidRPr="00CD1A63">
        <w:rPr>
          <w:rFonts w:ascii="Times New Roman" w:hAnsi="Times New Roman" w:cs="Times New Roman"/>
          <w:bCs/>
          <w:color w:val="000000" w:themeColor="text1"/>
          <w:sz w:val="24"/>
          <w:szCs w:val="24"/>
        </w:rPr>
        <w:t xml:space="preserve">seoses </w:t>
      </w:r>
      <w:r w:rsidR="004E78F2" w:rsidRPr="00CD1A63">
        <w:rPr>
          <w:rFonts w:ascii="Times New Roman" w:hAnsi="Times New Roman" w:cs="Times New Roman"/>
          <w:bCs/>
          <w:color w:val="000000" w:themeColor="text1"/>
          <w:sz w:val="24"/>
          <w:szCs w:val="24"/>
        </w:rPr>
        <w:t>eelkirjeldatud</w:t>
      </w:r>
      <w:r w:rsidR="002C7661" w:rsidRPr="00CD1A63">
        <w:rPr>
          <w:rFonts w:ascii="Times New Roman" w:hAnsi="Times New Roman" w:cs="Times New Roman"/>
          <w:bCs/>
          <w:color w:val="000000" w:themeColor="text1"/>
          <w:sz w:val="24"/>
          <w:szCs w:val="24"/>
        </w:rPr>
        <w:t xml:space="preserve"> muudatustega </w:t>
      </w:r>
      <w:proofErr w:type="spellStart"/>
      <w:r w:rsidR="004E78F2" w:rsidRPr="00CD1A63">
        <w:rPr>
          <w:rFonts w:ascii="Times New Roman" w:hAnsi="Times New Roman" w:cs="Times New Roman"/>
          <w:bCs/>
          <w:color w:val="000000" w:themeColor="text1"/>
          <w:sz w:val="24"/>
          <w:szCs w:val="24"/>
        </w:rPr>
        <w:t>TEIS-i</w:t>
      </w:r>
      <w:proofErr w:type="spellEnd"/>
      <w:r w:rsidR="004E78F2" w:rsidRPr="00CD1A63">
        <w:rPr>
          <w:rFonts w:ascii="Times New Roman" w:hAnsi="Times New Roman" w:cs="Times New Roman"/>
          <w:bCs/>
          <w:color w:val="000000" w:themeColor="text1"/>
          <w:sz w:val="24"/>
          <w:szCs w:val="24"/>
        </w:rPr>
        <w:t xml:space="preserve"> töödeldavate andmete hulka ka </w:t>
      </w:r>
      <w:r w:rsidR="00142622" w:rsidRPr="00CD1A63">
        <w:rPr>
          <w:rFonts w:ascii="Times New Roman" w:hAnsi="Times New Roman" w:cs="Times New Roman"/>
          <w:color w:val="202020"/>
          <w:sz w:val="24"/>
          <w:szCs w:val="24"/>
          <w:shd w:val="clear" w:color="auto" w:fill="FFFFFF"/>
        </w:rPr>
        <w:t xml:space="preserve">andmed töötervishoiu tervisekontrolli otsuste kohta. See tähendab, et otsuste liikumisega </w:t>
      </w:r>
      <w:proofErr w:type="spellStart"/>
      <w:r w:rsidR="00142622" w:rsidRPr="00CD1A63">
        <w:rPr>
          <w:rFonts w:ascii="Times New Roman" w:hAnsi="Times New Roman" w:cs="Times New Roman"/>
          <w:color w:val="202020"/>
          <w:sz w:val="24"/>
          <w:szCs w:val="24"/>
          <w:shd w:val="clear" w:color="auto" w:fill="FFFFFF"/>
        </w:rPr>
        <w:t>TIS-i</w:t>
      </w:r>
      <w:proofErr w:type="spellEnd"/>
      <w:r w:rsidR="00142622" w:rsidRPr="00CD1A63">
        <w:rPr>
          <w:rFonts w:ascii="Times New Roman" w:hAnsi="Times New Roman" w:cs="Times New Roman"/>
          <w:color w:val="202020"/>
          <w:sz w:val="24"/>
          <w:szCs w:val="24"/>
          <w:shd w:val="clear" w:color="auto" w:fill="FFFFFF"/>
        </w:rPr>
        <w:t xml:space="preserve"> saab tööandja tervisekontrolli otsused kätte </w:t>
      </w:r>
      <w:proofErr w:type="spellStart"/>
      <w:r w:rsidR="00142622" w:rsidRPr="00CD1A63">
        <w:rPr>
          <w:rFonts w:ascii="Times New Roman" w:hAnsi="Times New Roman" w:cs="Times New Roman"/>
          <w:color w:val="202020"/>
          <w:sz w:val="24"/>
          <w:szCs w:val="24"/>
          <w:shd w:val="clear" w:color="auto" w:fill="FFFFFF"/>
        </w:rPr>
        <w:t>TEIS</w:t>
      </w:r>
      <w:r w:rsidR="00946467">
        <w:rPr>
          <w:rFonts w:ascii="Times New Roman" w:hAnsi="Times New Roman" w:cs="Times New Roman"/>
          <w:color w:val="202020"/>
          <w:sz w:val="24"/>
          <w:szCs w:val="24"/>
          <w:shd w:val="clear" w:color="auto" w:fill="FFFFFF"/>
        </w:rPr>
        <w:t>-i</w:t>
      </w:r>
      <w:proofErr w:type="spellEnd"/>
      <w:r w:rsidR="00142622" w:rsidRPr="00CD1A63">
        <w:rPr>
          <w:rFonts w:ascii="Times New Roman" w:hAnsi="Times New Roman" w:cs="Times New Roman"/>
          <w:color w:val="202020"/>
          <w:sz w:val="24"/>
          <w:szCs w:val="24"/>
          <w:shd w:val="clear" w:color="auto" w:fill="FFFFFF"/>
        </w:rPr>
        <w:t xml:space="preserve"> iseteenindusest. Selleks lisatakse </w:t>
      </w:r>
      <w:proofErr w:type="spellStart"/>
      <w:r w:rsidR="00142622" w:rsidRPr="00CD1A63">
        <w:rPr>
          <w:rFonts w:ascii="Times New Roman" w:hAnsi="Times New Roman" w:cs="Times New Roman"/>
          <w:color w:val="202020"/>
          <w:sz w:val="24"/>
          <w:szCs w:val="24"/>
          <w:shd w:val="clear" w:color="auto" w:fill="FFFFFF"/>
        </w:rPr>
        <w:t>TTOS-i</w:t>
      </w:r>
      <w:proofErr w:type="spellEnd"/>
      <w:r w:rsidR="00142622" w:rsidRPr="00CD1A63">
        <w:rPr>
          <w:rFonts w:ascii="Times New Roman" w:hAnsi="Times New Roman" w:cs="Times New Roman"/>
          <w:color w:val="202020"/>
          <w:sz w:val="24"/>
          <w:szCs w:val="24"/>
          <w:shd w:val="clear" w:color="auto" w:fill="FFFFFF"/>
        </w:rPr>
        <w:t xml:space="preserve"> </w:t>
      </w:r>
      <w:proofErr w:type="spellStart"/>
      <w:r w:rsidR="00142622" w:rsidRPr="00CD1A63">
        <w:rPr>
          <w:rFonts w:ascii="Times New Roman" w:hAnsi="Times New Roman" w:cs="Times New Roman"/>
          <w:color w:val="202020"/>
          <w:sz w:val="24"/>
          <w:szCs w:val="24"/>
          <w:shd w:val="clear" w:color="auto" w:fill="FFFFFF"/>
        </w:rPr>
        <w:t>TEIS-i</w:t>
      </w:r>
      <w:proofErr w:type="spellEnd"/>
      <w:r w:rsidR="00142622" w:rsidRPr="00CD1A63">
        <w:rPr>
          <w:rFonts w:ascii="Times New Roman" w:hAnsi="Times New Roman" w:cs="Times New Roman"/>
          <w:color w:val="202020"/>
          <w:sz w:val="24"/>
          <w:szCs w:val="24"/>
          <w:shd w:val="clear" w:color="auto" w:fill="FFFFFF"/>
        </w:rPr>
        <w:t xml:space="preserve"> töödeldavate andmete hulka ka tervisekontrolli otsuste </w:t>
      </w:r>
      <w:r w:rsidR="00C05A9B" w:rsidRPr="00CD1A63">
        <w:rPr>
          <w:rFonts w:ascii="Times New Roman" w:hAnsi="Times New Roman" w:cs="Times New Roman"/>
          <w:color w:val="202020"/>
          <w:sz w:val="24"/>
          <w:szCs w:val="24"/>
          <w:shd w:val="clear" w:color="auto" w:fill="FFFFFF"/>
        </w:rPr>
        <w:t xml:space="preserve">andmed, mida varem </w:t>
      </w:r>
      <w:proofErr w:type="spellStart"/>
      <w:r w:rsidR="00C05A9B" w:rsidRPr="00CD1A63">
        <w:rPr>
          <w:rFonts w:ascii="Times New Roman" w:hAnsi="Times New Roman" w:cs="Times New Roman"/>
          <w:color w:val="202020"/>
          <w:sz w:val="24"/>
          <w:szCs w:val="24"/>
          <w:shd w:val="clear" w:color="auto" w:fill="FFFFFF"/>
        </w:rPr>
        <w:t>TEIS-is</w:t>
      </w:r>
      <w:proofErr w:type="spellEnd"/>
      <w:r w:rsidR="00C05A9B" w:rsidRPr="00CD1A63">
        <w:rPr>
          <w:rFonts w:ascii="Times New Roman" w:hAnsi="Times New Roman" w:cs="Times New Roman"/>
          <w:color w:val="202020"/>
          <w:sz w:val="24"/>
          <w:szCs w:val="24"/>
          <w:shd w:val="clear" w:color="auto" w:fill="FFFFFF"/>
        </w:rPr>
        <w:t xml:space="preserve"> ei olnud. </w:t>
      </w:r>
      <w:r w:rsidR="007C063E" w:rsidRPr="00CD1A63">
        <w:rPr>
          <w:rFonts w:ascii="Times New Roman" w:hAnsi="Times New Roman" w:cs="Times New Roman"/>
          <w:color w:val="202020"/>
          <w:sz w:val="24"/>
          <w:szCs w:val="24"/>
          <w:shd w:val="clear" w:color="auto" w:fill="FFFFFF"/>
        </w:rPr>
        <w:t xml:space="preserve">Seni selliseid andmeid </w:t>
      </w:r>
      <w:proofErr w:type="spellStart"/>
      <w:r w:rsidR="007C063E" w:rsidRPr="00CD1A63">
        <w:rPr>
          <w:rFonts w:ascii="Times New Roman" w:hAnsi="Times New Roman" w:cs="Times New Roman"/>
          <w:color w:val="202020"/>
          <w:sz w:val="24"/>
          <w:szCs w:val="24"/>
          <w:shd w:val="clear" w:color="auto" w:fill="FFFFFF"/>
        </w:rPr>
        <w:t>TEIS-is</w:t>
      </w:r>
      <w:proofErr w:type="spellEnd"/>
      <w:r w:rsidR="007C063E" w:rsidRPr="00CD1A63">
        <w:rPr>
          <w:rFonts w:ascii="Times New Roman" w:hAnsi="Times New Roman" w:cs="Times New Roman"/>
          <w:color w:val="202020"/>
          <w:sz w:val="24"/>
          <w:szCs w:val="24"/>
          <w:shd w:val="clear" w:color="auto" w:fill="FFFFFF"/>
        </w:rPr>
        <w:t xml:space="preserve"> ei töödeldud ning tööandjad pidid tervisekontrolli otsuseid hankima eraldi töötervishoiuteenuse osutajalt, mis tekitas ebaühtlust praktikas ning vähendas andmevahetuse tõhusust.</w:t>
      </w:r>
      <w:r w:rsidR="00840B90" w:rsidRPr="00CD1A63">
        <w:rPr>
          <w:rFonts w:ascii="Times New Roman" w:hAnsi="Times New Roman" w:cs="Times New Roman"/>
          <w:sz w:val="24"/>
          <w:szCs w:val="24"/>
        </w:rPr>
        <w:t xml:space="preserve"> </w:t>
      </w:r>
      <w:r w:rsidR="00840B90" w:rsidRPr="00CD1A63">
        <w:rPr>
          <w:rFonts w:ascii="Times New Roman" w:hAnsi="Times New Roman" w:cs="Times New Roman"/>
          <w:color w:val="202020"/>
          <w:sz w:val="24"/>
          <w:szCs w:val="24"/>
          <w:shd w:val="clear" w:color="auto" w:fill="FFFFFF"/>
        </w:rPr>
        <w:t>Muudatuse eesmärk on tagada tervisekontrolli otsus</w:t>
      </w:r>
      <w:r w:rsidR="0046614B">
        <w:rPr>
          <w:rFonts w:ascii="Times New Roman" w:hAnsi="Times New Roman" w:cs="Times New Roman"/>
          <w:color w:val="202020"/>
          <w:sz w:val="24"/>
          <w:szCs w:val="24"/>
          <w:shd w:val="clear" w:color="auto" w:fill="FFFFFF"/>
        </w:rPr>
        <w:t>e andmete</w:t>
      </w:r>
      <w:r w:rsidR="00840B90" w:rsidRPr="00CD1A63">
        <w:rPr>
          <w:rFonts w:ascii="Times New Roman" w:hAnsi="Times New Roman" w:cs="Times New Roman"/>
          <w:color w:val="202020"/>
          <w:sz w:val="24"/>
          <w:szCs w:val="24"/>
          <w:shd w:val="clear" w:color="auto" w:fill="FFFFFF"/>
        </w:rPr>
        <w:t xml:space="preserve"> turvaline liikumine </w:t>
      </w:r>
      <w:proofErr w:type="spellStart"/>
      <w:r w:rsidR="00840B90" w:rsidRPr="00CD1A63">
        <w:rPr>
          <w:rFonts w:ascii="Times New Roman" w:hAnsi="Times New Roman" w:cs="Times New Roman"/>
          <w:color w:val="202020"/>
          <w:sz w:val="24"/>
          <w:szCs w:val="24"/>
          <w:shd w:val="clear" w:color="auto" w:fill="FFFFFF"/>
        </w:rPr>
        <w:t>TIS-ist</w:t>
      </w:r>
      <w:proofErr w:type="spellEnd"/>
      <w:r w:rsidR="00840B90" w:rsidRPr="00CD1A63">
        <w:rPr>
          <w:rFonts w:ascii="Times New Roman" w:hAnsi="Times New Roman" w:cs="Times New Roman"/>
          <w:color w:val="202020"/>
          <w:sz w:val="24"/>
          <w:szCs w:val="24"/>
          <w:shd w:val="clear" w:color="auto" w:fill="FFFFFF"/>
        </w:rPr>
        <w:t xml:space="preserve"> tööandjani, võimaldades tööandjal saada vajalikud otsused kätte </w:t>
      </w:r>
      <w:proofErr w:type="spellStart"/>
      <w:r w:rsidR="00840B90" w:rsidRPr="00CD1A63">
        <w:rPr>
          <w:rFonts w:ascii="Times New Roman" w:hAnsi="Times New Roman" w:cs="Times New Roman"/>
          <w:color w:val="202020"/>
          <w:sz w:val="24"/>
          <w:szCs w:val="24"/>
          <w:shd w:val="clear" w:color="auto" w:fill="FFFFFF"/>
        </w:rPr>
        <w:t>TEIS-i</w:t>
      </w:r>
      <w:proofErr w:type="spellEnd"/>
      <w:r w:rsidR="00840B90" w:rsidRPr="00CD1A63">
        <w:rPr>
          <w:rFonts w:ascii="Times New Roman" w:hAnsi="Times New Roman" w:cs="Times New Roman"/>
          <w:color w:val="202020"/>
          <w:sz w:val="24"/>
          <w:szCs w:val="24"/>
          <w:shd w:val="clear" w:color="auto" w:fill="FFFFFF"/>
        </w:rPr>
        <w:t xml:space="preserve"> iseteeninduskeskkonna kaudu.</w:t>
      </w:r>
    </w:p>
    <w:p w14:paraId="79037CA7" w14:textId="77777777" w:rsidR="00705774" w:rsidRPr="00CD1A63" w:rsidRDefault="00705774" w:rsidP="00CD1A63">
      <w:pPr>
        <w:autoSpaceDE w:val="0"/>
        <w:spacing w:after="0" w:line="240" w:lineRule="auto"/>
        <w:jc w:val="both"/>
        <w:rPr>
          <w:rFonts w:ascii="Times New Roman" w:hAnsi="Times New Roman" w:cs="Times New Roman"/>
          <w:color w:val="202020"/>
          <w:sz w:val="24"/>
          <w:szCs w:val="24"/>
          <w:shd w:val="clear" w:color="auto" w:fill="FFFFFF"/>
        </w:rPr>
      </w:pPr>
    </w:p>
    <w:p w14:paraId="39553234" w14:textId="52A8F1E2" w:rsidR="00705774" w:rsidRPr="00CD1A63" w:rsidRDefault="00705774" w:rsidP="00CD1A63">
      <w:pPr>
        <w:autoSpaceDE w:val="0"/>
        <w:spacing w:after="0" w:line="240" w:lineRule="auto"/>
        <w:jc w:val="both"/>
        <w:rPr>
          <w:rFonts w:ascii="Times New Roman" w:hAnsi="Times New Roman" w:cs="Times New Roman"/>
          <w:bCs/>
          <w:color w:val="000000" w:themeColor="text1"/>
          <w:sz w:val="24"/>
          <w:szCs w:val="24"/>
        </w:rPr>
      </w:pPr>
      <w:r w:rsidRPr="00705774">
        <w:rPr>
          <w:rFonts w:ascii="Times New Roman" w:hAnsi="Times New Roman" w:cs="Times New Roman"/>
          <w:bCs/>
          <w:color w:val="000000" w:themeColor="text1"/>
          <w:sz w:val="24"/>
          <w:szCs w:val="24"/>
        </w:rPr>
        <w:t xml:space="preserve">Tervisekontrolli otsuste lisamine </w:t>
      </w:r>
      <w:proofErr w:type="spellStart"/>
      <w:r w:rsidRPr="00705774">
        <w:rPr>
          <w:rFonts w:ascii="Times New Roman" w:hAnsi="Times New Roman" w:cs="Times New Roman"/>
          <w:bCs/>
          <w:color w:val="000000" w:themeColor="text1"/>
          <w:sz w:val="24"/>
          <w:szCs w:val="24"/>
        </w:rPr>
        <w:t>TEIS-i</w:t>
      </w:r>
      <w:proofErr w:type="spellEnd"/>
      <w:r w:rsidRPr="00705774">
        <w:rPr>
          <w:rFonts w:ascii="Times New Roman" w:hAnsi="Times New Roman" w:cs="Times New Roman"/>
          <w:bCs/>
          <w:color w:val="000000" w:themeColor="text1"/>
          <w:sz w:val="24"/>
          <w:szCs w:val="24"/>
        </w:rPr>
        <w:t xml:space="preserve"> töödeldavate andmete loetellu loob </w:t>
      </w:r>
      <w:r w:rsidR="00321F42" w:rsidRPr="00705774">
        <w:rPr>
          <w:rFonts w:ascii="Times New Roman" w:hAnsi="Times New Roman" w:cs="Times New Roman"/>
          <w:bCs/>
          <w:color w:val="000000" w:themeColor="text1"/>
          <w:sz w:val="24"/>
          <w:szCs w:val="24"/>
        </w:rPr>
        <w:t>töötervishoiu</w:t>
      </w:r>
      <w:r w:rsidR="00321F42">
        <w:rPr>
          <w:rFonts w:ascii="Times New Roman" w:hAnsi="Times New Roman" w:cs="Times New Roman"/>
          <w:bCs/>
          <w:color w:val="000000" w:themeColor="text1"/>
          <w:sz w:val="24"/>
          <w:szCs w:val="24"/>
        </w:rPr>
        <w:t xml:space="preserve"> </w:t>
      </w:r>
      <w:r w:rsidRPr="00705774">
        <w:rPr>
          <w:rFonts w:ascii="Times New Roman" w:hAnsi="Times New Roman" w:cs="Times New Roman"/>
          <w:bCs/>
          <w:color w:val="000000" w:themeColor="text1"/>
          <w:sz w:val="24"/>
          <w:szCs w:val="24"/>
        </w:rPr>
        <w:t>ühtsema ja läbipaistvama korralduse. Otsuste</w:t>
      </w:r>
      <w:r w:rsidR="0046614B">
        <w:rPr>
          <w:rFonts w:ascii="Times New Roman" w:hAnsi="Times New Roman" w:cs="Times New Roman"/>
          <w:bCs/>
          <w:color w:val="000000" w:themeColor="text1"/>
          <w:sz w:val="24"/>
          <w:szCs w:val="24"/>
        </w:rPr>
        <w:t xml:space="preserve"> andmete</w:t>
      </w:r>
      <w:r w:rsidRPr="00705774">
        <w:rPr>
          <w:rFonts w:ascii="Times New Roman" w:hAnsi="Times New Roman" w:cs="Times New Roman"/>
          <w:bCs/>
          <w:color w:val="000000" w:themeColor="text1"/>
          <w:sz w:val="24"/>
          <w:szCs w:val="24"/>
        </w:rPr>
        <w:t xml:space="preserve"> jõudmine </w:t>
      </w:r>
      <w:proofErr w:type="spellStart"/>
      <w:r w:rsidRPr="00705774">
        <w:rPr>
          <w:rFonts w:ascii="Times New Roman" w:hAnsi="Times New Roman" w:cs="Times New Roman"/>
          <w:bCs/>
          <w:color w:val="000000" w:themeColor="text1"/>
          <w:sz w:val="24"/>
          <w:szCs w:val="24"/>
        </w:rPr>
        <w:t>TIS-ist</w:t>
      </w:r>
      <w:proofErr w:type="spellEnd"/>
      <w:r w:rsidRPr="00705774">
        <w:rPr>
          <w:rFonts w:ascii="Times New Roman" w:hAnsi="Times New Roman" w:cs="Times New Roman"/>
          <w:bCs/>
          <w:color w:val="000000" w:themeColor="text1"/>
          <w:sz w:val="24"/>
          <w:szCs w:val="24"/>
        </w:rPr>
        <w:t xml:space="preserve"> </w:t>
      </w:r>
      <w:proofErr w:type="spellStart"/>
      <w:r w:rsidRPr="00705774">
        <w:rPr>
          <w:rFonts w:ascii="Times New Roman" w:hAnsi="Times New Roman" w:cs="Times New Roman"/>
          <w:bCs/>
          <w:color w:val="000000" w:themeColor="text1"/>
          <w:sz w:val="24"/>
          <w:szCs w:val="24"/>
        </w:rPr>
        <w:t>TEIS-i</w:t>
      </w:r>
      <w:proofErr w:type="spellEnd"/>
      <w:r w:rsidRPr="00705774">
        <w:rPr>
          <w:rFonts w:ascii="Times New Roman" w:hAnsi="Times New Roman" w:cs="Times New Roman"/>
          <w:bCs/>
          <w:color w:val="000000" w:themeColor="text1"/>
          <w:sz w:val="24"/>
          <w:szCs w:val="24"/>
        </w:rPr>
        <w:t xml:space="preserve"> tähendab, et tööandjal on reaalajas juurdepääs töötervishoiuarsti tehtud </w:t>
      </w:r>
      <w:r w:rsidR="000C37B8" w:rsidRPr="00CD1A63">
        <w:rPr>
          <w:rFonts w:ascii="Times New Roman" w:hAnsi="Times New Roman" w:cs="Times New Roman"/>
          <w:bCs/>
          <w:color w:val="000000" w:themeColor="text1"/>
          <w:sz w:val="24"/>
          <w:szCs w:val="24"/>
        </w:rPr>
        <w:t>otsustele</w:t>
      </w:r>
      <w:r w:rsidRPr="00705774">
        <w:rPr>
          <w:rFonts w:ascii="Times New Roman" w:hAnsi="Times New Roman" w:cs="Times New Roman"/>
          <w:bCs/>
          <w:color w:val="000000" w:themeColor="text1"/>
          <w:sz w:val="24"/>
          <w:szCs w:val="24"/>
        </w:rPr>
        <w:t xml:space="preserve"> töötaja terviseseisundi vastavuse kohta konkreetsele tööle ning vajadusel ka infole töötingimuste kohandamise või piirangute kohta. See aitab tööandjal täita töötervishoiu ja tööohutuse seadusest tulenevaid kohustusi, sh hinnata </w:t>
      </w:r>
      <w:r w:rsidR="00573092" w:rsidRPr="00CD1A63">
        <w:rPr>
          <w:rFonts w:ascii="Times New Roman" w:hAnsi="Times New Roman" w:cs="Times New Roman"/>
          <w:bCs/>
          <w:color w:val="000000" w:themeColor="text1"/>
          <w:sz w:val="24"/>
          <w:szCs w:val="24"/>
        </w:rPr>
        <w:t xml:space="preserve">paremini </w:t>
      </w:r>
      <w:r w:rsidRPr="00705774">
        <w:rPr>
          <w:rFonts w:ascii="Times New Roman" w:hAnsi="Times New Roman" w:cs="Times New Roman"/>
          <w:bCs/>
          <w:color w:val="000000" w:themeColor="text1"/>
          <w:sz w:val="24"/>
          <w:szCs w:val="24"/>
        </w:rPr>
        <w:t>töökeskkonna riske, kavandada ennetusmeetmeid ning tagada töötajate ohutus</w:t>
      </w:r>
      <w:r w:rsidR="00573092" w:rsidRPr="00CD1A63">
        <w:rPr>
          <w:rFonts w:ascii="Times New Roman" w:hAnsi="Times New Roman" w:cs="Times New Roman"/>
          <w:bCs/>
          <w:color w:val="000000" w:themeColor="text1"/>
          <w:sz w:val="24"/>
          <w:szCs w:val="24"/>
        </w:rPr>
        <w:t>t</w:t>
      </w:r>
      <w:r w:rsidRPr="00705774">
        <w:rPr>
          <w:rFonts w:ascii="Times New Roman" w:hAnsi="Times New Roman" w:cs="Times New Roman"/>
          <w:bCs/>
          <w:color w:val="000000" w:themeColor="text1"/>
          <w:sz w:val="24"/>
          <w:szCs w:val="24"/>
        </w:rPr>
        <w:t>.</w:t>
      </w:r>
    </w:p>
    <w:p w14:paraId="58D2255F" w14:textId="77777777" w:rsidR="00705774" w:rsidRPr="00705774" w:rsidRDefault="00705774" w:rsidP="00CD1A63">
      <w:pPr>
        <w:autoSpaceDE w:val="0"/>
        <w:spacing w:after="0" w:line="240" w:lineRule="auto"/>
        <w:jc w:val="both"/>
        <w:rPr>
          <w:rFonts w:ascii="Times New Roman" w:hAnsi="Times New Roman" w:cs="Times New Roman"/>
          <w:bCs/>
          <w:color w:val="000000" w:themeColor="text1"/>
          <w:sz w:val="24"/>
          <w:szCs w:val="24"/>
        </w:rPr>
      </w:pPr>
    </w:p>
    <w:p w14:paraId="409961BA" w14:textId="75E99444" w:rsidR="00483B5A" w:rsidRPr="00CD1A63" w:rsidRDefault="00705774" w:rsidP="00CD1A63">
      <w:pPr>
        <w:autoSpaceDE w:val="0"/>
        <w:spacing w:after="0" w:line="240" w:lineRule="auto"/>
        <w:jc w:val="both"/>
        <w:rPr>
          <w:rFonts w:ascii="Times New Roman" w:hAnsi="Times New Roman" w:cs="Times New Roman"/>
          <w:b/>
          <w:color w:val="000000" w:themeColor="text1"/>
          <w:sz w:val="24"/>
          <w:szCs w:val="24"/>
        </w:rPr>
      </w:pPr>
      <w:r w:rsidRPr="00705774">
        <w:rPr>
          <w:rFonts w:ascii="Times New Roman" w:hAnsi="Times New Roman" w:cs="Times New Roman"/>
          <w:bCs/>
          <w:color w:val="000000" w:themeColor="text1"/>
          <w:sz w:val="24"/>
          <w:szCs w:val="24"/>
        </w:rPr>
        <w:t xml:space="preserve">Lisaks suurendab muudatus andmete usaldusväärsust ning vähendab nii tööandjate </w:t>
      </w:r>
      <w:r w:rsidR="00573092" w:rsidRPr="00CD1A63">
        <w:rPr>
          <w:rFonts w:ascii="Times New Roman" w:hAnsi="Times New Roman" w:cs="Times New Roman"/>
          <w:bCs/>
          <w:color w:val="000000" w:themeColor="text1"/>
          <w:sz w:val="24"/>
          <w:szCs w:val="24"/>
        </w:rPr>
        <w:t xml:space="preserve">kui </w:t>
      </w:r>
      <w:r w:rsidR="00321F42">
        <w:rPr>
          <w:rFonts w:ascii="Times New Roman" w:hAnsi="Times New Roman" w:cs="Times New Roman"/>
          <w:bCs/>
          <w:color w:val="000000" w:themeColor="text1"/>
          <w:sz w:val="24"/>
          <w:szCs w:val="24"/>
        </w:rPr>
        <w:t xml:space="preserve">ka </w:t>
      </w:r>
      <w:r w:rsidR="00573092" w:rsidRPr="00CD1A63">
        <w:rPr>
          <w:rFonts w:ascii="Times New Roman" w:hAnsi="Times New Roman" w:cs="Times New Roman"/>
          <w:bCs/>
          <w:color w:val="000000" w:themeColor="text1"/>
          <w:sz w:val="24"/>
          <w:szCs w:val="24"/>
        </w:rPr>
        <w:t xml:space="preserve">inspektori </w:t>
      </w:r>
      <w:r w:rsidRPr="00705774">
        <w:rPr>
          <w:rFonts w:ascii="Times New Roman" w:hAnsi="Times New Roman" w:cs="Times New Roman"/>
          <w:bCs/>
          <w:color w:val="000000" w:themeColor="text1"/>
          <w:sz w:val="24"/>
          <w:szCs w:val="24"/>
        </w:rPr>
        <w:t xml:space="preserve">halduskoormust, sest tervisekontrolli otsused liiguvad edaspidi automaatselt ning standarditud kujul. Tervisekontrolli otsuste keskne kättesaadavus </w:t>
      </w:r>
      <w:proofErr w:type="spellStart"/>
      <w:r w:rsidRPr="00705774">
        <w:rPr>
          <w:rFonts w:ascii="Times New Roman" w:hAnsi="Times New Roman" w:cs="Times New Roman"/>
          <w:bCs/>
          <w:color w:val="000000" w:themeColor="text1"/>
          <w:sz w:val="24"/>
          <w:szCs w:val="24"/>
        </w:rPr>
        <w:t>TEIS-i</w:t>
      </w:r>
      <w:proofErr w:type="spellEnd"/>
      <w:r w:rsidRPr="00705774">
        <w:rPr>
          <w:rFonts w:ascii="Times New Roman" w:hAnsi="Times New Roman" w:cs="Times New Roman"/>
          <w:bCs/>
          <w:color w:val="000000" w:themeColor="text1"/>
          <w:sz w:val="24"/>
          <w:szCs w:val="24"/>
        </w:rPr>
        <w:t xml:space="preserve"> kaudu toetab </w:t>
      </w:r>
      <w:r w:rsidR="00C96105" w:rsidRPr="00CD1A63">
        <w:rPr>
          <w:rFonts w:ascii="Times New Roman" w:hAnsi="Times New Roman" w:cs="Times New Roman"/>
          <w:bCs/>
          <w:color w:val="000000" w:themeColor="text1"/>
          <w:sz w:val="24"/>
          <w:szCs w:val="24"/>
        </w:rPr>
        <w:t>Tööinspektsiooni</w:t>
      </w:r>
      <w:r w:rsidRPr="00705774">
        <w:rPr>
          <w:rFonts w:ascii="Times New Roman" w:hAnsi="Times New Roman" w:cs="Times New Roman"/>
          <w:bCs/>
          <w:color w:val="000000" w:themeColor="text1"/>
          <w:sz w:val="24"/>
          <w:szCs w:val="24"/>
        </w:rPr>
        <w:t xml:space="preserve"> järelevalvet</w:t>
      </w:r>
      <w:r w:rsidR="00C96105" w:rsidRPr="00CD1A63">
        <w:rPr>
          <w:rFonts w:ascii="Times New Roman" w:hAnsi="Times New Roman" w:cs="Times New Roman"/>
          <w:bCs/>
          <w:color w:val="000000" w:themeColor="text1"/>
          <w:sz w:val="24"/>
          <w:szCs w:val="24"/>
        </w:rPr>
        <w:t xml:space="preserve">, </w:t>
      </w:r>
      <w:r w:rsidR="00840B90" w:rsidRPr="00CD1A63">
        <w:rPr>
          <w:rFonts w:ascii="Times New Roman" w:hAnsi="Times New Roman" w:cs="Times New Roman"/>
          <w:bCs/>
          <w:color w:val="000000" w:themeColor="text1"/>
          <w:sz w:val="24"/>
          <w:szCs w:val="24"/>
        </w:rPr>
        <w:t xml:space="preserve">inspektoril on edaspidi võimalik järelevalve käigus </w:t>
      </w:r>
      <w:r w:rsidR="00C96105" w:rsidRPr="00CD1A63">
        <w:rPr>
          <w:rFonts w:ascii="Times New Roman" w:hAnsi="Times New Roman" w:cs="Times New Roman"/>
          <w:bCs/>
          <w:color w:val="000000" w:themeColor="text1"/>
          <w:sz w:val="24"/>
          <w:szCs w:val="24"/>
        </w:rPr>
        <w:t xml:space="preserve">samuti </w:t>
      </w:r>
      <w:proofErr w:type="spellStart"/>
      <w:r w:rsidR="00C96105" w:rsidRPr="00CD1A63">
        <w:rPr>
          <w:rFonts w:ascii="Times New Roman" w:hAnsi="Times New Roman" w:cs="Times New Roman"/>
          <w:bCs/>
          <w:color w:val="000000" w:themeColor="text1"/>
          <w:sz w:val="24"/>
          <w:szCs w:val="24"/>
        </w:rPr>
        <w:t>TEIS-ist</w:t>
      </w:r>
      <w:proofErr w:type="spellEnd"/>
      <w:r w:rsidR="00DB71E9">
        <w:rPr>
          <w:rFonts w:ascii="Times New Roman" w:hAnsi="Times New Roman" w:cs="Times New Roman"/>
          <w:bCs/>
          <w:color w:val="000000" w:themeColor="text1"/>
          <w:sz w:val="24"/>
          <w:szCs w:val="24"/>
        </w:rPr>
        <w:t xml:space="preserve"> </w:t>
      </w:r>
      <w:r w:rsidR="00DB71E9" w:rsidRPr="00CD1A63">
        <w:rPr>
          <w:rFonts w:ascii="Times New Roman" w:hAnsi="Times New Roman" w:cs="Times New Roman"/>
          <w:bCs/>
          <w:color w:val="000000" w:themeColor="text1"/>
          <w:sz w:val="24"/>
          <w:szCs w:val="24"/>
        </w:rPr>
        <w:t>kontrollida</w:t>
      </w:r>
      <w:r w:rsidR="00C96105" w:rsidRPr="00CD1A63">
        <w:rPr>
          <w:rFonts w:ascii="Times New Roman" w:hAnsi="Times New Roman" w:cs="Times New Roman"/>
          <w:bCs/>
          <w:color w:val="000000" w:themeColor="text1"/>
          <w:sz w:val="24"/>
          <w:szCs w:val="24"/>
        </w:rPr>
        <w:t xml:space="preserve">, kas tööandja on töötajatele tervisekontrolli </w:t>
      </w:r>
      <w:r w:rsidR="00321F42">
        <w:rPr>
          <w:rFonts w:ascii="Times New Roman" w:hAnsi="Times New Roman" w:cs="Times New Roman"/>
          <w:bCs/>
          <w:color w:val="000000" w:themeColor="text1"/>
          <w:sz w:val="24"/>
          <w:szCs w:val="24"/>
        </w:rPr>
        <w:t>korraldanud</w:t>
      </w:r>
      <w:r w:rsidR="00413A27" w:rsidRPr="00CD1A63">
        <w:rPr>
          <w:rFonts w:ascii="Times New Roman" w:hAnsi="Times New Roman" w:cs="Times New Roman"/>
          <w:bCs/>
          <w:color w:val="000000" w:themeColor="text1"/>
          <w:sz w:val="24"/>
          <w:szCs w:val="24"/>
        </w:rPr>
        <w:t xml:space="preserve">. </w:t>
      </w:r>
    </w:p>
    <w:p w14:paraId="5867EBD1" w14:textId="77777777" w:rsidR="00483B5A" w:rsidRPr="00CD1A63" w:rsidRDefault="00483B5A" w:rsidP="00CD1A63">
      <w:pPr>
        <w:autoSpaceDE w:val="0"/>
        <w:spacing w:after="0" w:line="240" w:lineRule="auto"/>
        <w:jc w:val="both"/>
        <w:rPr>
          <w:rFonts w:ascii="Times New Roman" w:hAnsi="Times New Roman" w:cs="Times New Roman"/>
          <w:b/>
          <w:color w:val="000000" w:themeColor="text1"/>
          <w:sz w:val="24"/>
          <w:szCs w:val="24"/>
        </w:rPr>
      </w:pPr>
    </w:p>
    <w:p w14:paraId="7CD71C0F" w14:textId="0A7C9791" w:rsidR="00DE238A" w:rsidRPr="00CD1A63" w:rsidRDefault="00B52B4D" w:rsidP="00CD1A63">
      <w:pPr>
        <w:autoSpaceDE w:val="0"/>
        <w:spacing w:after="0" w:line="240" w:lineRule="auto"/>
        <w:jc w:val="both"/>
        <w:rPr>
          <w:rFonts w:ascii="Times New Roman" w:hAnsi="Times New Roman" w:cs="Times New Roman"/>
          <w:bCs/>
          <w:color w:val="000000" w:themeColor="text1"/>
          <w:sz w:val="24"/>
          <w:szCs w:val="24"/>
        </w:rPr>
      </w:pPr>
      <w:r w:rsidRPr="00CD1A63">
        <w:rPr>
          <w:rFonts w:ascii="Times New Roman" w:hAnsi="Times New Roman" w:cs="Times New Roman"/>
          <w:b/>
          <w:color w:val="000000" w:themeColor="text1"/>
          <w:sz w:val="24"/>
          <w:szCs w:val="24"/>
        </w:rPr>
        <w:t>Eelnõu § 1</w:t>
      </w:r>
      <w:r w:rsidRPr="00CD1A63">
        <w:rPr>
          <w:rFonts w:ascii="Times New Roman" w:hAnsi="Times New Roman" w:cs="Times New Roman"/>
          <w:color w:val="000000" w:themeColor="text1"/>
          <w:sz w:val="24"/>
          <w:szCs w:val="24"/>
        </w:rPr>
        <w:t xml:space="preserve"> </w:t>
      </w:r>
      <w:r w:rsidRPr="00CD1A63">
        <w:rPr>
          <w:rFonts w:ascii="Times New Roman" w:hAnsi="Times New Roman" w:cs="Times New Roman"/>
          <w:b/>
          <w:color w:val="000000" w:themeColor="text1"/>
          <w:sz w:val="24"/>
          <w:szCs w:val="24"/>
        </w:rPr>
        <w:t>punkti</w:t>
      </w:r>
      <w:r w:rsidR="00A6562A" w:rsidRPr="00CD1A63">
        <w:rPr>
          <w:rFonts w:ascii="Times New Roman" w:hAnsi="Times New Roman" w:cs="Times New Roman"/>
          <w:b/>
          <w:color w:val="000000" w:themeColor="text1"/>
          <w:sz w:val="24"/>
          <w:szCs w:val="24"/>
        </w:rPr>
        <w:t>ga</w:t>
      </w:r>
      <w:r w:rsidR="006F22D0" w:rsidRPr="00CD1A63">
        <w:rPr>
          <w:rFonts w:ascii="Times New Roman" w:hAnsi="Times New Roman" w:cs="Times New Roman"/>
          <w:b/>
          <w:color w:val="000000" w:themeColor="text1"/>
          <w:sz w:val="24"/>
          <w:szCs w:val="24"/>
        </w:rPr>
        <w:t xml:space="preserve"> </w:t>
      </w:r>
      <w:r w:rsidR="00483B5A" w:rsidRPr="00CD1A63">
        <w:rPr>
          <w:rFonts w:ascii="Times New Roman" w:hAnsi="Times New Roman" w:cs="Times New Roman"/>
          <w:b/>
          <w:color w:val="000000" w:themeColor="text1"/>
          <w:sz w:val="24"/>
          <w:szCs w:val="24"/>
        </w:rPr>
        <w:t>4</w:t>
      </w:r>
      <w:r w:rsidR="00F1143D" w:rsidRPr="00CD1A63">
        <w:rPr>
          <w:rFonts w:ascii="Times New Roman" w:hAnsi="Times New Roman" w:cs="Times New Roman"/>
          <w:b/>
          <w:color w:val="000000" w:themeColor="text1"/>
          <w:sz w:val="24"/>
          <w:szCs w:val="24"/>
        </w:rPr>
        <w:t xml:space="preserve"> </w:t>
      </w:r>
      <w:r w:rsidR="00173EF9" w:rsidRPr="00CD1A63">
        <w:rPr>
          <w:rFonts w:ascii="Times New Roman" w:hAnsi="Times New Roman" w:cs="Times New Roman"/>
          <w:bCs/>
          <w:color w:val="000000" w:themeColor="text1"/>
          <w:sz w:val="24"/>
          <w:szCs w:val="24"/>
        </w:rPr>
        <w:t>sätestatakse</w:t>
      </w:r>
      <w:r w:rsidR="00F1143D" w:rsidRPr="00CD1A63">
        <w:rPr>
          <w:rFonts w:ascii="Times New Roman" w:hAnsi="Times New Roman" w:cs="Times New Roman"/>
          <w:bCs/>
          <w:color w:val="000000" w:themeColor="text1"/>
          <w:sz w:val="24"/>
          <w:szCs w:val="24"/>
        </w:rPr>
        <w:t xml:space="preserve"> kohustuste jõustumine</w:t>
      </w:r>
      <w:r w:rsidR="00173EF9" w:rsidRPr="00CD1A63">
        <w:rPr>
          <w:rFonts w:ascii="Times New Roman" w:hAnsi="Times New Roman" w:cs="Times New Roman"/>
          <w:bCs/>
          <w:color w:val="000000" w:themeColor="text1"/>
          <w:sz w:val="24"/>
          <w:szCs w:val="24"/>
        </w:rPr>
        <w:t>.</w:t>
      </w:r>
    </w:p>
    <w:p w14:paraId="6FE902B8" w14:textId="77777777" w:rsidR="00F1143D" w:rsidRPr="00CD1A63" w:rsidRDefault="00F1143D" w:rsidP="00CD1A63">
      <w:pPr>
        <w:autoSpaceDE w:val="0"/>
        <w:spacing w:after="0" w:line="240" w:lineRule="auto"/>
        <w:jc w:val="both"/>
        <w:rPr>
          <w:rFonts w:ascii="Times New Roman" w:hAnsi="Times New Roman" w:cs="Times New Roman"/>
          <w:bCs/>
          <w:color w:val="000000" w:themeColor="text1"/>
          <w:sz w:val="24"/>
          <w:szCs w:val="24"/>
        </w:rPr>
      </w:pPr>
    </w:p>
    <w:p w14:paraId="6D4FA3C1" w14:textId="2685D5D2" w:rsidR="00DE238A" w:rsidRPr="00CD1A63" w:rsidRDefault="004C658D" w:rsidP="00CD1A63">
      <w:pPr>
        <w:autoSpaceDE w:val="0"/>
        <w:spacing w:after="0" w:line="240" w:lineRule="auto"/>
        <w:jc w:val="both"/>
        <w:rPr>
          <w:rFonts w:ascii="Times New Roman" w:hAnsi="Times New Roman" w:cs="Times New Roman"/>
          <w:bCs/>
          <w:color w:val="000000" w:themeColor="text1"/>
          <w:sz w:val="24"/>
          <w:szCs w:val="24"/>
        </w:rPr>
      </w:pPr>
      <w:r w:rsidRPr="00CD1A63">
        <w:rPr>
          <w:rFonts w:ascii="Times New Roman" w:hAnsi="Times New Roman" w:cs="Times New Roman"/>
          <w:bCs/>
          <w:color w:val="000000" w:themeColor="text1"/>
          <w:sz w:val="24"/>
          <w:szCs w:val="24"/>
        </w:rPr>
        <w:t xml:space="preserve">Eelnõu punktides 1 ja 2 kirjeldatud kohustuste ümberkorraldamise tõttu on vaja sätestada, kuidas käsitletakse andmeid, mille </w:t>
      </w:r>
      <w:r w:rsidRPr="00CD1A63">
        <w:rPr>
          <w:rFonts w:ascii="Times New Roman" w:hAnsi="Times New Roman" w:cs="Times New Roman"/>
          <w:color w:val="000000" w:themeColor="text1"/>
          <w:sz w:val="24"/>
          <w:szCs w:val="24"/>
        </w:rPr>
        <w:t>säilitustähtaeg parajasti kest</w:t>
      </w:r>
      <w:r w:rsidR="00841735">
        <w:rPr>
          <w:rFonts w:ascii="Times New Roman" w:hAnsi="Times New Roman" w:cs="Times New Roman"/>
          <w:color w:val="000000" w:themeColor="text1"/>
          <w:sz w:val="24"/>
          <w:szCs w:val="24"/>
        </w:rPr>
        <w:t>ab</w:t>
      </w:r>
      <w:r w:rsidRPr="00CD1A63">
        <w:rPr>
          <w:rFonts w:ascii="Times New Roman" w:hAnsi="Times New Roman" w:cs="Times New Roman"/>
          <w:color w:val="000000" w:themeColor="text1"/>
          <w:sz w:val="24"/>
          <w:szCs w:val="24"/>
        </w:rPr>
        <w:t>, kuid mis ei ole infosüsteemides (</w:t>
      </w:r>
      <w:proofErr w:type="spellStart"/>
      <w:r w:rsidRPr="00CD1A63">
        <w:rPr>
          <w:rFonts w:ascii="Times New Roman" w:hAnsi="Times New Roman" w:cs="Times New Roman"/>
          <w:color w:val="000000" w:themeColor="text1"/>
          <w:sz w:val="24"/>
          <w:szCs w:val="24"/>
        </w:rPr>
        <w:t>TIS-is</w:t>
      </w:r>
      <w:proofErr w:type="spellEnd"/>
      <w:r w:rsidRPr="00CD1A63">
        <w:rPr>
          <w:rFonts w:ascii="Times New Roman" w:hAnsi="Times New Roman" w:cs="Times New Roman"/>
          <w:color w:val="000000" w:themeColor="text1"/>
          <w:sz w:val="24"/>
          <w:szCs w:val="24"/>
        </w:rPr>
        <w:t xml:space="preserve"> ega </w:t>
      </w:r>
      <w:proofErr w:type="spellStart"/>
      <w:r w:rsidRPr="00CD1A63">
        <w:rPr>
          <w:rFonts w:ascii="Times New Roman" w:hAnsi="Times New Roman" w:cs="Times New Roman"/>
          <w:color w:val="000000" w:themeColor="text1"/>
          <w:sz w:val="24"/>
          <w:szCs w:val="24"/>
        </w:rPr>
        <w:t>TEIS-is</w:t>
      </w:r>
      <w:proofErr w:type="spellEnd"/>
      <w:r w:rsidRPr="00CD1A63">
        <w:rPr>
          <w:rFonts w:ascii="Times New Roman" w:hAnsi="Times New Roman" w:cs="Times New Roman"/>
          <w:color w:val="000000" w:themeColor="text1"/>
          <w:sz w:val="24"/>
          <w:szCs w:val="24"/>
        </w:rPr>
        <w:t xml:space="preserve">) kättesaadavad. </w:t>
      </w:r>
      <w:r w:rsidR="00830002" w:rsidRPr="00CD1A63">
        <w:rPr>
          <w:rFonts w:ascii="Times New Roman" w:hAnsi="Times New Roman" w:cs="Times New Roman"/>
          <w:color w:val="000000" w:themeColor="text1"/>
          <w:sz w:val="24"/>
          <w:szCs w:val="24"/>
        </w:rPr>
        <w:t>Nimelt</w:t>
      </w:r>
      <w:r w:rsidRPr="00CD1A63">
        <w:rPr>
          <w:rFonts w:ascii="Times New Roman" w:hAnsi="Times New Roman" w:cs="Times New Roman"/>
          <w:color w:val="000000" w:themeColor="text1"/>
          <w:sz w:val="24"/>
          <w:szCs w:val="24"/>
        </w:rPr>
        <w:t xml:space="preserve"> </w:t>
      </w:r>
      <w:r w:rsidR="00841735" w:rsidRPr="00CD1A63">
        <w:rPr>
          <w:rFonts w:ascii="Times New Roman" w:hAnsi="Times New Roman" w:cs="Times New Roman"/>
          <w:color w:val="000000" w:themeColor="text1"/>
          <w:sz w:val="24"/>
          <w:szCs w:val="24"/>
        </w:rPr>
        <w:t xml:space="preserve">ei ole </w:t>
      </w:r>
      <w:r w:rsidRPr="00CD1A63">
        <w:rPr>
          <w:rFonts w:ascii="Times New Roman" w:hAnsi="Times New Roman" w:cs="Times New Roman"/>
          <w:color w:val="000000" w:themeColor="text1"/>
          <w:sz w:val="24"/>
          <w:szCs w:val="24"/>
        </w:rPr>
        <w:t xml:space="preserve">enne 1. juulit 2026 väljastatud töötervishoiu tervisekontrolli otsused </w:t>
      </w:r>
      <w:r w:rsidR="00830002" w:rsidRPr="00CD1A63">
        <w:rPr>
          <w:rFonts w:ascii="Times New Roman" w:hAnsi="Times New Roman" w:cs="Times New Roman"/>
          <w:color w:val="000000" w:themeColor="text1"/>
          <w:sz w:val="24"/>
          <w:szCs w:val="24"/>
        </w:rPr>
        <w:t>sisestatud</w:t>
      </w:r>
      <w:r w:rsidRPr="00CD1A63">
        <w:rPr>
          <w:rFonts w:ascii="Times New Roman" w:hAnsi="Times New Roman" w:cs="Times New Roman"/>
          <w:color w:val="000000" w:themeColor="text1"/>
          <w:sz w:val="24"/>
          <w:szCs w:val="24"/>
        </w:rPr>
        <w:t xml:space="preserve"> ega </w:t>
      </w:r>
      <w:r w:rsidR="00841735">
        <w:rPr>
          <w:rFonts w:ascii="Times New Roman" w:hAnsi="Times New Roman" w:cs="Times New Roman"/>
          <w:color w:val="000000" w:themeColor="text1"/>
          <w:sz w:val="24"/>
          <w:szCs w:val="24"/>
        </w:rPr>
        <w:t xml:space="preserve">neid ei </w:t>
      </w:r>
      <w:r w:rsidR="00830002" w:rsidRPr="00CD1A63">
        <w:rPr>
          <w:rFonts w:ascii="Times New Roman" w:hAnsi="Times New Roman" w:cs="Times New Roman"/>
          <w:color w:val="000000" w:themeColor="text1"/>
          <w:sz w:val="24"/>
          <w:szCs w:val="24"/>
        </w:rPr>
        <w:t>sisestata</w:t>
      </w:r>
      <w:r w:rsidRPr="00CD1A63">
        <w:rPr>
          <w:rFonts w:ascii="Times New Roman" w:hAnsi="Times New Roman" w:cs="Times New Roman"/>
          <w:color w:val="000000" w:themeColor="text1"/>
          <w:sz w:val="24"/>
          <w:szCs w:val="24"/>
        </w:rPr>
        <w:t xml:space="preserve"> </w:t>
      </w:r>
      <w:r w:rsidR="00841735">
        <w:rPr>
          <w:rFonts w:ascii="Times New Roman" w:hAnsi="Times New Roman" w:cs="Times New Roman"/>
          <w:color w:val="000000" w:themeColor="text1"/>
          <w:sz w:val="24"/>
          <w:szCs w:val="24"/>
        </w:rPr>
        <w:t>t</w:t>
      </w:r>
      <w:r w:rsidRPr="00CD1A63">
        <w:rPr>
          <w:rFonts w:ascii="Times New Roman" w:hAnsi="Times New Roman" w:cs="Times New Roman"/>
          <w:color w:val="000000" w:themeColor="text1"/>
          <w:sz w:val="24"/>
          <w:szCs w:val="24"/>
        </w:rPr>
        <w:t>ervise infosüsteemi, kuna nende edastamise kohustus kehtib alles alates uue</w:t>
      </w:r>
      <w:r w:rsidRPr="00CD1A63">
        <w:rPr>
          <w:rFonts w:ascii="Times New Roman" w:hAnsi="Times New Roman" w:cs="Times New Roman"/>
          <w:bCs/>
          <w:color w:val="000000" w:themeColor="text1"/>
          <w:sz w:val="24"/>
          <w:szCs w:val="24"/>
        </w:rPr>
        <w:t xml:space="preserve"> regulatsiooni jõustumisest. Samal ajal võib sellise otsuse kehtivusaeg või tööandja kohustuste täitmise periood jätkuda ka pärast 1. juulit 2026.</w:t>
      </w:r>
      <w:r w:rsidR="00830002" w:rsidRPr="00CD1A63">
        <w:rPr>
          <w:rFonts w:ascii="Times New Roman" w:hAnsi="Times New Roman" w:cs="Times New Roman"/>
          <w:bCs/>
          <w:color w:val="000000" w:themeColor="text1"/>
          <w:sz w:val="24"/>
          <w:szCs w:val="24"/>
        </w:rPr>
        <w:t xml:space="preserve"> Näiteks kui tervisekontrolli otsus väljastatakse tööandjale </w:t>
      </w:r>
      <w:r w:rsidR="00A6357B" w:rsidRPr="00CD1A63">
        <w:rPr>
          <w:rFonts w:ascii="Times New Roman" w:hAnsi="Times New Roman" w:cs="Times New Roman"/>
          <w:bCs/>
          <w:color w:val="000000" w:themeColor="text1"/>
          <w:sz w:val="24"/>
          <w:szCs w:val="24"/>
        </w:rPr>
        <w:t xml:space="preserve">30. juunil 2026, kehtib tööandjale kohustus säilitada ise sellist otsust kümme aastat </w:t>
      </w:r>
      <w:r w:rsidR="00875CF3" w:rsidRPr="00CD1A63">
        <w:rPr>
          <w:rFonts w:ascii="Times New Roman" w:hAnsi="Times New Roman" w:cs="Times New Roman"/>
          <w:bCs/>
          <w:color w:val="000000" w:themeColor="text1"/>
          <w:sz w:val="24"/>
          <w:szCs w:val="24"/>
        </w:rPr>
        <w:t>teenuseosutamisest</w:t>
      </w:r>
      <w:r w:rsidR="00A6357B" w:rsidRPr="00CD1A63">
        <w:rPr>
          <w:rFonts w:ascii="Times New Roman" w:hAnsi="Times New Roman" w:cs="Times New Roman"/>
          <w:bCs/>
          <w:color w:val="000000" w:themeColor="text1"/>
          <w:sz w:val="24"/>
          <w:szCs w:val="24"/>
        </w:rPr>
        <w:t xml:space="preserve"> arvates.</w:t>
      </w:r>
      <w:r w:rsidR="00830002" w:rsidRPr="00CD1A63">
        <w:rPr>
          <w:rFonts w:ascii="Times New Roman" w:hAnsi="Times New Roman" w:cs="Times New Roman"/>
          <w:bCs/>
          <w:color w:val="000000" w:themeColor="text1"/>
          <w:sz w:val="24"/>
          <w:szCs w:val="24"/>
        </w:rPr>
        <w:t xml:space="preserve"> </w:t>
      </w:r>
    </w:p>
    <w:p w14:paraId="5A50B8BD" w14:textId="77777777" w:rsidR="004C658D" w:rsidRPr="00CD1A63" w:rsidRDefault="004C658D" w:rsidP="00CD1A63">
      <w:pPr>
        <w:autoSpaceDE w:val="0"/>
        <w:spacing w:after="0" w:line="240" w:lineRule="auto"/>
        <w:jc w:val="both"/>
        <w:rPr>
          <w:rFonts w:ascii="Times New Roman" w:hAnsi="Times New Roman" w:cs="Times New Roman"/>
          <w:bCs/>
          <w:color w:val="000000" w:themeColor="text1"/>
          <w:sz w:val="24"/>
          <w:szCs w:val="24"/>
        </w:rPr>
      </w:pPr>
    </w:p>
    <w:p w14:paraId="1F9AEBE8" w14:textId="1B25CB8B" w:rsidR="004D164A" w:rsidRPr="00CD1A63" w:rsidRDefault="006750BE" w:rsidP="00CD1A63">
      <w:pPr>
        <w:autoSpaceDE w:val="0"/>
        <w:spacing w:after="0" w:line="240" w:lineRule="auto"/>
        <w:jc w:val="both"/>
        <w:rPr>
          <w:rFonts w:ascii="Times New Roman" w:hAnsi="Times New Roman" w:cs="Times New Roman"/>
          <w:bCs/>
          <w:color w:val="000000" w:themeColor="text1"/>
          <w:sz w:val="24"/>
          <w:szCs w:val="24"/>
        </w:rPr>
      </w:pPr>
      <w:proofErr w:type="spellStart"/>
      <w:r w:rsidRPr="00CD1A63">
        <w:rPr>
          <w:rFonts w:ascii="Times New Roman" w:hAnsi="Times New Roman" w:cs="Times New Roman"/>
          <w:bCs/>
          <w:color w:val="000000" w:themeColor="text1"/>
          <w:sz w:val="24"/>
          <w:szCs w:val="24"/>
        </w:rPr>
        <w:t>TIS-i</w:t>
      </w:r>
      <w:proofErr w:type="spellEnd"/>
      <w:r w:rsidRPr="00CD1A63">
        <w:rPr>
          <w:rFonts w:ascii="Times New Roman" w:hAnsi="Times New Roman" w:cs="Times New Roman"/>
          <w:bCs/>
          <w:color w:val="000000" w:themeColor="text1"/>
          <w:sz w:val="24"/>
          <w:szCs w:val="24"/>
        </w:rPr>
        <w:t xml:space="preserve"> ja </w:t>
      </w:r>
      <w:proofErr w:type="spellStart"/>
      <w:r w:rsidRPr="00CD1A63">
        <w:rPr>
          <w:rFonts w:ascii="Times New Roman" w:hAnsi="Times New Roman" w:cs="Times New Roman"/>
          <w:bCs/>
          <w:color w:val="000000" w:themeColor="text1"/>
          <w:sz w:val="24"/>
          <w:szCs w:val="24"/>
        </w:rPr>
        <w:t>TEIS-i</w:t>
      </w:r>
      <w:proofErr w:type="spellEnd"/>
      <w:r w:rsidRPr="00CD1A63">
        <w:rPr>
          <w:rFonts w:ascii="Times New Roman" w:hAnsi="Times New Roman" w:cs="Times New Roman"/>
          <w:bCs/>
          <w:color w:val="000000" w:themeColor="text1"/>
          <w:sz w:val="24"/>
          <w:szCs w:val="24"/>
        </w:rPr>
        <w:t xml:space="preserve"> uued töövood rakenduvad üksnes </w:t>
      </w:r>
      <w:r w:rsidR="00064CA4">
        <w:rPr>
          <w:rFonts w:ascii="Times New Roman" w:hAnsi="Times New Roman" w:cs="Times New Roman"/>
          <w:bCs/>
          <w:color w:val="000000" w:themeColor="text1"/>
          <w:sz w:val="24"/>
          <w:szCs w:val="24"/>
        </w:rPr>
        <w:t>ajast</w:t>
      </w:r>
      <w:r w:rsidR="00D13332">
        <w:rPr>
          <w:rFonts w:ascii="Times New Roman" w:hAnsi="Times New Roman" w:cs="Times New Roman"/>
          <w:bCs/>
          <w:color w:val="000000" w:themeColor="text1"/>
          <w:sz w:val="24"/>
          <w:szCs w:val="24"/>
        </w:rPr>
        <w:t xml:space="preserve">, kui </w:t>
      </w:r>
      <w:r w:rsidR="00064CA4">
        <w:rPr>
          <w:rFonts w:ascii="Times New Roman" w:hAnsi="Times New Roman" w:cs="Times New Roman"/>
          <w:bCs/>
          <w:color w:val="000000" w:themeColor="text1"/>
          <w:sz w:val="24"/>
          <w:szCs w:val="24"/>
        </w:rPr>
        <w:t xml:space="preserve">jõustub </w:t>
      </w:r>
      <w:r w:rsidR="00D843C0">
        <w:rPr>
          <w:rFonts w:ascii="Times New Roman" w:hAnsi="Times New Roman" w:cs="Times New Roman"/>
          <w:bCs/>
          <w:color w:val="000000" w:themeColor="text1"/>
          <w:sz w:val="24"/>
          <w:szCs w:val="24"/>
        </w:rPr>
        <w:t>seadus</w:t>
      </w:r>
      <w:r w:rsidR="00D843C0" w:rsidRPr="00CD1A63">
        <w:rPr>
          <w:rFonts w:ascii="Times New Roman" w:hAnsi="Times New Roman" w:cs="Times New Roman"/>
          <w:bCs/>
          <w:color w:val="000000" w:themeColor="text1"/>
          <w:sz w:val="24"/>
          <w:szCs w:val="24"/>
        </w:rPr>
        <w:t xml:space="preserve"> </w:t>
      </w:r>
      <w:r w:rsidRPr="00CD1A63">
        <w:rPr>
          <w:rFonts w:ascii="Times New Roman" w:hAnsi="Times New Roman" w:cs="Times New Roman"/>
          <w:bCs/>
          <w:color w:val="000000" w:themeColor="text1"/>
          <w:sz w:val="24"/>
          <w:szCs w:val="24"/>
        </w:rPr>
        <w:t>väljastatavate otsuste</w:t>
      </w:r>
      <w:r w:rsidR="00F40731">
        <w:rPr>
          <w:rFonts w:ascii="Times New Roman" w:hAnsi="Times New Roman" w:cs="Times New Roman"/>
          <w:bCs/>
          <w:color w:val="000000" w:themeColor="text1"/>
          <w:sz w:val="24"/>
          <w:szCs w:val="24"/>
        </w:rPr>
        <w:t xml:space="preserve"> kohta</w:t>
      </w:r>
      <w:r w:rsidR="007A4E96">
        <w:rPr>
          <w:rFonts w:ascii="Times New Roman" w:hAnsi="Times New Roman" w:cs="Times New Roman"/>
          <w:bCs/>
          <w:color w:val="000000" w:themeColor="text1"/>
          <w:sz w:val="24"/>
          <w:szCs w:val="24"/>
        </w:rPr>
        <w:t>.</w:t>
      </w:r>
    </w:p>
    <w:p w14:paraId="0F1660EA" w14:textId="77777777" w:rsidR="004D164A" w:rsidRPr="00CD1A63" w:rsidRDefault="004D164A" w:rsidP="00CD1A63">
      <w:pPr>
        <w:autoSpaceDE w:val="0"/>
        <w:spacing w:after="0" w:line="240" w:lineRule="auto"/>
        <w:jc w:val="both"/>
        <w:rPr>
          <w:rFonts w:ascii="Times New Roman" w:hAnsi="Times New Roman" w:cs="Times New Roman"/>
          <w:bCs/>
          <w:color w:val="000000" w:themeColor="text1"/>
          <w:sz w:val="24"/>
          <w:szCs w:val="24"/>
        </w:rPr>
      </w:pPr>
    </w:p>
    <w:p w14:paraId="5E5419FD" w14:textId="0A9B0D6B" w:rsidR="004C658D" w:rsidRPr="00CD1A63" w:rsidRDefault="002E2BBD" w:rsidP="00CD1A63">
      <w:pPr>
        <w:autoSpaceDE w:val="0"/>
        <w:spacing w:after="0" w:line="240" w:lineRule="auto"/>
        <w:jc w:val="both"/>
        <w:rPr>
          <w:rFonts w:ascii="Times New Roman" w:hAnsi="Times New Roman" w:cs="Times New Roman"/>
          <w:bCs/>
          <w:color w:val="000000" w:themeColor="text1"/>
          <w:sz w:val="24"/>
          <w:szCs w:val="24"/>
        </w:rPr>
      </w:pPr>
      <w:r w:rsidRPr="00CD1A63">
        <w:rPr>
          <w:rFonts w:ascii="Times New Roman" w:hAnsi="Times New Roman" w:cs="Times New Roman"/>
          <w:bCs/>
          <w:color w:val="000000" w:themeColor="text1"/>
          <w:sz w:val="24"/>
          <w:szCs w:val="24"/>
        </w:rPr>
        <w:t xml:space="preserve">Üleminekusätte </w:t>
      </w:r>
      <w:r w:rsidR="00064CA4">
        <w:rPr>
          <w:rFonts w:ascii="Times New Roman" w:hAnsi="Times New Roman" w:cs="Times New Roman"/>
          <w:bCs/>
          <w:color w:val="000000" w:themeColor="text1"/>
          <w:sz w:val="24"/>
          <w:szCs w:val="24"/>
        </w:rPr>
        <w:t>lisa</w:t>
      </w:r>
      <w:r w:rsidRPr="00CD1A63">
        <w:rPr>
          <w:rFonts w:ascii="Times New Roman" w:hAnsi="Times New Roman" w:cs="Times New Roman"/>
          <w:bCs/>
          <w:color w:val="000000" w:themeColor="text1"/>
          <w:sz w:val="24"/>
          <w:szCs w:val="24"/>
        </w:rPr>
        <w:t xml:space="preserve">eesmärk on tagada andmete </w:t>
      </w:r>
      <w:proofErr w:type="spellStart"/>
      <w:r w:rsidRPr="00CD1A63">
        <w:rPr>
          <w:rFonts w:ascii="Times New Roman" w:hAnsi="Times New Roman" w:cs="Times New Roman"/>
          <w:bCs/>
          <w:color w:val="000000" w:themeColor="text1"/>
          <w:sz w:val="24"/>
          <w:szCs w:val="24"/>
        </w:rPr>
        <w:t>tõendatavus</w:t>
      </w:r>
      <w:proofErr w:type="spellEnd"/>
      <w:r w:rsidRPr="00CD1A63">
        <w:rPr>
          <w:rFonts w:ascii="Times New Roman" w:hAnsi="Times New Roman" w:cs="Times New Roman"/>
          <w:bCs/>
          <w:color w:val="000000" w:themeColor="text1"/>
          <w:sz w:val="24"/>
          <w:szCs w:val="24"/>
        </w:rPr>
        <w:t xml:space="preserve"> ja järjepidevus – tööandjal peab olema võimalik tõendada, et ta on täitnud töötervishoiu ja tööohutuse nõudeid ka selliste otsuste puhul, mis infosüsteemidesse ei jõua.</w:t>
      </w:r>
      <w:r w:rsidR="004D164A" w:rsidRPr="00CD1A63">
        <w:rPr>
          <w:rFonts w:ascii="Times New Roman" w:hAnsi="Times New Roman" w:cs="Times New Roman"/>
          <w:bCs/>
          <w:color w:val="000000" w:themeColor="text1"/>
          <w:sz w:val="24"/>
          <w:szCs w:val="24"/>
        </w:rPr>
        <w:t xml:space="preserve"> Selli</w:t>
      </w:r>
      <w:r w:rsidR="00776E98">
        <w:rPr>
          <w:rFonts w:ascii="Times New Roman" w:hAnsi="Times New Roman" w:cs="Times New Roman"/>
          <w:bCs/>
          <w:color w:val="000000" w:themeColor="text1"/>
          <w:sz w:val="24"/>
          <w:szCs w:val="24"/>
        </w:rPr>
        <w:t>n</w:t>
      </w:r>
      <w:r w:rsidR="004D164A" w:rsidRPr="00CD1A63">
        <w:rPr>
          <w:rFonts w:ascii="Times New Roman" w:hAnsi="Times New Roman" w:cs="Times New Roman"/>
          <w:bCs/>
          <w:color w:val="000000" w:themeColor="text1"/>
          <w:sz w:val="24"/>
          <w:szCs w:val="24"/>
        </w:rPr>
        <w:t>e üleminekusäte on vajalik, et vältida olukorda, kus andmete liikumise kohustus muutub, kuid varasemad otsused jääksid õiguslikult määratlemata või tööandja jääks ilma vajalikust alusinfost töötaja töötingimuste kujundamisel.</w:t>
      </w:r>
    </w:p>
    <w:p w14:paraId="57C338F9" w14:textId="77777777" w:rsidR="004C658D" w:rsidRPr="00CD1A63" w:rsidRDefault="004C658D" w:rsidP="00CD1A63">
      <w:pPr>
        <w:autoSpaceDE w:val="0"/>
        <w:spacing w:after="0" w:line="240" w:lineRule="auto"/>
        <w:jc w:val="both"/>
        <w:rPr>
          <w:rFonts w:ascii="Times New Roman" w:hAnsi="Times New Roman" w:cs="Times New Roman"/>
          <w:bCs/>
          <w:color w:val="000000" w:themeColor="text1"/>
          <w:sz w:val="24"/>
          <w:szCs w:val="24"/>
        </w:rPr>
      </w:pPr>
    </w:p>
    <w:p w14:paraId="55530050" w14:textId="39A6359E" w:rsidR="00382E85" w:rsidRPr="00CD1A63" w:rsidRDefault="00BA2400" w:rsidP="00CD1A63">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CD1A63">
        <w:rPr>
          <w:rFonts w:ascii="Times New Roman" w:eastAsia="Times New Roman" w:hAnsi="Times New Roman" w:cs="Times New Roman"/>
          <w:b/>
          <w:bCs/>
          <w:sz w:val="24"/>
          <w:szCs w:val="24"/>
          <w:shd w:val="clear" w:color="auto" w:fill="FFFFFF"/>
          <w:lang w:eastAsia="ar-SA"/>
        </w:rPr>
        <w:t xml:space="preserve">Eelnõu §-ga </w:t>
      </w:r>
      <w:r w:rsidR="00BA13C9" w:rsidRPr="00CD1A63">
        <w:rPr>
          <w:rFonts w:ascii="Times New Roman" w:eastAsia="Times New Roman" w:hAnsi="Times New Roman" w:cs="Times New Roman"/>
          <w:b/>
          <w:bCs/>
          <w:sz w:val="24"/>
          <w:szCs w:val="24"/>
          <w:shd w:val="clear" w:color="auto" w:fill="FFFFFF"/>
          <w:lang w:eastAsia="ar-SA"/>
        </w:rPr>
        <w:t>2</w:t>
      </w:r>
      <w:r w:rsidRPr="00CD1A63">
        <w:rPr>
          <w:rFonts w:ascii="Times New Roman" w:eastAsia="Times New Roman" w:hAnsi="Times New Roman" w:cs="Times New Roman"/>
          <w:sz w:val="24"/>
          <w:szCs w:val="24"/>
          <w:shd w:val="clear" w:color="auto" w:fill="FFFFFF"/>
          <w:lang w:eastAsia="ar-SA"/>
        </w:rPr>
        <w:t xml:space="preserve"> on sätestatud seaduse jõustumine.</w:t>
      </w:r>
    </w:p>
    <w:p w14:paraId="38FA34AA" w14:textId="77777777" w:rsidR="00925FA5" w:rsidRPr="00CD1A63" w:rsidRDefault="00925FA5" w:rsidP="00CD1A63">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3" w:name="_Hlk162357154"/>
      <w:bookmarkStart w:id="4" w:name="_Hlk80096943"/>
    </w:p>
    <w:bookmarkEnd w:id="3"/>
    <w:bookmarkEnd w:id="4"/>
    <w:p w14:paraId="501AF3AC" w14:textId="48CDC4DD" w:rsidR="00364B25" w:rsidRPr="00CD1A63" w:rsidRDefault="00D73E72"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Eelnõu on planeeritud jõustuma 1. juulil 2026</w:t>
      </w:r>
      <w:r w:rsidR="00544BD2" w:rsidRPr="00CD1A63">
        <w:rPr>
          <w:rFonts w:ascii="Times New Roman" w:eastAsia="Times New Roman" w:hAnsi="Times New Roman" w:cs="Times New Roman"/>
          <w:color w:val="000000" w:themeColor="text1"/>
          <w:sz w:val="24"/>
          <w:szCs w:val="24"/>
          <w:lang w:eastAsia="ar-SA"/>
        </w:rPr>
        <w:t>, et anda eelnõuga puudutatud osapooltele (tööandjad, töötajad, töötervishoiuteenuse osutajad) piisav aeg töötervishoiuteenuse korraldust puudutavate seadusemuudatustega tutvumiseks ja vajalike ümberkorralduste tegemiseks</w:t>
      </w:r>
      <w:r w:rsidR="000A2FAA" w:rsidRPr="00CD1A63">
        <w:rPr>
          <w:rFonts w:ascii="Times New Roman" w:eastAsia="Times New Roman" w:hAnsi="Times New Roman" w:cs="Times New Roman"/>
          <w:color w:val="000000" w:themeColor="text1"/>
          <w:sz w:val="24"/>
          <w:szCs w:val="24"/>
          <w:lang w:eastAsia="ar-SA"/>
        </w:rPr>
        <w:t xml:space="preserve">, sh tuleb arvestada </w:t>
      </w:r>
      <w:r w:rsidR="000D5548">
        <w:rPr>
          <w:rFonts w:ascii="Times New Roman" w:eastAsia="Times New Roman" w:hAnsi="Times New Roman" w:cs="Times New Roman"/>
          <w:color w:val="000000" w:themeColor="text1"/>
          <w:sz w:val="24"/>
          <w:szCs w:val="24"/>
          <w:lang w:eastAsia="ar-SA"/>
        </w:rPr>
        <w:t>asjaomaste</w:t>
      </w:r>
      <w:r w:rsidR="000D5548" w:rsidRPr="00CD1A63">
        <w:rPr>
          <w:rFonts w:ascii="Times New Roman" w:eastAsia="Times New Roman" w:hAnsi="Times New Roman" w:cs="Times New Roman"/>
          <w:color w:val="000000" w:themeColor="text1"/>
          <w:sz w:val="24"/>
          <w:szCs w:val="24"/>
          <w:lang w:eastAsia="ar-SA"/>
        </w:rPr>
        <w:t xml:space="preserve"> </w:t>
      </w:r>
      <w:r w:rsidR="000A2FAA" w:rsidRPr="00CD1A63">
        <w:rPr>
          <w:rFonts w:ascii="Times New Roman" w:eastAsia="Times New Roman" w:hAnsi="Times New Roman" w:cs="Times New Roman"/>
          <w:color w:val="000000" w:themeColor="text1"/>
          <w:sz w:val="24"/>
          <w:szCs w:val="24"/>
          <w:lang w:eastAsia="ar-SA"/>
        </w:rPr>
        <w:t>töökeskkonna andmekogu arenduste valmimisega</w:t>
      </w:r>
      <w:r w:rsidR="00933040" w:rsidRPr="00CD1A63">
        <w:rPr>
          <w:rFonts w:ascii="Times New Roman" w:eastAsia="Times New Roman" w:hAnsi="Times New Roman" w:cs="Times New Roman"/>
          <w:color w:val="000000" w:themeColor="text1"/>
          <w:sz w:val="24"/>
          <w:szCs w:val="24"/>
          <w:lang w:eastAsia="ar-SA"/>
        </w:rPr>
        <w:t>, et teenuse</w:t>
      </w:r>
      <w:r w:rsidR="006C0F95" w:rsidRPr="00CD1A63">
        <w:rPr>
          <w:rFonts w:ascii="Times New Roman" w:eastAsia="Times New Roman" w:hAnsi="Times New Roman" w:cs="Times New Roman"/>
          <w:color w:val="000000" w:themeColor="text1"/>
          <w:sz w:val="24"/>
          <w:szCs w:val="24"/>
          <w:lang w:eastAsia="ar-SA"/>
        </w:rPr>
        <w:t xml:space="preserve">osutajad saaksid </w:t>
      </w:r>
      <w:r w:rsidR="00A417E2" w:rsidRPr="00CD1A63">
        <w:rPr>
          <w:rFonts w:ascii="Times New Roman" w:eastAsia="Times New Roman" w:hAnsi="Times New Roman" w:cs="Times New Roman"/>
          <w:color w:val="000000" w:themeColor="text1"/>
          <w:sz w:val="24"/>
          <w:szCs w:val="24"/>
          <w:lang w:eastAsia="ar-SA"/>
        </w:rPr>
        <w:t>arendada oma infosüsteeme ja luua ühendus</w:t>
      </w:r>
      <w:r w:rsidR="000D5548">
        <w:rPr>
          <w:rFonts w:ascii="Times New Roman" w:eastAsia="Times New Roman" w:hAnsi="Times New Roman" w:cs="Times New Roman"/>
          <w:color w:val="000000" w:themeColor="text1"/>
          <w:sz w:val="24"/>
          <w:szCs w:val="24"/>
          <w:lang w:eastAsia="ar-SA"/>
        </w:rPr>
        <w:t>e</w:t>
      </w:r>
      <w:r w:rsidR="006C0F95" w:rsidRPr="00CD1A63">
        <w:rPr>
          <w:rFonts w:ascii="Times New Roman" w:eastAsia="Times New Roman" w:hAnsi="Times New Roman" w:cs="Times New Roman"/>
          <w:color w:val="000000" w:themeColor="text1"/>
          <w:sz w:val="24"/>
          <w:szCs w:val="24"/>
          <w:lang w:eastAsia="ar-SA"/>
        </w:rPr>
        <w:t xml:space="preserve"> </w:t>
      </w:r>
      <w:proofErr w:type="spellStart"/>
      <w:r w:rsidR="006C0F95" w:rsidRPr="00CD1A63">
        <w:rPr>
          <w:rFonts w:ascii="Times New Roman" w:eastAsia="Times New Roman" w:hAnsi="Times New Roman" w:cs="Times New Roman"/>
          <w:color w:val="000000" w:themeColor="text1"/>
          <w:sz w:val="24"/>
          <w:szCs w:val="24"/>
          <w:lang w:eastAsia="ar-SA"/>
        </w:rPr>
        <w:t>TIS-iga</w:t>
      </w:r>
      <w:proofErr w:type="spellEnd"/>
      <w:r w:rsidR="00A417E2" w:rsidRPr="00CD1A63">
        <w:rPr>
          <w:rFonts w:ascii="Times New Roman" w:eastAsia="Times New Roman" w:hAnsi="Times New Roman" w:cs="Times New Roman"/>
          <w:color w:val="000000" w:themeColor="text1"/>
          <w:sz w:val="24"/>
          <w:szCs w:val="24"/>
          <w:lang w:eastAsia="ar-SA"/>
        </w:rPr>
        <w:t xml:space="preserve"> tervisekontrolli otsuste edastamisek</w:t>
      </w:r>
      <w:r w:rsidR="00693625" w:rsidRPr="00CD1A63">
        <w:rPr>
          <w:rFonts w:ascii="Times New Roman" w:eastAsia="Times New Roman" w:hAnsi="Times New Roman" w:cs="Times New Roman"/>
          <w:color w:val="000000" w:themeColor="text1"/>
          <w:sz w:val="24"/>
          <w:szCs w:val="24"/>
          <w:lang w:eastAsia="ar-SA"/>
        </w:rPr>
        <w:t>s</w:t>
      </w:r>
      <w:r w:rsidR="000A2FAA" w:rsidRPr="00CD1A63">
        <w:rPr>
          <w:rFonts w:ascii="Times New Roman" w:eastAsia="Times New Roman" w:hAnsi="Times New Roman" w:cs="Times New Roman"/>
          <w:color w:val="000000" w:themeColor="text1"/>
          <w:sz w:val="24"/>
          <w:szCs w:val="24"/>
          <w:lang w:eastAsia="ar-SA"/>
        </w:rPr>
        <w:t>.</w:t>
      </w:r>
      <w:r w:rsidR="00322279" w:rsidRPr="00CD1A63">
        <w:rPr>
          <w:rFonts w:ascii="Times New Roman" w:eastAsia="Times New Roman" w:hAnsi="Times New Roman" w:cs="Times New Roman"/>
          <w:color w:val="000000" w:themeColor="text1"/>
          <w:sz w:val="24"/>
          <w:szCs w:val="24"/>
          <w:lang w:eastAsia="ar-SA"/>
        </w:rPr>
        <w:t xml:space="preserve"> Muudatuse rakendamiseks valmistatakse ette riiklikud IT-arendused</w:t>
      </w:r>
      <w:r w:rsidR="000467B5" w:rsidRPr="00CD1A63">
        <w:rPr>
          <w:rFonts w:ascii="Times New Roman" w:eastAsia="Times New Roman" w:hAnsi="Times New Roman" w:cs="Times New Roman"/>
          <w:color w:val="000000" w:themeColor="text1"/>
          <w:sz w:val="24"/>
          <w:szCs w:val="24"/>
          <w:lang w:eastAsia="ar-SA"/>
        </w:rPr>
        <w:t xml:space="preserve"> (TIS, </w:t>
      </w:r>
      <w:r w:rsidR="000D5548">
        <w:rPr>
          <w:rFonts w:ascii="Times New Roman" w:eastAsia="Times New Roman" w:hAnsi="Times New Roman" w:cs="Times New Roman"/>
          <w:color w:val="000000" w:themeColor="text1"/>
          <w:sz w:val="24"/>
          <w:szCs w:val="24"/>
          <w:lang w:eastAsia="ar-SA"/>
        </w:rPr>
        <w:t>t</w:t>
      </w:r>
      <w:r w:rsidR="000467B5" w:rsidRPr="00CD1A63">
        <w:rPr>
          <w:rFonts w:ascii="Times New Roman" w:eastAsia="Times New Roman" w:hAnsi="Times New Roman" w:cs="Times New Roman"/>
          <w:color w:val="000000" w:themeColor="text1"/>
          <w:sz w:val="24"/>
          <w:szCs w:val="24"/>
          <w:lang w:eastAsia="ar-SA"/>
        </w:rPr>
        <w:t>erviseportaal, TEIS)</w:t>
      </w:r>
      <w:r w:rsidR="00322279" w:rsidRPr="00CD1A63">
        <w:rPr>
          <w:rFonts w:ascii="Times New Roman" w:eastAsia="Times New Roman" w:hAnsi="Times New Roman" w:cs="Times New Roman"/>
          <w:color w:val="000000" w:themeColor="text1"/>
          <w:sz w:val="24"/>
          <w:szCs w:val="24"/>
          <w:lang w:eastAsia="ar-SA"/>
        </w:rPr>
        <w:t>.</w:t>
      </w:r>
    </w:p>
    <w:p w14:paraId="0A03E9EB" w14:textId="77777777" w:rsidR="00D73E72" w:rsidRPr="00CD1A63" w:rsidRDefault="00D73E72" w:rsidP="00CD1A63">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14" w14:textId="2F55D3CB" w:rsidR="006D1AC1" w:rsidRPr="00CD1A63" w:rsidRDefault="006D1AC1" w:rsidP="00CD1A63">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lang w:eastAsia="ar-SA"/>
        </w:rPr>
      </w:pPr>
      <w:r w:rsidRPr="00CD1A63">
        <w:rPr>
          <w:rFonts w:ascii="Times New Roman" w:eastAsia="Times New Roman" w:hAnsi="Times New Roman" w:cs="Times New Roman"/>
          <w:b/>
          <w:color w:val="000000" w:themeColor="text1"/>
          <w:sz w:val="24"/>
          <w:szCs w:val="24"/>
          <w:lang w:eastAsia="ar-SA"/>
        </w:rPr>
        <w:t>4</w:t>
      </w:r>
      <w:r w:rsidR="00524644" w:rsidRPr="00CD1A63">
        <w:rPr>
          <w:rFonts w:ascii="Times New Roman" w:eastAsia="Times New Roman" w:hAnsi="Times New Roman" w:cs="Times New Roman"/>
          <w:b/>
          <w:color w:val="000000" w:themeColor="text1"/>
          <w:sz w:val="24"/>
          <w:szCs w:val="24"/>
          <w:lang w:eastAsia="ar-SA"/>
        </w:rPr>
        <w:t>.</w:t>
      </w:r>
      <w:r w:rsidRPr="00CD1A63">
        <w:rPr>
          <w:rFonts w:ascii="Times New Roman" w:eastAsia="Times New Roman" w:hAnsi="Times New Roman" w:cs="Times New Roman"/>
          <w:b/>
          <w:color w:val="000000" w:themeColor="text1"/>
          <w:sz w:val="24"/>
          <w:szCs w:val="24"/>
          <w:lang w:eastAsia="ar-SA"/>
        </w:rPr>
        <w:t xml:space="preserve"> Eelnõu terminoloogia </w:t>
      </w:r>
    </w:p>
    <w:p w14:paraId="4D6CC415" w14:textId="77777777" w:rsidR="006D1AC1" w:rsidRPr="00CD1A63" w:rsidRDefault="006D1AC1" w:rsidP="00CD1A63">
      <w:pPr>
        <w:shd w:val="clear" w:color="auto" w:fill="FFFFFF" w:themeFill="background1"/>
        <w:suppressAutoHyphens/>
        <w:autoSpaceDE w:val="0"/>
        <w:spacing w:after="0" w:line="240" w:lineRule="auto"/>
        <w:jc w:val="both"/>
        <w:rPr>
          <w:rFonts w:ascii="Times New Roman" w:eastAsia="Times New Roman" w:hAnsi="Times New Roman" w:cs="Times New Roman"/>
          <w:bCs/>
          <w:color w:val="000000" w:themeColor="text1"/>
          <w:sz w:val="24"/>
          <w:szCs w:val="24"/>
          <w:lang w:eastAsia="ar-SA"/>
        </w:rPr>
      </w:pPr>
    </w:p>
    <w:p w14:paraId="4D6CC41E" w14:textId="2DF85442" w:rsidR="006D1AC1" w:rsidRPr="00CD1A63" w:rsidRDefault="006062FF" w:rsidP="00CD1A63">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Eelnõu ei sisalda uusi termineid.</w:t>
      </w:r>
    </w:p>
    <w:p w14:paraId="432ED2A4" w14:textId="77777777" w:rsidR="006062FF" w:rsidRPr="00CD1A63" w:rsidRDefault="006062FF" w:rsidP="00CD1A63">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1F" w14:textId="77777777" w:rsidR="006D1AC1" w:rsidRPr="00CD1A63" w:rsidRDefault="006D1AC1" w:rsidP="00CD1A63">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lang w:eastAsia="ar-SA"/>
        </w:rPr>
      </w:pPr>
      <w:r w:rsidRPr="00CD1A63">
        <w:rPr>
          <w:rFonts w:ascii="Times New Roman" w:eastAsia="Times New Roman" w:hAnsi="Times New Roman" w:cs="Times New Roman"/>
          <w:b/>
          <w:color w:val="000000" w:themeColor="text1"/>
          <w:sz w:val="24"/>
          <w:szCs w:val="24"/>
          <w:lang w:eastAsia="ar-SA"/>
        </w:rPr>
        <w:t>5. Eelnõu vastavus Euroopa Liidu õigusaktidega</w:t>
      </w:r>
    </w:p>
    <w:p w14:paraId="2A52B094" w14:textId="77777777" w:rsidR="00592CC8" w:rsidRPr="00CD1A63" w:rsidRDefault="00592CC8" w:rsidP="00CD1A63">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20" w14:textId="68DB7AE4" w:rsidR="006D1AC1" w:rsidRPr="00CD1A63" w:rsidRDefault="006D1AC1" w:rsidP="00CD1A63">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Eelnõu </w:t>
      </w:r>
      <w:r w:rsidR="00684820">
        <w:rPr>
          <w:rFonts w:ascii="Times New Roman" w:eastAsia="Times New Roman" w:hAnsi="Times New Roman" w:cs="Times New Roman"/>
          <w:color w:val="000000" w:themeColor="text1"/>
          <w:sz w:val="24"/>
          <w:szCs w:val="24"/>
          <w:lang w:eastAsia="ar-SA"/>
        </w:rPr>
        <w:t>ei ole puutumuses</w:t>
      </w:r>
      <w:r w:rsidRPr="00CD1A63">
        <w:rPr>
          <w:rFonts w:ascii="Times New Roman" w:eastAsia="Times New Roman" w:hAnsi="Times New Roman" w:cs="Times New Roman"/>
          <w:color w:val="000000" w:themeColor="text1"/>
          <w:sz w:val="24"/>
          <w:szCs w:val="24"/>
          <w:lang w:eastAsia="ar-SA"/>
        </w:rPr>
        <w:t xml:space="preserve"> Euroopa Liidu õigusaktidega</w:t>
      </w:r>
      <w:r w:rsidR="00592CC8" w:rsidRPr="00CD1A63">
        <w:rPr>
          <w:rFonts w:ascii="Times New Roman" w:eastAsia="Times New Roman" w:hAnsi="Times New Roman" w:cs="Times New Roman"/>
          <w:color w:val="000000" w:themeColor="text1"/>
          <w:sz w:val="24"/>
          <w:szCs w:val="24"/>
          <w:lang w:eastAsia="ar-SA"/>
        </w:rPr>
        <w:t>.</w:t>
      </w:r>
    </w:p>
    <w:p w14:paraId="4D6CC421" w14:textId="77777777" w:rsidR="006D1AC1" w:rsidRPr="00CD1A63" w:rsidRDefault="006D1AC1" w:rsidP="00CD1A63">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422" w14:textId="07BBD5A0" w:rsidR="006D1AC1" w:rsidRPr="00CD1A63" w:rsidRDefault="006D1AC1" w:rsidP="00CD1A63">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shd w:val="clear" w:color="auto" w:fill="FFFFFF"/>
          <w:lang w:eastAsia="ar-SA"/>
        </w:rPr>
      </w:pPr>
      <w:r w:rsidRPr="005117E5">
        <w:rPr>
          <w:rFonts w:ascii="Times New Roman" w:eastAsia="Times New Roman" w:hAnsi="Times New Roman" w:cs="Times New Roman"/>
          <w:b/>
          <w:color w:val="000000" w:themeColor="text1"/>
          <w:sz w:val="24"/>
          <w:szCs w:val="24"/>
          <w:shd w:val="clear" w:color="auto" w:fill="FFFFFF"/>
          <w:lang w:eastAsia="ar-SA"/>
        </w:rPr>
        <w:t>6. Seaduse mõjud</w:t>
      </w:r>
    </w:p>
    <w:p w14:paraId="128F64FD" w14:textId="77777777" w:rsidR="003E39D2" w:rsidRPr="00CD1A63" w:rsidRDefault="003E39D2" w:rsidP="00CD1A63">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shd w:val="clear" w:color="auto" w:fill="FFFFFF"/>
          <w:lang w:eastAsia="ar-SA"/>
        </w:rPr>
      </w:pPr>
    </w:p>
    <w:p w14:paraId="0631EA87" w14:textId="1E1F34D3"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Muudatuste rakendamisega kaasneb mõju järgmistes valdkondades: 1) sotsiaalne mõju, 2) mõju majandusele, 3) mõju riigivalitsemisele ning 4) mõju infotehnoloogiale ja infoühiskonnale. Mõjuaspekte nendes valdkondades hinnati mõjutatud sihtrühmade kaupa nelja kriteeriumi alusel: mõju ulatus, mõju avaldumise sagedus, mõjutatud sihtrühma suurus ja ebasoovitavate mõjude kaasnemise risk. Muudatused ei mõjuta järgmisi valdkondi: haridus, kultuur, sport, riigikaitse, siseturvalisus, keskkond, regionaalareng, mistõttu ei ole mõju olulisust nendes valdkondades hinnatud.</w:t>
      </w:r>
      <w:r w:rsidR="00AE6AC7" w:rsidRPr="00CD1A63">
        <w:rPr>
          <w:rFonts w:ascii="Times New Roman" w:eastAsia="Times New Roman" w:hAnsi="Times New Roman" w:cs="Times New Roman"/>
          <w:color w:val="000000" w:themeColor="text1"/>
          <w:sz w:val="24"/>
          <w:szCs w:val="24"/>
          <w:lang w:eastAsia="ar-SA"/>
        </w:rPr>
        <w:t xml:space="preserve"> </w:t>
      </w:r>
      <w:r w:rsidR="00CC59A6">
        <w:rPr>
          <w:rFonts w:ascii="Times New Roman" w:eastAsia="Times New Roman" w:hAnsi="Times New Roman" w:cs="Times New Roman"/>
          <w:color w:val="000000" w:themeColor="text1"/>
          <w:sz w:val="24"/>
          <w:szCs w:val="24"/>
          <w:lang w:eastAsia="ar-SA"/>
        </w:rPr>
        <w:t>Lisaks</w:t>
      </w:r>
      <w:r w:rsidR="00CC59A6" w:rsidRPr="00CD1A63">
        <w:rPr>
          <w:rFonts w:ascii="Times New Roman" w:eastAsia="Times New Roman" w:hAnsi="Times New Roman" w:cs="Times New Roman"/>
          <w:color w:val="000000" w:themeColor="text1"/>
          <w:sz w:val="24"/>
          <w:szCs w:val="24"/>
          <w:lang w:eastAsia="ar-SA"/>
        </w:rPr>
        <w:t xml:space="preserve"> </w:t>
      </w:r>
      <w:r w:rsidR="00AE6AC7" w:rsidRPr="00CD1A63">
        <w:rPr>
          <w:rFonts w:ascii="Times New Roman" w:eastAsia="Times New Roman" w:hAnsi="Times New Roman" w:cs="Times New Roman"/>
          <w:color w:val="000000" w:themeColor="text1"/>
          <w:sz w:val="24"/>
          <w:szCs w:val="24"/>
          <w:lang w:eastAsia="ar-SA"/>
        </w:rPr>
        <w:t>on koostatud andmekaitsealane mõjuhinnang.</w:t>
      </w:r>
    </w:p>
    <w:p w14:paraId="43FEDF49" w14:textId="0DE75760"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6.1. Sotsiaal</w:t>
      </w:r>
      <w:r w:rsidR="00C35C01">
        <w:rPr>
          <w:rFonts w:ascii="Times New Roman" w:eastAsia="Times New Roman" w:hAnsi="Times New Roman" w:cs="Times New Roman"/>
          <w:b/>
          <w:bCs/>
          <w:color w:val="000000" w:themeColor="text1"/>
          <w:sz w:val="24"/>
          <w:szCs w:val="24"/>
          <w:lang w:eastAsia="ar-SA"/>
        </w:rPr>
        <w:t>ne</w:t>
      </w:r>
      <w:r w:rsidRPr="00CD1A63">
        <w:rPr>
          <w:rFonts w:ascii="Times New Roman" w:eastAsia="Times New Roman" w:hAnsi="Times New Roman" w:cs="Times New Roman"/>
          <w:b/>
          <w:bCs/>
          <w:color w:val="000000" w:themeColor="text1"/>
          <w:sz w:val="24"/>
          <w:szCs w:val="24"/>
          <w:lang w:eastAsia="ar-SA"/>
        </w:rPr>
        <w:t xml:space="preserve"> mõju</w:t>
      </w:r>
    </w:p>
    <w:p w14:paraId="23C8CDBC" w14:textId="5FF4AF5D"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Mõju avaldub töötervishoiu korraldusel</w:t>
      </w:r>
      <w:r w:rsidR="00CC59A6">
        <w:rPr>
          <w:rFonts w:ascii="Times New Roman" w:eastAsia="Times New Roman" w:hAnsi="Times New Roman" w:cs="Times New Roman"/>
          <w:color w:val="000000" w:themeColor="text1"/>
          <w:sz w:val="24"/>
          <w:szCs w:val="24"/>
          <w:lang w:eastAsia="ar-SA"/>
        </w:rPr>
        <w:t>e</w:t>
      </w:r>
      <w:r w:rsidRPr="00CD1A63">
        <w:rPr>
          <w:rFonts w:ascii="Times New Roman" w:eastAsia="Times New Roman" w:hAnsi="Times New Roman" w:cs="Times New Roman"/>
          <w:color w:val="000000" w:themeColor="text1"/>
          <w:sz w:val="24"/>
          <w:szCs w:val="24"/>
          <w:lang w:eastAsia="ar-SA"/>
        </w:rPr>
        <w:t xml:space="preserve"> ja kvaliteedile, aga ka tervishoiukorraldusele ning inimeste tööalasele heaolule ja tervisele laiemalt.</w:t>
      </w:r>
      <w:r w:rsidRPr="00CD1A63">
        <w:rPr>
          <w:rFonts w:ascii="Times New Roman" w:eastAsia="Times New Roman" w:hAnsi="Times New Roman" w:cs="Times New Roman"/>
          <w:i/>
          <w:iCs/>
          <w:color w:val="000000" w:themeColor="text1"/>
          <w:sz w:val="24"/>
          <w:szCs w:val="24"/>
          <w:lang w:eastAsia="ar-SA"/>
        </w:rPr>
        <w:t xml:space="preserve"> </w:t>
      </w:r>
    </w:p>
    <w:p w14:paraId="69897372" w14:textId="77777777" w:rsidR="006D4C26" w:rsidRPr="00CD1A63" w:rsidRDefault="006D4C26" w:rsidP="00CD1A63">
      <w:pPr>
        <w:spacing w:line="240" w:lineRule="auto"/>
        <w:jc w:val="both"/>
        <w:rPr>
          <w:rFonts w:ascii="Times New Roman" w:hAnsi="Times New Roman" w:cs="Times New Roman"/>
          <w:b/>
          <w:bCs/>
          <w:color w:val="000000" w:themeColor="text1"/>
          <w:sz w:val="24"/>
          <w:szCs w:val="24"/>
          <w:lang w:bidi="en-US"/>
        </w:rPr>
      </w:pPr>
      <w:r w:rsidRPr="00CD1A63">
        <w:rPr>
          <w:rFonts w:ascii="Times New Roman" w:hAnsi="Times New Roman" w:cs="Times New Roman"/>
          <w:b/>
          <w:bCs/>
          <w:color w:val="000000" w:themeColor="text1"/>
          <w:sz w:val="24"/>
          <w:szCs w:val="24"/>
          <w:lang w:bidi="en-US"/>
        </w:rPr>
        <w:t>6.1.1. Töötajad (patsiendivaade)</w:t>
      </w:r>
    </w:p>
    <w:p w14:paraId="591EC78F" w14:textId="0F01E672"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Tervisekontrollis töötervishoiuteenuse osutaja juures peavad regulaarselt käima töölepinguga ja avaliku teenistuse seaduse alusel töötavad töötajad, kes puutuvad kokku </w:t>
      </w:r>
      <w:proofErr w:type="spellStart"/>
      <w:r w:rsidRPr="00CD1A63">
        <w:rPr>
          <w:rFonts w:ascii="Times New Roman" w:eastAsia="Times New Roman" w:hAnsi="Times New Roman" w:cs="Times New Roman"/>
          <w:color w:val="000000" w:themeColor="text1"/>
          <w:sz w:val="24"/>
          <w:szCs w:val="24"/>
          <w:lang w:eastAsia="ar-SA"/>
        </w:rPr>
        <w:t>TTOS-is</w:t>
      </w:r>
      <w:proofErr w:type="spellEnd"/>
      <w:r w:rsidRPr="00CD1A63">
        <w:rPr>
          <w:rFonts w:ascii="Times New Roman" w:eastAsia="Times New Roman" w:hAnsi="Times New Roman" w:cs="Times New Roman"/>
          <w:color w:val="000000" w:themeColor="text1"/>
          <w:sz w:val="24"/>
          <w:szCs w:val="24"/>
          <w:lang w:eastAsia="ar-SA"/>
        </w:rPr>
        <w:t xml:space="preserve"> nimetatud töökeskkonna ohutegurite või töö laadiga seaduses nimetatud tingimuste ja sageduse</w:t>
      </w:r>
      <w:r w:rsidR="000527C9">
        <w:rPr>
          <w:rFonts w:ascii="Times New Roman" w:eastAsia="Times New Roman" w:hAnsi="Times New Roman" w:cs="Times New Roman"/>
          <w:color w:val="000000" w:themeColor="text1"/>
          <w:sz w:val="24"/>
          <w:szCs w:val="24"/>
          <w:lang w:eastAsia="ar-SA"/>
        </w:rPr>
        <w:t xml:space="preserve"> kohaselt</w:t>
      </w:r>
      <w:r w:rsidRPr="00CD1A63">
        <w:rPr>
          <w:rFonts w:ascii="Times New Roman" w:eastAsia="Times New Roman" w:hAnsi="Times New Roman" w:cs="Times New Roman"/>
          <w:color w:val="000000" w:themeColor="text1"/>
          <w:sz w:val="24"/>
          <w:szCs w:val="24"/>
          <w:lang w:eastAsia="ar-SA"/>
        </w:rPr>
        <w:t xml:space="preserve">. 2024. aastal oli Eesti </w:t>
      </w:r>
      <w:r w:rsidR="000527C9">
        <w:rPr>
          <w:rFonts w:ascii="Times New Roman" w:eastAsia="Times New Roman" w:hAnsi="Times New Roman" w:cs="Times New Roman"/>
          <w:color w:val="000000" w:themeColor="text1"/>
          <w:sz w:val="24"/>
          <w:szCs w:val="24"/>
          <w:lang w:eastAsia="ar-SA"/>
        </w:rPr>
        <w:t>t</w:t>
      </w:r>
      <w:r w:rsidRPr="00CD1A63">
        <w:rPr>
          <w:rFonts w:ascii="Times New Roman" w:eastAsia="Times New Roman" w:hAnsi="Times New Roman" w:cs="Times New Roman"/>
          <w:color w:val="000000" w:themeColor="text1"/>
          <w:sz w:val="24"/>
          <w:szCs w:val="24"/>
          <w:lang w:eastAsia="ar-SA"/>
        </w:rPr>
        <w:t>ööjõu uuringu andmetel</w:t>
      </w:r>
      <w:r w:rsidRPr="00CD1A63">
        <w:rPr>
          <w:rStyle w:val="Allmrkuseviide"/>
          <w:rFonts w:ascii="Times New Roman" w:eastAsia="Times New Roman" w:hAnsi="Times New Roman" w:cs="Times New Roman"/>
          <w:color w:val="000000" w:themeColor="text1"/>
          <w:sz w:val="24"/>
          <w:szCs w:val="24"/>
          <w:lang w:eastAsia="ar-SA"/>
        </w:rPr>
        <w:footnoteReference w:id="23"/>
      </w:r>
      <w:r w:rsidRPr="00CD1A63">
        <w:rPr>
          <w:rFonts w:ascii="Times New Roman" w:eastAsia="Times New Roman" w:hAnsi="Times New Roman" w:cs="Times New Roman"/>
          <w:color w:val="000000" w:themeColor="text1"/>
          <w:sz w:val="24"/>
          <w:szCs w:val="24"/>
          <w:lang w:eastAsia="ar-SA"/>
        </w:rPr>
        <w:t xml:space="preserve"> tööturul 619</w:t>
      </w:r>
      <w:r w:rsidR="000527C9">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2</w:t>
      </w:r>
      <w:r w:rsidR="0061733D">
        <w:rPr>
          <w:rFonts w:ascii="Times New Roman" w:eastAsia="Times New Roman" w:hAnsi="Times New Roman" w:cs="Times New Roman"/>
          <w:color w:val="000000" w:themeColor="text1"/>
          <w:sz w:val="24"/>
          <w:szCs w:val="24"/>
          <w:lang w:eastAsia="ar-SA"/>
        </w:rPr>
        <w:t>00</w:t>
      </w:r>
      <w:r w:rsidRPr="00CD1A63">
        <w:rPr>
          <w:rFonts w:ascii="Times New Roman" w:eastAsia="Times New Roman" w:hAnsi="Times New Roman" w:cs="Times New Roman"/>
          <w:color w:val="000000" w:themeColor="text1"/>
          <w:sz w:val="24"/>
          <w:szCs w:val="24"/>
          <w:lang w:eastAsia="ar-SA"/>
        </w:rPr>
        <w:t xml:space="preserve"> palgatöötajat, kellest 604</w:t>
      </w:r>
      <w:r w:rsidR="0061733D">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2</w:t>
      </w:r>
      <w:r w:rsidR="0061733D">
        <w:rPr>
          <w:rFonts w:ascii="Times New Roman" w:eastAsia="Times New Roman" w:hAnsi="Times New Roman" w:cs="Times New Roman"/>
          <w:color w:val="000000" w:themeColor="text1"/>
          <w:sz w:val="24"/>
          <w:szCs w:val="24"/>
          <w:lang w:eastAsia="ar-SA"/>
        </w:rPr>
        <w:t>00</w:t>
      </w:r>
      <w:r w:rsidRPr="00CD1A63">
        <w:rPr>
          <w:rFonts w:ascii="Times New Roman" w:eastAsia="Times New Roman" w:hAnsi="Times New Roman" w:cs="Times New Roman"/>
          <w:color w:val="000000" w:themeColor="text1"/>
          <w:sz w:val="24"/>
          <w:szCs w:val="24"/>
          <w:lang w:eastAsia="ar-SA"/>
        </w:rPr>
        <w:t xml:space="preserve"> töötas töölepinguga või avaliku teenistuse seaduse alusel. Kogu Eesti elanikkonnast on mõjutatud sihtrühma suurus keskmine, kuna </w:t>
      </w:r>
      <w:r w:rsidR="000D318C">
        <w:rPr>
          <w:rFonts w:ascii="Times New Roman" w:eastAsia="Times New Roman" w:hAnsi="Times New Roman" w:cs="Times New Roman"/>
          <w:color w:val="000000" w:themeColor="text1"/>
          <w:sz w:val="24"/>
          <w:szCs w:val="24"/>
          <w:lang w:eastAsia="ar-SA"/>
        </w:rPr>
        <w:t xml:space="preserve">see </w:t>
      </w:r>
      <w:r w:rsidRPr="00CD1A63">
        <w:rPr>
          <w:rFonts w:ascii="Times New Roman" w:eastAsia="Times New Roman" w:hAnsi="Times New Roman" w:cs="Times New Roman"/>
          <w:color w:val="000000" w:themeColor="text1"/>
          <w:sz w:val="24"/>
          <w:szCs w:val="24"/>
          <w:lang w:eastAsia="ar-SA"/>
        </w:rPr>
        <w:t>mõjutab 44% inimesi</w:t>
      </w:r>
      <w:r w:rsidRPr="00CD1A63">
        <w:rPr>
          <w:rStyle w:val="Allmrkuseviide"/>
          <w:rFonts w:ascii="Times New Roman" w:eastAsia="Times New Roman" w:hAnsi="Times New Roman" w:cs="Times New Roman"/>
          <w:color w:val="000000" w:themeColor="text1"/>
          <w:sz w:val="24"/>
          <w:szCs w:val="24"/>
          <w:lang w:eastAsia="ar-SA"/>
        </w:rPr>
        <w:footnoteReference w:id="24"/>
      </w:r>
      <w:r w:rsidRPr="00CD1A63">
        <w:rPr>
          <w:rFonts w:ascii="Times New Roman" w:eastAsia="Times New Roman" w:hAnsi="Times New Roman" w:cs="Times New Roman"/>
          <w:color w:val="000000" w:themeColor="text1"/>
          <w:sz w:val="24"/>
          <w:szCs w:val="24"/>
          <w:lang w:eastAsia="ar-SA"/>
        </w:rPr>
        <w:t>, kuid kõikidest palgatöötajatest moodustavad tervisekontrolli kohustusega töötajad enamuse (97,6%).</w:t>
      </w:r>
    </w:p>
    <w:p w14:paraId="0CDAAF6A" w14:textId="47820315"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Tööelu-uuringu andmetel puutub 97% </w:t>
      </w:r>
      <w:r w:rsidR="00CC5231">
        <w:rPr>
          <w:rFonts w:ascii="Times New Roman" w:eastAsia="Times New Roman" w:hAnsi="Times New Roman" w:cs="Times New Roman"/>
          <w:color w:val="000000" w:themeColor="text1"/>
          <w:sz w:val="24"/>
          <w:szCs w:val="24"/>
          <w:lang w:eastAsia="ar-SA"/>
        </w:rPr>
        <w:t>üle</w:t>
      </w:r>
      <w:r w:rsidRPr="00CD1A63">
        <w:rPr>
          <w:rFonts w:ascii="Times New Roman" w:eastAsia="Times New Roman" w:hAnsi="Times New Roman" w:cs="Times New Roman"/>
          <w:color w:val="000000" w:themeColor="text1"/>
          <w:sz w:val="24"/>
          <w:szCs w:val="24"/>
          <w:lang w:eastAsia="ar-SA"/>
        </w:rPr>
        <w:t xml:space="preserve"> viie töötajaga ettevõtete töötajatest töökohal kokku vähemalt ühe ohuteguriga</w:t>
      </w:r>
      <w:r w:rsidRPr="00CD1A63">
        <w:rPr>
          <w:rStyle w:val="Allmrkuseviide"/>
          <w:rFonts w:ascii="Times New Roman" w:eastAsia="Times New Roman" w:hAnsi="Times New Roman" w:cs="Times New Roman"/>
          <w:color w:val="000000" w:themeColor="text1"/>
          <w:sz w:val="24"/>
          <w:szCs w:val="24"/>
          <w:lang w:eastAsia="ar-SA"/>
        </w:rPr>
        <w:footnoteReference w:id="25"/>
      </w:r>
      <w:r w:rsidRPr="00CD1A63">
        <w:rPr>
          <w:rFonts w:ascii="Times New Roman" w:eastAsia="Times New Roman" w:hAnsi="Times New Roman" w:cs="Times New Roman"/>
          <w:color w:val="000000" w:themeColor="text1"/>
          <w:sz w:val="24"/>
          <w:szCs w:val="24"/>
          <w:lang w:eastAsia="ar-SA"/>
        </w:rPr>
        <w:t>.</w:t>
      </w:r>
      <w:r w:rsidRPr="00CD1A63" w:rsidDel="00A14F05">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Sama uuringu kohaselt on praeguses töökohas töötervishoiuarsti vastuvõtul käinud 67% töötajatest, sh meestöötajatest 70% ja </w:t>
      </w:r>
      <w:proofErr w:type="spellStart"/>
      <w:r w:rsidRPr="00CD1A63">
        <w:rPr>
          <w:rFonts w:ascii="Times New Roman" w:eastAsia="Times New Roman" w:hAnsi="Times New Roman" w:cs="Times New Roman"/>
          <w:color w:val="000000" w:themeColor="text1"/>
          <w:sz w:val="24"/>
          <w:szCs w:val="24"/>
          <w:lang w:eastAsia="ar-SA"/>
        </w:rPr>
        <w:t>naistöötajatest</w:t>
      </w:r>
      <w:proofErr w:type="spellEnd"/>
      <w:r w:rsidRPr="00CD1A63">
        <w:rPr>
          <w:rFonts w:ascii="Times New Roman" w:eastAsia="Times New Roman" w:hAnsi="Times New Roman" w:cs="Times New Roman"/>
          <w:color w:val="000000" w:themeColor="text1"/>
          <w:sz w:val="24"/>
          <w:szCs w:val="24"/>
          <w:lang w:eastAsia="ar-SA"/>
        </w:rPr>
        <w:t xml:space="preserve"> 65%</w:t>
      </w:r>
      <w:r w:rsidRPr="00CD1A63">
        <w:rPr>
          <w:rStyle w:val="Allmrkuseviide"/>
          <w:rFonts w:ascii="Times New Roman" w:eastAsia="Times New Roman" w:hAnsi="Times New Roman" w:cs="Times New Roman"/>
          <w:color w:val="000000" w:themeColor="text1"/>
          <w:sz w:val="24"/>
          <w:szCs w:val="24"/>
          <w:lang w:eastAsia="ar-SA"/>
        </w:rPr>
        <w:footnoteReference w:id="26"/>
      </w:r>
      <w:r w:rsidRPr="00CD1A63">
        <w:rPr>
          <w:rFonts w:ascii="Times New Roman" w:eastAsia="Times New Roman" w:hAnsi="Times New Roman" w:cs="Times New Roman"/>
          <w:color w:val="000000" w:themeColor="text1"/>
          <w:sz w:val="24"/>
          <w:szCs w:val="24"/>
          <w:lang w:eastAsia="ar-SA"/>
        </w:rPr>
        <w:t xml:space="preserve">. Tervisekontrolli käigus hinnatakse töötaja terviseseisundit ning töökeskkonna ja töökorralduse sobivust töötajale. Tervisekontroll aitab välja selgitada töötaja tervisenäitajad ja vaevused, mis võivad hiljem kujuneda püsivaks terviseprobleemiks. </w:t>
      </w:r>
    </w:p>
    <w:p w14:paraId="05230B3A" w14:textId="3516E72D" w:rsidR="00D562C7"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Uks kesksesse riiklikku tervise infosüsteemi patsiendi vaates on </w:t>
      </w:r>
      <w:hyperlink r:id="rId15" w:tgtFrame="_blank" w:history="1">
        <w:r w:rsidRPr="00CD1A63">
          <w:rPr>
            <w:rFonts w:ascii="Times New Roman" w:eastAsia="Times New Roman" w:hAnsi="Times New Roman" w:cs="Times New Roman"/>
            <w:color w:val="000000" w:themeColor="text1"/>
            <w:sz w:val="24"/>
            <w:szCs w:val="24"/>
            <w:lang w:eastAsia="ar-SA"/>
          </w:rPr>
          <w:t>terviseportaal</w:t>
        </w:r>
      </w:hyperlink>
      <w:r w:rsidRPr="00CD1A63">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b/>
          <w:bCs/>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Töötervishoiu arsti otsuste digitaliseerimisel tekib töötajatel terviseportaalis ühtne ülevaade enda terviseinfost, sh töötervisekontrolli otsuste kohta.</w:t>
      </w:r>
      <w:r w:rsidRPr="00CD1A63">
        <w:rPr>
          <w:rFonts w:ascii="Times New Roman" w:hAnsi="Times New Roman" w:cs="Times New Roman"/>
          <w:sz w:val="24"/>
          <w:szCs w:val="24"/>
        </w:rPr>
        <w:t xml:space="preserve"> </w:t>
      </w:r>
      <w:r w:rsidRPr="00CD1A63">
        <w:rPr>
          <w:rFonts w:ascii="Times New Roman" w:eastAsia="Times New Roman" w:hAnsi="Times New Roman" w:cs="Times New Roman"/>
          <w:color w:val="000000" w:themeColor="text1"/>
          <w:sz w:val="24"/>
          <w:szCs w:val="24"/>
          <w:shd w:val="clear" w:color="auto" w:fill="FFFFFF" w:themeFill="background1"/>
          <w:lang w:eastAsia="ar-SA"/>
        </w:rPr>
        <w:t>Töötajal tekib otse ligipääs enda töötervisekontrolli otsustele, ilma vajaduseta ise arhiveerida (praegu enamasti paberkandjal) dokumente</w:t>
      </w:r>
      <w:r w:rsidR="00924290">
        <w:rPr>
          <w:rFonts w:ascii="Times New Roman" w:eastAsia="Times New Roman" w:hAnsi="Times New Roman" w:cs="Times New Roman"/>
          <w:color w:val="000000" w:themeColor="text1"/>
          <w:sz w:val="24"/>
          <w:szCs w:val="24"/>
          <w:shd w:val="clear" w:color="auto" w:fill="FFFFFF" w:themeFill="background1"/>
          <w:lang w:eastAsia="ar-SA"/>
        </w:rPr>
        <w:t>,</w:t>
      </w:r>
      <w:r w:rsidRPr="00CD1A63">
        <w:rPr>
          <w:rFonts w:ascii="Times New Roman" w:eastAsia="Times New Roman" w:hAnsi="Times New Roman" w:cs="Times New Roman"/>
          <w:color w:val="000000" w:themeColor="text1"/>
          <w:sz w:val="24"/>
          <w:szCs w:val="24"/>
          <w:shd w:val="clear" w:color="auto" w:fill="FFFFFF" w:themeFill="background1"/>
          <w:lang w:eastAsia="ar-SA"/>
        </w:rPr>
        <w:t xml:space="preserve"> ja kaob sõltuvus</w:t>
      </w:r>
      <w:r w:rsidR="00091944" w:rsidRPr="00CD1A63">
        <w:rPr>
          <w:rFonts w:ascii="Times New Roman" w:eastAsia="Times New Roman" w:hAnsi="Times New Roman" w:cs="Times New Roman"/>
          <w:color w:val="000000" w:themeColor="text1"/>
          <w:sz w:val="24"/>
          <w:szCs w:val="24"/>
          <w:shd w:val="clear" w:color="auto" w:fill="FFFFFF" w:themeFill="background1"/>
          <w:lang w:eastAsia="ar-SA"/>
        </w:rPr>
        <w:t xml:space="preserve"> </w:t>
      </w:r>
      <w:r w:rsidRPr="00CD1A63">
        <w:rPr>
          <w:rFonts w:ascii="Times New Roman" w:eastAsia="Times New Roman" w:hAnsi="Times New Roman" w:cs="Times New Roman"/>
          <w:color w:val="000000" w:themeColor="text1"/>
          <w:sz w:val="24"/>
          <w:szCs w:val="24"/>
          <w:shd w:val="clear" w:color="auto" w:fill="FFFFFF" w:themeFill="background1"/>
          <w:lang w:eastAsia="ar-SA"/>
        </w:rPr>
        <w:t xml:space="preserve">tööandja või teenuseosutaja </w:t>
      </w:r>
      <w:r w:rsidR="00EC0358" w:rsidRPr="00CD1A63">
        <w:rPr>
          <w:rFonts w:ascii="Times New Roman" w:eastAsia="Times New Roman" w:hAnsi="Times New Roman" w:cs="Times New Roman"/>
          <w:color w:val="000000" w:themeColor="text1"/>
          <w:sz w:val="24"/>
          <w:szCs w:val="24"/>
          <w:shd w:val="clear" w:color="auto" w:fill="FFFFFF" w:themeFill="background1"/>
          <w:lang w:eastAsia="ar-SA"/>
        </w:rPr>
        <w:t xml:space="preserve">dokumentide </w:t>
      </w:r>
      <w:r w:rsidRPr="00CD1A63">
        <w:rPr>
          <w:rFonts w:ascii="Times New Roman" w:eastAsia="Times New Roman" w:hAnsi="Times New Roman" w:cs="Times New Roman"/>
          <w:color w:val="000000" w:themeColor="text1"/>
          <w:sz w:val="24"/>
          <w:szCs w:val="24"/>
          <w:shd w:val="clear" w:color="auto" w:fill="FFFFFF" w:themeFill="background1"/>
          <w:lang w:eastAsia="ar-SA"/>
        </w:rPr>
        <w:t>säilitamis</w:t>
      </w:r>
      <w:r w:rsidR="00924290">
        <w:rPr>
          <w:rFonts w:ascii="Times New Roman" w:eastAsia="Times New Roman" w:hAnsi="Times New Roman" w:cs="Times New Roman"/>
          <w:color w:val="000000" w:themeColor="text1"/>
          <w:sz w:val="24"/>
          <w:szCs w:val="24"/>
          <w:shd w:val="clear" w:color="auto" w:fill="FFFFFF" w:themeFill="background1"/>
          <w:lang w:eastAsia="ar-SA"/>
        </w:rPr>
        <w:t xml:space="preserve">e </w:t>
      </w:r>
      <w:r w:rsidRPr="00CD1A63">
        <w:rPr>
          <w:rFonts w:ascii="Times New Roman" w:eastAsia="Times New Roman" w:hAnsi="Times New Roman" w:cs="Times New Roman"/>
          <w:color w:val="000000" w:themeColor="text1"/>
          <w:sz w:val="24"/>
          <w:szCs w:val="24"/>
          <w:shd w:val="clear" w:color="auto" w:fill="FFFFFF" w:themeFill="background1"/>
          <w:lang w:eastAsia="ar-SA"/>
        </w:rPr>
        <w:t>kohustusest. Väheneb risk, et dokumendid hävivad, jäävad arhiveerimata või on töötajale hiljem raskesti kättesaadavad tööandja või töötervishoiuteenuse osutaja vahet</w:t>
      </w:r>
      <w:r w:rsidR="00965D26">
        <w:rPr>
          <w:rFonts w:ascii="Times New Roman" w:eastAsia="Times New Roman" w:hAnsi="Times New Roman" w:cs="Times New Roman"/>
          <w:color w:val="000000" w:themeColor="text1"/>
          <w:sz w:val="24"/>
          <w:szCs w:val="24"/>
          <w:shd w:val="clear" w:color="auto" w:fill="FFFFFF" w:themeFill="background1"/>
          <w:lang w:eastAsia="ar-SA"/>
        </w:rPr>
        <w:t>a</w:t>
      </w:r>
      <w:r w:rsidR="00514BCF">
        <w:rPr>
          <w:rFonts w:ascii="Times New Roman" w:eastAsia="Times New Roman" w:hAnsi="Times New Roman" w:cs="Times New Roman"/>
          <w:color w:val="000000" w:themeColor="text1"/>
          <w:sz w:val="24"/>
          <w:szCs w:val="24"/>
          <w:shd w:val="clear" w:color="auto" w:fill="FFFFFF" w:themeFill="background1"/>
          <w:lang w:eastAsia="ar-SA"/>
        </w:rPr>
        <w:t>mi</w:t>
      </w:r>
      <w:r w:rsidRPr="00CD1A63">
        <w:rPr>
          <w:rFonts w:ascii="Times New Roman" w:eastAsia="Times New Roman" w:hAnsi="Times New Roman" w:cs="Times New Roman"/>
          <w:color w:val="000000" w:themeColor="text1"/>
          <w:sz w:val="24"/>
          <w:szCs w:val="24"/>
          <w:shd w:val="clear" w:color="auto" w:fill="FFFFFF" w:themeFill="background1"/>
          <w:lang w:eastAsia="ar-SA"/>
        </w:rPr>
        <w:t>se või pankroti/lõpetamise korral.</w:t>
      </w:r>
      <w:r w:rsidRPr="00CD1A63">
        <w:rPr>
          <w:rFonts w:ascii="Times New Roman" w:eastAsia="Times New Roman" w:hAnsi="Times New Roman" w:cs="Times New Roman"/>
          <w:color w:val="000000" w:themeColor="text1"/>
          <w:sz w:val="24"/>
          <w:szCs w:val="24"/>
          <w:lang w:eastAsia="ar-SA"/>
        </w:rPr>
        <w:t xml:space="preserve"> Terviseportaali kaudu hakkab toimuma ka tervisekontrollieelne tervisedeklaratsiooni täitmine, sh täitub see automaatselt juba </w:t>
      </w:r>
      <w:proofErr w:type="spellStart"/>
      <w:r w:rsidR="0046614B">
        <w:rPr>
          <w:rFonts w:ascii="Times New Roman" w:eastAsia="Times New Roman" w:hAnsi="Times New Roman" w:cs="Times New Roman"/>
          <w:color w:val="000000" w:themeColor="text1"/>
          <w:sz w:val="24"/>
          <w:szCs w:val="24"/>
          <w:lang w:eastAsia="ar-SA"/>
        </w:rPr>
        <w:t>TIS-is</w:t>
      </w:r>
      <w:proofErr w:type="spellEnd"/>
      <w:r w:rsidR="0046614B"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olevate andmetega. Seet</w:t>
      </w:r>
      <w:r w:rsidR="00924290">
        <w:rPr>
          <w:rFonts w:ascii="Times New Roman" w:eastAsia="Times New Roman" w:hAnsi="Times New Roman" w:cs="Times New Roman"/>
          <w:color w:val="000000" w:themeColor="text1"/>
          <w:sz w:val="24"/>
          <w:szCs w:val="24"/>
          <w:lang w:eastAsia="ar-SA"/>
        </w:rPr>
        <w:t>õttu</w:t>
      </w:r>
      <w:r w:rsidRPr="00CD1A63">
        <w:rPr>
          <w:rFonts w:ascii="Times New Roman" w:eastAsia="Times New Roman" w:hAnsi="Times New Roman" w:cs="Times New Roman"/>
          <w:color w:val="000000" w:themeColor="text1"/>
          <w:sz w:val="24"/>
          <w:szCs w:val="24"/>
          <w:lang w:eastAsia="ar-SA"/>
        </w:rPr>
        <w:t xml:space="preserve"> kaob vajadus iga kord uuesti samu andmeid (sageli käsikirjas paberkandjal) deklaratsiooni kanda. </w:t>
      </w:r>
      <w:r w:rsidR="00924290">
        <w:rPr>
          <w:rFonts w:ascii="Times New Roman" w:eastAsia="Times New Roman" w:hAnsi="Times New Roman" w:cs="Times New Roman"/>
          <w:color w:val="000000" w:themeColor="text1"/>
          <w:sz w:val="24"/>
          <w:szCs w:val="24"/>
          <w:lang w:eastAsia="ar-SA"/>
        </w:rPr>
        <w:t>Praegu</w:t>
      </w:r>
      <w:r w:rsidR="00924290"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ei ole paberkandjal täidetud deklaratsioon hiljem inimese jaoks ilma eraldi taotlemata kättesaadav</w:t>
      </w:r>
      <w:r w:rsidR="008D30F5" w:rsidRPr="00CD1A63">
        <w:rPr>
          <w:rFonts w:ascii="Times New Roman" w:eastAsia="Times New Roman" w:hAnsi="Times New Roman" w:cs="Times New Roman"/>
          <w:color w:val="000000" w:themeColor="text1"/>
          <w:sz w:val="24"/>
          <w:szCs w:val="24"/>
          <w:lang w:eastAsia="ar-SA"/>
        </w:rPr>
        <w:t xml:space="preserve">, kuid muudatuse järel </w:t>
      </w:r>
      <w:r w:rsidR="007559C0" w:rsidRPr="00CD1A63">
        <w:rPr>
          <w:rFonts w:ascii="Times New Roman" w:eastAsia="Times New Roman" w:hAnsi="Times New Roman" w:cs="Times New Roman"/>
          <w:color w:val="000000" w:themeColor="text1"/>
          <w:sz w:val="24"/>
          <w:szCs w:val="24"/>
          <w:lang w:eastAsia="ar-SA"/>
        </w:rPr>
        <w:t xml:space="preserve">talletub see </w:t>
      </w:r>
      <w:proofErr w:type="spellStart"/>
      <w:r w:rsidR="0046614B">
        <w:rPr>
          <w:rFonts w:ascii="Times New Roman" w:eastAsia="Times New Roman" w:hAnsi="Times New Roman" w:cs="Times New Roman"/>
          <w:color w:val="000000" w:themeColor="text1"/>
          <w:sz w:val="24"/>
          <w:szCs w:val="24"/>
          <w:lang w:eastAsia="ar-SA"/>
        </w:rPr>
        <w:t>TIS-is</w:t>
      </w:r>
      <w:proofErr w:type="spellEnd"/>
      <w:r w:rsidR="007559C0" w:rsidRPr="00CD1A63">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w:t>
      </w:r>
      <w:r w:rsidR="00E32C1D">
        <w:rPr>
          <w:rFonts w:ascii="Times New Roman" w:eastAsia="Times New Roman" w:hAnsi="Times New Roman" w:cs="Times New Roman"/>
          <w:color w:val="000000" w:themeColor="text1"/>
          <w:sz w:val="24"/>
          <w:szCs w:val="24"/>
          <w:lang w:eastAsia="ar-SA"/>
        </w:rPr>
        <w:t>Praegu</w:t>
      </w:r>
      <w:r w:rsidR="00E32C1D"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on vaid väga vähestel töötervishoiuteenuse osutajatel digitaalsed süsteemid, mis ei nõua korduvalt samade andmete esitamist</w:t>
      </w:r>
      <w:r w:rsidR="00FB47A4" w:rsidRPr="00CD1A63">
        <w:rPr>
          <w:rFonts w:ascii="Times New Roman" w:eastAsia="Times New Roman" w:hAnsi="Times New Roman" w:cs="Times New Roman"/>
          <w:color w:val="000000" w:themeColor="text1"/>
          <w:sz w:val="24"/>
          <w:szCs w:val="24"/>
          <w:lang w:eastAsia="ar-SA"/>
        </w:rPr>
        <w:t xml:space="preserve"> </w:t>
      </w:r>
      <w:r w:rsidR="00B33EDD" w:rsidRPr="00CD1A63">
        <w:rPr>
          <w:rFonts w:ascii="Times New Roman" w:eastAsia="Times New Roman" w:hAnsi="Times New Roman" w:cs="Times New Roman"/>
          <w:color w:val="000000" w:themeColor="text1"/>
          <w:sz w:val="24"/>
          <w:szCs w:val="24"/>
          <w:lang w:eastAsia="ar-SA"/>
        </w:rPr>
        <w:t>ning mis võimaldavad deklaratsioonidele lihtsasti ligi pääseda</w:t>
      </w:r>
      <w:r w:rsidRPr="00CD1A63">
        <w:rPr>
          <w:rFonts w:ascii="Times New Roman" w:eastAsia="Times New Roman" w:hAnsi="Times New Roman" w:cs="Times New Roman"/>
          <w:color w:val="000000" w:themeColor="text1"/>
          <w:sz w:val="24"/>
          <w:szCs w:val="24"/>
          <w:lang w:eastAsia="ar-SA"/>
        </w:rPr>
        <w:t xml:space="preserve">. </w:t>
      </w:r>
      <w:r w:rsidR="00B33EDD" w:rsidRPr="00CD1A63">
        <w:rPr>
          <w:rFonts w:ascii="Times New Roman" w:eastAsia="Times New Roman" w:hAnsi="Times New Roman" w:cs="Times New Roman"/>
          <w:color w:val="000000" w:themeColor="text1"/>
          <w:sz w:val="24"/>
          <w:szCs w:val="24"/>
          <w:lang w:eastAsia="ar-SA"/>
        </w:rPr>
        <w:t xml:space="preserve">Küll aga võib </w:t>
      </w:r>
      <w:r w:rsidRPr="00CD1A63">
        <w:rPr>
          <w:rFonts w:ascii="Times New Roman" w:eastAsia="Times New Roman" w:hAnsi="Times New Roman" w:cs="Times New Roman"/>
          <w:color w:val="000000" w:themeColor="text1"/>
          <w:sz w:val="24"/>
          <w:szCs w:val="24"/>
          <w:lang w:eastAsia="ar-SA"/>
        </w:rPr>
        <w:t>teenuseosutaja vahetumise</w:t>
      </w:r>
      <w:r w:rsidR="00E32C1D">
        <w:rPr>
          <w:rFonts w:ascii="Times New Roman" w:eastAsia="Times New Roman" w:hAnsi="Times New Roman" w:cs="Times New Roman"/>
          <w:color w:val="000000" w:themeColor="text1"/>
          <w:sz w:val="24"/>
          <w:szCs w:val="24"/>
          <w:lang w:eastAsia="ar-SA"/>
        </w:rPr>
        <w:t xml:space="preserve"> korra</w:t>
      </w:r>
      <w:r w:rsidRPr="00CD1A63">
        <w:rPr>
          <w:rFonts w:ascii="Times New Roman" w:eastAsia="Times New Roman" w:hAnsi="Times New Roman" w:cs="Times New Roman"/>
          <w:color w:val="000000" w:themeColor="text1"/>
          <w:sz w:val="24"/>
          <w:szCs w:val="24"/>
          <w:lang w:eastAsia="ar-SA"/>
        </w:rPr>
        <w:t xml:space="preserve">l (nt tööandja vahetumise korral) </w:t>
      </w:r>
      <w:r w:rsidR="005A1BDF">
        <w:rPr>
          <w:rFonts w:ascii="Times New Roman" w:eastAsia="Times New Roman" w:hAnsi="Times New Roman" w:cs="Times New Roman"/>
          <w:color w:val="000000" w:themeColor="text1"/>
          <w:sz w:val="24"/>
          <w:szCs w:val="24"/>
          <w:lang w:eastAsia="ar-SA"/>
        </w:rPr>
        <w:t>praegu</w:t>
      </w:r>
      <w:r w:rsidR="005A1BDF"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see hüve töötajate jaoks kaduda. </w:t>
      </w:r>
    </w:p>
    <w:p w14:paraId="3C882FA7" w14:textId="5A30F644" w:rsidR="006D4C26" w:rsidRPr="00CD1A63" w:rsidRDefault="00D562C7"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Samuti </w:t>
      </w:r>
      <w:r w:rsidR="004E5AB2" w:rsidRPr="00CD1A63">
        <w:rPr>
          <w:rFonts w:ascii="Times New Roman" w:eastAsia="Times New Roman" w:hAnsi="Times New Roman" w:cs="Times New Roman"/>
          <w:color w:val="000000" w:themeColor="text1"/>
          <w:sz w:val="24"/>
          <w:szCs w:val="24"/>
          <w:lang w:eastAsia="ar-SA"/>
        </w:rPr>
        <w:t>saavad pere- ja eriarstid edaspidi teha teadlikumaid otsuseid patsiendi raviteekonna kohta, kuna digitaalsed töötervishoiu</w:t>
      </w:r>
      <w:r w:rsidR="0081496E" w:rsidRPr="00CD1A63">
        <w:rPr>
          <w:rFonts w:ascii="Times New Roman" w:eastAsia="Times New Roman" w:hAnsi="Times New Roman" w:cs="Times New Roman"/>
          <w:color w:val="000000" w:themeColor="text1"/>
          <w:sz w:val="24"/>
          <w:szCs w:val="24"/>
          <w:lang w:eastAsia="ar-SA"/>
        </w:rPr>
        <w:t>kontrolli</w:t>
      </w:r>
      <w:r w:rsidR="004E5AB2" w:rsidRPr="00CD1A63">
        <w:rPr>
          <w:rFonts w:ascii="Times New Roman" w:eastAsia="Times New Roman" w:hAnsi="Times New Roman" w:cs="Times New Roman"/>
          <w:color w:val="000000" w:themeColor="text1"/>
          <w:sz w:val="24"/>
          <w:szCs w:val="24"/>
          <w:lang w:eastAsia="ar-SA"/>
        </w:rPr>
        <w:t xml:space="preserve"> </w:t>
      </w:r>
      <w:r w:rsidR="0081496E" w:rsidRPr="00CD1A63">
        <w:rPr>
          <w:rFonts w:ascii="Times New Roman" w:eastAsia="Times New Roman" w:hAnsi="Times New Roman" w:cs="Times New Roman"/>
          <w:color w:val="000000" w:themeColor="text1"/>
          <w:sz w:val="24"/>
          <w:szCs w:val="24"/>
          <w:lang w:eastAsia="ar-SA"/>
        </w:rPr>
        <w:t xml:space="preserve">dokumendid annavad patsiendi tervise kohta </w:t>
      </w:r>
      <w:r w:rsidR="000A29D0">
        <w:rPr>
          <w:rFonts w:ascii="Times New Roman" w:eastAsia="Times New Roman" w:hAnsi="Times New Roman" w:cs="Times New Roman"/>
          <w:color w:val="000000" w:themeColor="text1"/>
          <w:sz w:val="24"/>
          <w:szCs w:val="24"/>
          <w:lang w:eastAsia="ar-SA"/>
        </w:rPr>
        <w:t>lisa</w:t>
      </w:r>
      <w:r w:rsidR="0081496E" w:rsidRPr="00CD1A63">
        <w:rPr>
          <w:rFonts w:ascii="Times New Roman" w:eastAsia="Times New Roman" w:hAnsi="Times New Roman" w:cs="Times New Roman"/>
          <w:color w:val="000000" w:themeColor="text1"/>
          <w:sz w:val="24"/>
          <w:szCs w:val="24"/>
          <w:lang w:eastAsia="ar-SA"/>
        </w:rPr>
        <w:t xml:space="preserve">infot (vt täpsemalt </w:t>
      </w:r>
      <w:proofErr w:type="spellStart"/>
      <w:r w:rsidR="0081496E" w:rsidRPr="00CD1A63">
        <w:rPr>
          <w:rFonts w:ascii="Times New Roman" w:eastAsia="Times New Roman" w:hAnsi="Times New Roman" w:cs="Times New Roman"/>
          <w:color w:val="000000" w:themeColor="text1"/>
          <w:sz w:val="24"/>
          <w:szCs w:val="24"/>
          <w:lang w:eastAsia="ar-SA"/>
        </w:rPr>
        <w:t>ptk</w:t>
      </w:r>
      <w:proofErr w:type="spellEnd"/>
      <w:r w:rsidR="0081496E" w:rsidRPr="00CD1A63">
        <w:rPr>
          <w:rFonts w:ascii="Times New Roman" w:eastAsia="Times New Roman" w:hAnsi="Times New Roman" w:cs="Times New Roman"/>
          <w:color w:val="000000" w:themeColor="text1"/>
          <w:sz w:val="24"/>
          <w:szCs w:val="24"/>
          <w:lang w:eastAsia="ar-SA"/>
        </w:rPr>
        <w:t xml:space="preserve"> 6.1.</w:t>
      </w:r>
      <w:r w:rsidR="003818CF" w:rsidRPr="00CD1A63">
        <w:rPr>
          <w:rFonts w:ascii="Times New Roman" w:eastAsia="Times New Roman" w:hAnsi="Times New Roman" w:cs="Times New Roman"/>
          <w:color w:val="000000" w:themeColor="text1"/>
          <w:sz w:val="24"/>
          <w:szCs w:val="24"/>
          <w:lang w:eastAsia="ar-SA"/>
        </w:rPr>
        <w:t>2</w:t>
      </w:r>
      <w:r w:rsidR="0081496E" w:rsidRPr="00CD1A63">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w:t>
      </w:r>
      <w:r w:rsidR="006D4C26" w:rsidRPr="00CD1A63">
        <w:rPr>
          <w:rFonts w:ascii="Times New Roman" w:eastAsia="Times New Roman" w:hAnsi="Times New Roman" w:cs="Times New Roman"/>
          <w:color w:val="000000" w:themeColor="text1"/>
          <w:sz w:val="24"/>
          <w:szCs w:val="24"/>
          <w:lang w:eastAsia="ar-SA"/>
        </w:rPr>
        <w:t>Kuna töö</w:t>
      </w:r>
      <w:r w:rsidR="005A1BDF">
        <w:rPr>
          <w:rFonts w:ascii="Times New Roman" w:eastAsia="Times New Roman" w:hAnsi="Times New Roman" w:cs="Times New Roman"/>
          <w:color w:val="000000" w:themeColor="text1"/>
          <w:sz w:val="24"/>
          <w:szCs w:val="24"/>
          <w:lang w:eastAsia="ar-SA"/>
        </w:rPr>
        <w:t>t</w:t>
      </w:r>
      <w:r w:rsidR="006D4C26" w:rsidRPr="00CD1A63">
        <w:rPr>
          <w:rFonts w:ascii="Times New Roman" w:eastAsia="Times New Roman" w:hAnsi="Times New Roman" w:cs="Times New Roman"/>
          <w:color w:val="000000" w:themeColor="text1"/>
          <w:sz w:val="24"/>
          <w:szCs w:val="24"/>
          <w:lang w:eastAsia="ar-SA"/>
        </w:rPr>
        <w:t>ervishoiu</w:t>
      </w:r>
      <w:r w:rsidR="00735EEB" w:rsidRPr="00CD1A63">
        <w:rPr>
          <w:rFonts w:ascii="Times New Roman" w:eastAsia="Times New Roman" w:hAnsi="Times New Roman" w:cs="Times New Roman"/>
          <w:color w:val="000000" w:themeColor="text1"/>
          <w:sz w:val="24"/>
          <w:szCs w:val="24"/>
          <w:lang w:eastAsia="ar-SA"/>
        </w:rPr>
        <w:t>kontrolli o</w:t>
      </w:r>
      <w:r w:rsidR="006D4C26" w:rsidRPr="00CD1A63">
        <w:rPr>
          <w:rFonts w:ascii="Times New Roman" w:eastAsia="Times New Roman" w:hAnsi="Times New Roman" w:cs="Times New Roman"/>
          <w:color w:val="000000" w:themeColor="text1"/>
          <w:sz w:val="24"/>
          <w:szCs w:val="24"/>
          <w:lang w:eastAsia="ar-SA"/>
        </w:rPr>
        <w:t xml:space="preserve">tsused talletatakse muudatuse jõustudes turvaliselt </w:t>
      </w:r>
      <w:proofErr w:type="spellStart"/>
      <w:r w:rsidR="006D4C26" w:rsidRPr="00CD1A63">
        <w:rPr>
          <w:rFonts w:ascii="Times New Roman" w:eastAsia="Times New Roman" w:hAnsi="Times New Roman" w:cs="Times New Roman"/>
          <w:color w:val="000000" w:themeColor="text1"/>
          <w:sz w:val="24"/>
          <w:szCs w:val="24"/>
          <w:lang w:eastAsia="ar-SA"/>
        </w:rPr>
        <w:t>TIS-is</w:t>
      </w:r>
      <w:proofErr w:type="spellEnd"/>
      <w:r w:rsidR="006D4C26" w:rsidRPr="00CD1A63">
        <w:rPr>
          <w:rFonts w:ascii="Times New Roman" w:eastAsia="Times New Roman" w:hAnsi="Times New Roman" w:cs="Times New Roman"/>
          <w:color w:val="000000" w:themeColor="text1"/>
          <w:sz w:val="24"/>
          <w:szCs w:val="24"/>
          <w:lang w:eastAsia="ar-SA"/>
        </w:rPr>
        <w:t xml:space="preserve"> ning juurdepääs neile on volitatud isikute</w:t>
      </w:r>
      <w:r w:rsidR="0046614B">
        <w:rPr>
          <w:rFonts w:ascii="Times New Roman" w:eastAsia="Times New Roman" w:hAnsi="Times New Roman" w:cs="Times New Roman"/>
          <w:color w:val="000000" w:themeColor="text1"/>
          <w:sz w:val="24"/>
          <w:szCs w:val="24"/>
          <w:lang w:eastAsia="ar-SA"/>
        </w:rPr>
        <w:t>le</w:t>
      </w:r>
      <w:r w:rsidR="006D4C26" w:rsidRPr="00CD1A63">
        <w:rPr>
          <w:rFonts w:ascii="Times New Roman" w:eastAsia="Times New Roman" w:hAnsi="Times New Roman" w:cs="Times New Roman"/>
          <w:color w:val="000000" w:themeColor="text1"/>
          <w:sz w:val="24"/>
          <w:szCs w:val="24"/>
          <w:lang w:eastAsia="ar-SA"/>
        </w:rPr>
        <w:t xml:space="preserve">, väheneb </w:t>
      </w:r>
      <w:r w:rsidR="00735EEB" w:rsidRPr="00CD1A63">
        <w:rPr>
          <w:rFonts w:ascii="Times New Roman" w:eastAsia="Times New Roman" w:hAnsi="Times New Roman" w:cs="Times New Roman"/>
          <w:color w:val="000000" w:themeColor="text1"/>
          <w:sz w:val="24"/>
          <w:szCs w:val="24"/>
          <w:lang w:eastAsia="ar-SA"/>
        </w:rPr>
        <w:t xml:space="preserve">ka </w:t>
      </w:r>
      <w:r w:rsidR="006D4C26" w:rsidRPr="00CD1A63">
        <w:rPr>
          <w:rFonts w:ascii="Times New Roman" w:eastAsia="Times New Roman" w:hAnsi="Times New Roman" w:cs="Times New Roman"/>
          <w:color w:val="000000" w:themeColor="text1"/>
          <w:sz w:val="24"/>
          <w:szCs w:val="24"/>
          <w:lang w:eastAsia="ar-SA"/>
        </w:rPr>
        <w:t>andmete väärkasutuse risk ning tagatud on parem isikuandmete kaitse (vt täpsemalt andmekaitsealas</w:t>
      </w:r>
      <w:r w:rsidR="00633008">
        <w:rPr>
          <w:rFonts w:ascii="Times New Roman" w:eastAsia="Times New Roman" w:hAnsi="Times New Roman" w:cs="Times New Roman"/>
          <w:color w:val="000000" w:themeColor="text1"/>
          <w:sz w:val="24"/>
          <w:szCs w:val="24"/>
          <w:lang w:eastAsia="ar-SA"/>
        </w:rPr>
        <w:t>e</w:t>
      </w:r>
      <w:r w:rsidR="006D4C26" w:rsidRPr="00CD1A63">
        <w:rPr>
          <w:rFonts w:ascii="Times New Roman" w:eastAsia="Times New Roman" w:hAnsi="Times New Roman" w:cs="Times New Roman"/>
          <w:color w:val="000000" w:themeColor="text1"/>
          <w:sz w:val="24"/>
          <w:szCs w:val="24"/>
          <w:lang w:eastAsia="ar-SA"/>
        </w:rPr>
        <w:t xml:space="preserve"> mõjuanalüüsi </w:t>
      </w:r>
      <w:proofErr w:type="spellStart"/>
      <w:r w:rsidR="006D4C26" w:rsidRPr="00CD1A63">
        <w:rPr>
          <w:rFonts w:ascii="Times New Roman" w:eastAsia="Times New Roman" w:hAnsi="Times New Roman" w:cs="Times New Roman"/>
          <w:color w:val="000000" w:themeColor="text1"/>
          <w:sz w:val="24"/>
          <w:szCs w:val="24"/>
          <w:lang w:eastAsia="ar-SA"/>
        </w:rPr>
        <w:t>ptk</w:t>
      </w:r>
      <w:proofErr w:type="spellEnd"/>
      <w:r w:rsidR="008A31FC" w:rsidRPr="00CD1A63">
        <w:rPr>
          <w:rFonts w:ascii="Times New Roman" w:eastAsia="Times New Roman" w:hAnsi="Times New Roman" w:cs="Times New Roman"/>
          <w:color w:val="000000" w:themeColor="text1"/>
          <w:sz w:val="24"/>
          <w:szCs w:val="24"/>
          <w:lang w:eastAsia="ar-SA"/>
        </w:rPr>
        <w:t xml:space="preserve"> 6.5.</w:t>
      </w:r>
      <w:r w:rsidR="006D4C26" w:rsidRPr="00CD1A63">
        <w:rPr>
          <w:rFonts w:ascii="Times New Roman" w:eastAsia="Times New Roman" w:hAnsi="Times New Roman" w:cs="Times New Roman"/>
          <w:color w:val="000000" w:themeColor="text1"/>
          <w:sz w:val="24"/>
          <w:szCs w:val="24"/>
          <w:lang w:eastAsia="ar-SA"/>
        </w:rPr>
        <w:t xml:space="preserve">). </w:t>
      </w:r>
    </w:p>
    <w:p w14:paraId="4F98F1B5" w14:textId="6667DADB"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hAnsi="Times New Roman" w:cs="Times New Roman"/>
          <w:color w:val="000000"/>
          <w:sz w:val="24"/>
          <w:szCs w:val="24"/>
        </w:rPr>
        <w:t>Samuti võib oodata tööandjate suuremat motiveeritust järgida töötervishoiuarstide antud soovitusi töötajate tervise hoidmiseks, kuna elektrooniline andmevahetus annab Tööinspektsioonile parema ülevaate ettevõtte töötervishoiu korraldusest ja kohustuste täitmisest ning järelevalve muutub tõhusamaks (</w:t>
      </w:r>
      <w:r w:rsidRPr="00CD1A63">
        <w:rPr>
          <w:rFonts w:ascii="Times New Roman" w:eastAsia="Times New Roman" w:hAnsi="Times New Roman" w:cs="Times New Roman"/>
          <w:color w:val="000000" w:themeColor="text1"/>
          <w:sz w:val="24"/>
          <w:szCs w:val="24"/>
          <w:lang w:eastAsia="ar-SA"/>
        </w:rPr>
        <w:t>mõjusid järel</w:t>
      </w:r>
      <w:r w:rsidR="004B39F6" w:rsidRPr="00CD1A63">
        <w:rPr>
          <w:rFonts w:ascii="Times New Roman" w:eastAsia="Times New Roman" w:hAnsi="Times New Roman" w:cs="Times New Roman"/>
          <w:color w:val="000000" w:themeColor="text1"/>
          <w:sz w:val="24"/>
          <w:szCs w:val="24"/>
          <w:lang w:eastAsia="ar-SA"/>
        </w:rPr>
        <w:t>e</w:t>
      </w:r>
      <w:r w:rsidRPr="00CD1A63">
        <w:rPr>
          <w:rFonts w:ascii="Times New Roman" w:eastAsia="Times New Roman" w:hAnsi="Times New Roman" w:cs="Times New Roman"/>
          <w:color w:val="000000" w:themeColor="text1"/>
          <w:sz w:val="24"/>
          <w:szCs w:val="24"/>
          <w:lang w:eastAsia="ar-SA"/>
        </w:rPr>
        <w:t xml:space="preserve">valve vaatest on põhjalikumalt käsitletud </w:t>
      </w:r>
      <w:proofErr w:type="spellStart"/>
      <w:r w:rsidRPr="00CD1A63">
        <w:rPr>
          <w:rFonts w:ascii="Times New Roman" w:eastAsia="Times New Roman" w:hAnsi="Times New Roman" w:cs="Times New Roman"/>
          <w:color w:val="000000" w:themeColor="text1"/>
          <w:sz w:val="24"/>
          <w:szCs w:val="24"/>
          <w:lang w:eastAsia="ar-SA"/>
        </w:rPr>
        <w:t>ptk</w:t>
      </w:r>
      <w:proofErr w:type="spellEnd"/>
      <w:r w:rsidRPr="00CD1A63">
        <w:rPr>
          <w:rFonts w:ascii="Times New Roman" w:eastAsia="Times New Roman" w:hAnsi="Times New Roman" w:cs="Times New Roman"/>
          <w:color w:val="000000" w:themeColor="text1"/>
          <w:sz w:val="24"/>
          <w:szCs w:val="24"/>
          <w:lang w:eastAsia="ar-SA"/>
        </w:rPr>
        <w:t xml:space="preserve"> 6.3.1)</w:t>
      </w:r>
      <w:r w:rsidRPr="00CD1A63">
        <w:rPr>
          <w:rFonts w:ascii="Times New Roman" w:hAnsi="Times New Roman" w:cs="Times New Roman"/>
          <w:color w:val="000000"/>
          <w:sz w:val="24"/>
          <w:szCs w:val="24"/>
        </w:rPr>
        <w:t xml:space="preserve">. </w:t>
      </w:r>
      <w:r w:rsidRPr="00CD1A63">
        <w:rPr>
          <w:rFonts w:ascii="Times New Roman" w:eastAsia="Times New Roman" w:hAnsi="Times New Roman" w:cs="Times New Roman"/>
          <w:color w:val="000000" w:themeColor="text1"/>
          <w:sz w:val="24"/>
          <w:szCs w:val="24"/>
          <w:lang w:eastAsia="ar-SA"/>
        </w:rPr>
        <w:t>Kuigi Sotsiaalministeeriumi tellitud uuringu</w:t>
      </w:r>
      <w:r w:rsidRPr="00CD1A63">
        <w:rPr>
          <w:rStyle w:val="Allmrkuseviide"/>
          <w:rFonts w:ascii="Times New Roman" w:eastAsia="Times New Roman" w:hAnsi="Times New Roman" w:cs="Times New Roman"/>
          <w:color w:val="000000" w:themeColor="text1"/>
          <w:sz w:val="24"/>
          <w:szCs w:val="24"/>
          <w:lang w:eastAsia="ar-SA"/>
        </w:rPr>
        <w:footnoteReference w:id="27"/>
      </w:r>
      <w:r w:rsidRPr="00CD1A63">
        <w:rPr>
          <w:rFonts w:ascii="Times New Roman" w:eastAsia="Times New Roman" w:hAnsi="Times New Roman" w:cs="Times New Roman"/>
          <w:color w:val="000000" w:themeColor="text1"/>
          <w:sz w:val="24"/>
          <w:szCs w:val="24"/>
          <w:lang w:eastAsia="ar-SA"/>
        </w:rPr>
        <w:t xml:space="preserve"> küsitlustulemuste järgi tööandjad üldjuhul järgivad töötervishoiuarsti soovitusi (42% täiel määral, 38% osaliselt), siis 13% tööandjatest ei olnud üldse töötervishoiuarsti soovitusi järginud. Soovitusi järgivad suuremad ettevõtted</w:t>
      </w:r>
      <w:r w:rsidR="00A320D2">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w:t>
      </w:r>
      <w:r w:rsidR="00A320D2">
        <w:rPr>
          <w:rFonts w:ascii="Times New Roman" w:eastAsia="Times New Roman" w:hAnsi="Times New Roman" w:cs="Times New Roman"/>
          <w:color w:val="000000" w:themeColor="text1"/>
          <w:sz w:val="24"/>
          <w:szCs w:val="24"/>
          <w:lang w:eastAsia="ar-SA"/>
        </w:rPr>
        <w:t>üle</w:t>
      </w:r>
      <w:r w:rsidRPr="00CD1A63">
        <w:rPr>
          <w:rFonts w:ascii="Times New Roman" w:eastAsia="Times New Roman" w:hAnsi="Times New Roman" w:cs="Times New Roman"/>
          <w:color w:val="000000" w:themeColor="text1"/>
          <w:sz w:val="24"/>
          <w:szCs w:val="24"/>
          <w:lang w:eastAsia="ar-SA"/>
        </w:rPr>
        <w:t xml:space="preserve"> 51 töötajaga tööandja</w:t>
      </w:r>
      <w:r w:rsidR="00522EC1">
        <w:rPr>
          <w:rFonts w:ascii="Times New Roman" w:eastAsia="Times New Roman" w:hAnsi="Times New Roman" w:cs="Times New Roman"/>
          <w:color w:val="000000" w:themeColor="text1"/>
          <w:sz w:val="24"/>
          <w:szCs w:val="24"/>
          <w:lang w:eastAsia="ar-SA"/>
        </w:rPr>
        <w:t>te puhul</w:t>
      </w:r>
      <w:r w:rsidRPr="00CD1A63">
        <w:rPr>
          <w:rFonts w:ascii="Times New Roman" w:eastAsia="Times New Roman" w:hAnsi="Times New Roman" w:cs="Times New Roman"/>
          <w:color w:val="000000" w:themeColor="text1"/>
          <w:sz w:val="24"/>
          <w:szCs w:val="24"/>
          <w:lang w:eastAsia="ar-SA"/>
        </w:rPr>
        <w:t xml:space="preserve"> 49% täiel määral ja 43% osaliselt. Väiksemad ettevõtted paistavad siingi silma sellega, et nad järgivad soovitusi teistega võrreld</w:t>
      </w:r>
      <w:r w:rsidR="00522EC1">
        <w:rPr>
          <w:rFonts w:ascii="Times New Roman" w:eastAsia="Times New Roman" w:hAnsi="Times New Roman" w:cs="Times New Roman"/>
          <w:color w:val="000000" w:themeColor="text1"/>
          <w:sz w:val="24"/>
          <w:szCs w:val="24"/>
          <w:lang w:eastAsia="ar-SA"/>
        </w:rPr>
        <w:t>es</w:t>
      </w:r>
      <w:r w:rsidRPr="00CD1A63">
        <w:rPr>
          <w:rFonts w:ascii="Times New Roman" w:eastAsia="Times New Roman" w:hAnsi="Times New Roman" w:cs="Times New Roman"/>
          <w:color w:val="000000" w:themeColor="text1"/>
          <w:sz w:val="24"/>
          <w:szCs w:val="24"/>
          <w:lang w:eastAsia="ar-SA"/>
        </w:rPr>
        <w:t xml:space="preserve"> vähem ning 25% ei järgi soovitusi üldse.</w:t>
      </w:r>
      <w:r w:rsidRPr="00CD1A63">
        <w:rPr>
          <w:rFonts w:ascii="Times New Roman" w:hAnsi="Times New Roman" w:cs="Times New Roman"/>
          <w:color w:val="000000"/>
          <w:sz w:val="24"/>
          <w:szCs w:val="24"/>
        </w:rPr>
        <w:t xml:space="preserve"> </w:t>
      </w:r>
    </w:p>
    <w:p w14:paraId="397D9701" w14:textId="5D0E4D8D" w:rsidR="006D4C26" w:rsidRPr="00CD1A63" w:rsidRDefault="006D4C26" w:rsidP="00CD1A63">
      <w:pPr>
        <w:spacing w:line="240" w:lineRule="auto"/>
        <w:jc w:val="both"/>
        <w:rPr>
          <w:rFonts w:ascii="Times New Roman" w:hAnsi="Times New Roman" w:cs="Times New Roman"/>
          <w:color w:val="000000"/>
          <w:sz w:val="24"/>
          <w:szCs w:val="24"/>
        </w:rPr>
      </w:pPr>
      <w:r w:rsidRPr="00CD1A63">
        <w:rPr>
          <w:rFonts w:ascii="Times New Roman" w:eastAsia="Times New Roman" w:hAnsi="Times New Roman" w:cs="Times New Roman"/>
          <w:color w:val="000000" w:themeColor="text1"/>
          <w:sz w:val="24"/>
          <w:szCs w:val="24"/>
          <w:lang w:eastAsia="ar-SA"/>
        </w:rPr>
        <w:t xml:space="preserve">Muudatustel on seega töötajatele vaid positiivne mõju – need on suunatud töökeskkonna ohutumaks ja tervist hoidvamaks muutmisele, parandavad terviseandmete kättesaadavust ja andmekaitset ning vähendavad dubleerivate tegevuste vajadust. Muudatusest mõjutatud sihtrühm kogu elanikkonnast on keskmine, kuid puudutab siiski pea kõiki palgatöötajaid. Mõju sagedus on keskmine, kuna tervisekontroll on üldjuhul töötaja jaoks regulaarne. Mõju ulatus on väike, sest muudatus ise töötajate käitumises selliseid muudatusi, millega oleks tarvis kohaneda, kaasa ei too. Muudatuse sotsiaalset mõju töötajatele </w:t>
      </w:r>
      <w:r w:rsidR="00A16CCA" w:rsidRPr="00CD1A63">
        <w:rPr>
          <w:rFonts w:ascii="Times New Roman" w:eastAsia="Times New Roman" w:hAnsi="Times New Roman" w:cs="Times New Roman"/>
          <w:color w:val="000000" w:themeColor="text1"/>
          <w:sz w:val="24"/>
          <w:szCs w:val="24"/>
          <w:lang w:eastAsia="ar-SA"/>
        </w:rPr>
        <w:t xml:space="preserve">võib </w:t>
      </w:r>
      <w:r w:rsidRPr="00CD1A63">
        <w:rPr>
          <w:rFonts w:ascii="Times New Roman" w:eastAsia="Times New Roman" w:hAnsi="Times New Roman" w:cs="Times New Roman"/>
          <w:color w:val="000000" w:themeColor="text1"/>
          <w:sz w:val="24"/>
          <w:szCs w:val="24"/>
          <w:lang w:eastAsia="ar-SA"/>
        </w:rPr>
        <w:t>pidada oluliseks. </w:t>
      </w:r>
      <w:r w:rsidRPr="00CD1A63">
        <w:rPr>
          <w:rFonts w:ascii="Times New Roman" w:hAnsi="Times New Roman" w:cs="Times New Roman"/>
          <w:color w:val="000000" w:themeColor="text1"/>
          <w:sz w:val="24"/>
          <w:szCs w:val="24"/>
          <w:lang w:bidi="en-US"/>
        </w:rPr>
        <w:t xml:space="preserve"> </w:t>
      </w:r>
    </w:p>
    <w:p w14:paraId="2216CA92" w14:textId="77777777" w:rsidR="006D4C26" w:rsidRPr="00CD1A63" w:rsidRDefault="006D4C26" w:rsidP="00CD1A63">
      <w:pPr>
        <w:spacing w:line="240" w:lineRule="auto"/>
        <w:jc w:val="both"/>
        <w:rPr>
          <w:rFonts w:ascii="Times New Roman" w:hAnsi="Times New Roman" w:cs="Times New Roman"/>
          <w:b/>
          <w:bCs/>
          <w:color w:val="000000" w:themeColor="text1"/>
          <w:sz w:val="24"/>
          <w:szCs w:val="24"/>
          <w:lang w:bidi="en-US"/>
        </w:rPr>
      </w:pPr>
      <w:r w:rsidRPr="00CD1A63">
        <w:rPr>
          <w:rFonts w:ascii="Times New Roman" w:hAnsi="Times New Roman" w:cs="Times New Roman"/>
          <w:b/>
          <w:bCs/>
          <w:color w:val="000000" w:themeColor="text1"/>
          <w:sz w:val="24"/>
          <w:szCs w:val="24"/>
          <w:lang w:bidi="en-US"/>
        </w:rPr>
        <w:t>6.1.2. Tervishoiuasutused</w:t>
      </w:r>
    </w:p>
    <w:p w14:paraId="5F660845" w14:textId="77777777"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1E5AFF8B">
        <w:rPr>
          <w:rFonts w:ascii="Times New Roman" w:hAnsi="Times New Roman" w:cs="Times New Roman"/>
          <w:color w:val="000000" w:themeColor="text1"/>
          <w:sz w:val="24"/>
          <w:szCs w:val="24"/>
          <w:lang w:bidi="en-US"/>
        </w:rPr>
        <w:t xml:space="preserve">Tervisekontrolliotsuste ja tervisedeklaratsioonide jõudmine TIS-i mõjutab kõiki arste ja kogu tervishoiusüsteemi laiemalt, sest </w:t>
      </w:r>
      <w:r w:rsidRPr="1E5AFF8B">
        <w:rPr>
          <w:rFonts w:ascii="Times New Roman" w:eastAsia="Times New Roman" w:hAnsi="Times New Roman" w:cs="Times New Roman"/>
          <w:color w:val="000000" w:themeColor="text1"/>
          <w:sz w:val="24"/>
          <w:szCs w:val="24"/>
          <w:lang w:eastAsia="ar-SA"/>
        </w:rPr>
        <w:t xml:space="preserve">töötervishoiuarsti soovitused jõuavad senisest paremini pere- ja eriarstideni. </w:t>
      </w:r>
      <w:commentRangeStart w:id="6"/>
      <w:r w:rsidRPr="1E5AFF8B">
        <w:rPr>
          <w:rFonts w:ascii="Times New Roman" w:eastAsia="Times New Roman" w:hAnsi="Times New Roman" w:cs="Times New Roman"/>
          <w:color w:val="000000" w:themeColor="text1"/>
          <w:sz w:val="24"/>
          <w:szCs w:val="24"/>
          <w:lang w:eastAsia="ar-SA"/>
        </w:rPr>
        <w:t>Seega on eelnõust mõjutatud tervishoiuasutuste sihtrühm suur.</w:t>
      </w:r>
      <w:commentRangeEnd w:id="6"/>
      <w:r>
        <w:commentReference w:id="6"/>
      </w:r>
      <w:r w:rsidRPr="1E5AFF8B">
        <w:rPr>
          <w:rFonts w:ascii="Times New Roman" w:eastAsia="Times New Roman" w:hAnsi="Times New Roman" w:cs="Times New Roman"/>
          <w:color w:val="000000" w:themeColor="text1"/>
          <w:sz w:val="24"/>
          <w:szCs w:val="24"/>
          <w:lang w:eastAsia="ar-SA"/>
        </w:rPr>
        <w:t xml:space="preserve"> </w:t>
      </w:r>
    </w:p>
    <w:p w14:paraId="685838F9" w14:textId="171992A3" w:rsidR="006D4C26" w:rsidRPr="00CD1A63" w:rsidRDefault="006D4C26" w:rsidP="00CD1A63">
      <w:pPr>
        <w:spacing w:line="240" w:lineRule="auto"/>
        <w:jc w:val="both"/>
        <w:rPr>
          <w:rFonts w:ascii="Times New Roman" w:hAnsi="Times New Roman" w:cs="Times New Roman"/>
          <w:color w:val="000000" w:themeColor="text1"/>
          <w:sz w:val="24"/>
          <w:szCs w:val="24"/>
          <w:lang w:bidi="en-US"/>
        </w:rPr>
      </w:pPr>
      <w:proofErr w:type="spellStart"/>
      <w:r w:rsidRPr="00CD1A63">
        <w:rPr>
          <w:rFonts w:ascii="Times New Roman" w:hAnsi="Times New Roman" w:cs="Times New Roman"/>
          <w:color w:val="000000" w:themeColor="text1"/>
          <w:sz w:val="24"/>
          <w:szCs w:val="24"/>
          <w:lang w:bidi="en-US"/>
        </w:rPr>
        <w:t>TIS-i</w:t>
      </w:r>
      <w:r w:rsidR="00593BE9">
        <w:rPr>
          <w:rFonts w:ascii="Times New Roman" w:hAnsi="Times New Roman" w:cs="Times New Roman"/>
          <w:color w:val="000000" w:themeColor="text1"/>
          <w:sz w:val="24"/>
          <w:szCs w:val="24"/>
          <w:lang w:bidi="en-US"/>
        </w:rPr>
        <w:t>l</w:t>
      </w:r>
      <w:proofErr w:type="spellEnd"/>
      <w:r w:rsidRPr="00CD1A63">
        <w:rPr>
          <w:rFonts w:ascii="Times New Roman" w:hAnsi="Times New Roman" w:cs="Times New Roman"/>
          <w:color w:val="000000" w:themeColor="text1"/>
          <w:sz w:val="24"/>
          <w:szCs w:val="24"/>
          <w:lang w:bidi="en-US"/>
        </w:rPr>
        <w:t xml:space="preserve"> põhine</w:t>
      </w:r>
      <w:r w:rsidR="00593BE9">
        <w:rPr>
          <w:rFonts w:ascii="Times New Roman" w:hAnsi="Times New Roman" w:cs="Times New Roman"/>
          <w:color w:val="000000" w:themeColor="text1"/>
          <w:sz w:val="24"/>
          <w:szCs w:val="24"/>
          <w:lang w:bidi="en-US"/>
        </w:rPr>
        <w:t>v</w:t>
      </w:r>
      <w:r w:rsidRPr="00CD1A63">
        <w:rPr>
          <w:rFonts w:ascii="Times New Roman" w:hAnsi="Times New Roman" w:cs="Times New Roman"/>
          <w:color w:val="000000" w:themeColor="text1"/>
          <w:sz w:val="24"/>
          <w:szCs w:val="24"/>
          <w:lang w:bidi="en-US"/>
        </w:rPr>
        <w:t xml:space="preserve">, suures osas automaatselt andmetega täituv tervisedeklaratsioon annab töötervishoiuarsti käsutusse usaldusväärsemad andmed kui patsiendi mälu või patsiendi esitatud valikuline info. See võimaldab töötervishoiuarstil paremini hinnata töötaja sobivust ametikohale ja anda täpsemaid soovitusi töökeskkonna parandamiseks. Töötervishoiuarsti jaoks on tervisedeklaratsioonile kantud info ja </w:t>
      </w:r>
      <w:proofErr w:type="spellStart"/>
      <w:r w:rsidRPr="00CD1A63">
        <w:rPr>
          <w:rFonts w:ascii="Times New Roman" w:hAnsi="Times New Roman" w:cs="Times New Roman"/>
          <w:color w:val="000000" w:themeColor="text1"/>
          <w:sz w:val="24"/>
          <w:szCs w:val="24"/>
          <w:lang w:bidi="en-US"/>
        </w:rPr>
        <w:t>TIS-is</w:t>
      </w:r>
      <w:proofErr w:type="spellEnd"/>
      <w:r w:rsidRPr="00CD1A63">
        <w:rPr>
          <w:rFonts w:ascii="Times New Roman" w:hAnsi="Times New Roman" w:cs="Times New Roman"/>
          <w:color w:val="000000" w:themeColor="text1"/>
          <w:sz w:val="24"/>
          <w:szCs w:val="24"/>
          <w:lang w:bidi="en-US"/>
        </w:rPr>
        <w:t xml:space="preserve"> oleva info võrdlemine ning selle usaldusväärsuse kontrollimine aeganõudev protsess, kuid standardne ja automatiseeritud andmevahetus võimaldab keskenduda otseselt tervisekontrolli </w:t>
      </w:r>
      <w:r w:rsidR="002A3FB1">
        <w:rPr>
          <w:rFonts w:ascii="Times New Roman" w:hAnsi="Times New Roman" w:cs="Times New Roman"/>
          <w:color w:val="000000" w:themeColor="text1"/>
          <w:sz w:val="24"/>
          <w:szCs w:val="24"/>
          <w:lang w:bidi="en-US"/>
        </w:rPr>
        <w:t>tegemisele</w:t>
      </w:r>
      <w:r w:rsidR="002A3FB1" w:rsidRPr="00CD1A63">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 xml:space="preserve">(mõju halduskoormusele on käsitletud </w:t>
      </w:r>
      <w:proofErr w:type="spellStart"/>
      <w:r w:rsidRPr="00CD1A63">
        <w:rPr>
          <w:rFonts w:ascii="Times New Roman" w:hAnsi="Times New Roman" w:cs="Times New Roman"/>
          <w:color w:val="000000" w:themeColor="text1"/>
          <w:sz w:val="24"/>
          <w:szCs w:val="24"/>
          <w:lang w:bidi="en-US"/>
        </w:rPr>
        <w:t>p</w:t>
      </w:r>
      <w:r w:rsidR="00C70188" w:rsidRPr="00CD1A63">
        <w:rPr>
          <w:rFonts w:ascii="Times New Roman" w:hAnsi="Times New Roman" w:cs="Times New Roman"/>
          <w:color w:val="000000" w:themeColor="text1"/>
          <w:sz w:val="24"/>
          <w:szCs w:val="24"/>
          <w:lang w:bidi="en-US"/>
        </w:rPr>
        <w:t>tk</w:t>
      </w:r>
      <w:r w:rsidR="002A3FB1">
        <w:rPr>
          <w:rFonts w:ascii="Times New Roman" w:hAnsi="Times New Roman" w:cs="Times New Roman"/>
          <w:color w:val="000000" w:themeColor="text1"/>
          <w:sz w:val="24"/>
          <w:szCs w:val="24"/>
          <w:lang w:bidi="en-US"/>
        </w:rPr>
        <w:t>-s</w:t>
      </w:r>
      <w:proofErr w:type="spellEnd"/>
      <w:r w:rsidR="00C70188" w:rsidRPr="00CD1A63">
        <w:rPr>
          <w:rFonts w:ascii="Times New Roman" w:hAnsi="Times New Roman" w:cs="Times New Roman"/>
          <w:color w:val="000000" w:themeColor="text1"/>
          <w:sz w:val="24"/>
          <w:szCs w:val="24"/>
          <w:lang w:bidi="en-US"/>
        </w:rPr>
        <w:t xml:space="preserve"> 6.2.1.</w:t>
      </w:r>
      <w:r w:rsidRPr="00CD1A63">
        <w:rPr>
          <w:rFonts w:ascii="Times New Roman" w:hAnsi="Times New Roman" w:cs="Times New Roman"/>
          <w:color w:val="000000" w:themeColor="text1"/>
          <w:sz w:val="24"/>
          <w:szCs w:val="24"/>
          <w:lang w:bidi="en-US"/>
        </w:rPr>
        <w:t>).</w:t>
      </w:r>
    </w:p>
    <w:p w14:paraId="48346C3C" w14:textId="66803ABA" w:rsidR="006D4C26" w:rsidRPr="00CD1A63" w:rsidRDefault="006D4C26" w:rsidP="00CD1A63">
      <w:pPr>
        <w:spacing w:line="240" w:lineRule="auto"/>
        <w:jc w:val="both"/>
        <w:rPr>
          <w:rFonts w:ascii="Times New Roman" w:hAnsi="Times New Roman" w:cs="Times New Roman"/>
          <w:color w:val="000000" w:themeColor="text1"/>
          <w:sz w:val="24"/>
          <w:szCs w:val="24"/>
          <w:lang w:bidi="en-US"/>
        </w:rPr>
      </w:pPr>
      <w:r w:rsidRPr="00CD1A63">
        <w:rPr>
          <w:rFonts w:ascii="Times New Roman" w:eastAsia="Times New Roman" w:hAnsi="Times New Roman" w:cs="Times New Roman"/>
          <w:color w:val="000000" w:themeColor="text1"/>
          <w:sz w:val="24"/>
          <w:szCs w:val="24"/>
          <w:lang w:eastAsia="ar-SA"/>
        </w:rPr>
        <w:t xml:space="preserve">Pere- ja eriarstide võimalus näha </w:t>
      </w:r>
      <w:proofErr w:type="spellStart"/>
      <w:r w:rsidRPr="00CD1A63">
        <w:rPr>
          <w:rFonts w:ascii="Times New Roman" w:eastAsia="Times New Roman" w:hAnsi="Times New Roman" w:cs="Times New Roman"/>
          <w:color w:val="000000" w:themeColor="text1"/>
          <w:sz w:val="24"/>
          <w:szCs w:val="24"/>
          <w:lang w:eastAsia="ar-SA"/>
        </w:rPr>
        <w:t>TIS-is</w:t>
      </w:r>
      <w:proofErr w:type="spellEnd"/>
      <w:r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hAnsi="Times New Roman" w:cs="Times New Roman"/>
          <w:color w:val="000000" w:themeColor="text1"/>
          <w:sz w:val="24"/>
          <w:szCs w:val="24"/>
          <w:lang w:bidi="en-US"/>
        </w:rPr>
        <w:t>töötervisekontrolli otsuseid</w:t>
      </w:r>
      <w:r w:rsidR="00F828FA" w:rsidRPr="00CD1A63">
        <w:rPr>
          <w:rFonts w:ascii="Times New Roman" w:hAnsi="Times New Roman" w:cs="Times New Roman"/>
          <w:color w:val="000000" w:themeColor="text1"/>
          <w:sz w:val="24"/>
          <w:szCs w:val="24"/>
          <w:lang w:bidi="en-US"/>
        </w:rPr>
        <w:t xml:space="preserve"> ning tervisedeklaratsioone</w:t>
      </w:r>
      <w:r w:rsidRPr="00CD1A63">
        <w:rPr>
          <w:rFonts w:ascii="Times New Roman" w:hAnsi="Times New Roman" w:cs="Times New Roman"/>
          <w:color w:val="000000" w:themeColor="text1"/>
          <w:sz w:val="24"/>
          <w:szCs w:val="24"/>
          <w:lang w:bidi="en-US"/>
        </w:rPr>
        <w:t xml:space="preserve"> loob terviklikuma ülevaate patsiendi tervisest ning seeläbi võib paraneda raviotsuste kvaliteet. Kuigi töötervishoiuarstid annavad ka praegu </w:t>
      </w:r>
      <w:proofErr w:type="spellStart"/>
      <w:r w:rsidRPr="00CD1A63">
        <w:rPr>
          <w:rFonts w:ascii="Times New Roman" w:hAnsi="Times New Roman" w:cs="Times New Roman"/>
          <w:color w:val="000000" w:themeColor="text1"/>
          <w:sz w:val="24"/>
          <w:szCs w:val="24"/>
          <w:lang w:bidi="en-US"/>
        </w:rPr>
        <w:t>TIS-i</w:t>
      </w:r>
      <w:proofErr w:type="spellEnd"/>
      <w:r w:rsidRPr="00CD1A63">
        <w:rPr>
          <w:rFonts w:ascii="Times New Roman" w:hAnsi="Times New Roman" w:cs="Times New Roman"/>
          <w:color w:val="000000" w:themeColor="text1"/>
          <w:sz w:val="24"/>
          <w:szCs w:val="24"/>
          <w:lang w:bidi="en-US"/>
        </w:rPr>
        <w:t xml:space="preserve"> kaudu ülevaate patsiendile tehtud analüüsidest ja nende tulemustest, </w:t>
      </w:r>
      <w:r w:rsidR="00794C86">
        <w:rPr>
          <w:rFonts w:ascii="Times New Roman" w:hAnsi="Times New Roman" w:cs="Times New Roman"/>
          <w:color w:val="000000" w:themeColor="text1"/>
          <w:sz w:val="24"/>
          <w:szCs w:val="24"/>
          <w:lang w:bidi="en-US"/>
        </w:rPr>
        <w:t>on</w:t>
      </w:r>
      <w:r w:rsidR="00794C86" w:rsidRPr="00CD1A63">
        <w:rPr>
          <w:rFonts w:ascii="Times New Roman" w:hAnsi="Times New Roman" w:cs="Times New Roman"/>
          <w:color w:val="000000" w:themeColor="text1"/>
          <w:sz w:val="24"/>
          <w:szCs w:val="24"/>
          <w:lang w:bidi="en-US"/>
        </w:rPr>
        <w:t xml:space="preserve"> </w:t>
      </w:r>
      <w:r w:rsidR="00794C86">
        <w:rPr>
          <w:rFonts w:ascii="Times New Roman" w:hAnsi="Times New Roman" w:cs="Times New Roman"/>
          <w:color w:val="000000" w:themeColor="text1"/>
          <w:sz w:val="24"/>
          <w:szCs w:val="24"/>
          <w:lang w:bidi="en-US"/>
        </w:rPr>
        <w:t>lisa</w:t>
      </w:r>
      <w:r w:rsidRPr="00CD1A63">
        <w:rPr>
          <w:rFonts w:ascii="Times New Roman" w:hAnsi="Times New Roman" w:cs="Times New Roman"/>
          <w:color w:val="000000" w:themeColor="text1"/>
          <w:sz w:val="24"/>
          <w:szCs w:val="24"/>
          <w:lang w:bidi="en-US"/>
        </w:rPr>
        <w:t xml:space="preserve">info </w:t>
      </w:r>
      <w:proofErr w:type="spellStart"/>
      <w:r w:rsidRPr="00CD1A63">
        <w:rPr>
          <w:rFonts w:ascii="Times New Roman" w:hAnsi="Times New Roman" w:cs="Times New Roman"/>
          <w:color w:val="000000" w:themeColor="text1"/>
          <w:sz w:val="24"/>
          <w:szCs w:val="24"/>
          <w:lang w:bidi="en-US"/>
        </w:rPr>
        <w:t>epikriisides</w:t>
      </w:r>
      <w:proofErr w:type="spellEnd"/>
      <w:r w:rsidRPr="00CD1A63">
        <w:rPr>
          <w:rFonts w:ascii="Times New Roman" w:hAnsi="Times New Roman" w:cs="Times New Roman"/>
          <w:color w:val="000000" w:themeColor="text1"/>
          <w:sz w:val="24"/>
          <w:szCs w:val="24"/>
          <w:lang w:bidi="en-US"/>
        </w:rPr>
        <w:t xml:space="preserve"> talletatud ebaühtlaselt – kas puudub üldse või on </w:t>
      </w:r>
      <w:r w:rsidR="00794C86">
        <w:rPr>
          <w:rFonts w:ascii="Times New Roman" w:hAnsi="Times New Roman" w:cs="Times New Roman"/>
          <w:color w:val="000000" w:themeColor="text1"/>
          <w:sz w:val="24"/>
          <w:szCs w:val="24"/>
          <w:lang w:bidi="en-US"/>
        </w:rPr>
        <w:t>olenevalt</w:t>
      </w:r>
      <w:r w:rsidR="00794C86" w:rsidRPr="00CD1A63">
        <w:rPr>
          <w:rFonts w:ascii="Times New Roman" w:hAnsi="Times New Roman" w:cs="Times New Roman"/>
          <w:color w:val="000000" w:themeColor="text1"/>
          <w:sz w:val="24"/>
          <w:szCs w:val="24"/>
          <w:lang w:bidi="en-US"/>
        </w:rPr>
        <w:t xml:space="preserve"> töötervishoiuteenuse osutajast</w:t>
      </w:r>
      <w:r w:rsidR="00794C86">
        <w:rPr>
          <w:rFonts w:ascii="Times New Roman" w:hAnsi="Times New Roman" w:cs="Times New Roman"/>
          <w:color w:val="000000" w:themeColor="text1"/>
          <w:sz w:val="24"/>
          <w:szCs w:val="24"/>
          <w:lang w:bidi="en-US"/>
        </w:rPr>
        <w:t xml:space="preserve"> </w:t>
      </w:r>
      <w:r w:rsidRPr="00CD1A63">
        <w:rPr>
          <w:rFonts w:ascii="Times New Roman" w:hAnsi="Times New Roman" w:cs="Times New Roman"/>
          <w:color w:val="000000" w:themeColor="text1"/>
          <w:sz w:val="24"/>
          <w:szCs w:val="24"/>
          <w:lang w:bidi="en-US"/>
        </w:rPr>
        <w:t xml:space="preserve">eri sõnastuses ja eri detailsusastmega. Digitaliseeritud, ühtsel standardil põhinevad tervisekontrolliotsused võimaldavad arstidel näha nii töökeskkonna ohutegureid, millega inimesed tööl kokku puutuvad, kui ka tööandjale ja töötajale antud soovitusi töötaja tervise hoidmiseks. See info võib raviotsuste tegemiseks olulist lisaväärtust anda. </w:t>
      </w:r>
      <w:r w:rsidRPr="00CD1A63">
        <w:rPr>
          <w:rFonts w:ascii="Times New Roman" w:eastAsia="Times New Roman" w:hAnsi="Times New Roman" w:cs="Times New Roman"/>
          <w:color w:val="000000" w:themeColor="text1"/>
          <w:sz w:val="24"/>
          <w:szCs w:val="24"/>
          <w:lang w:eastAsia="ar-SA"/>
        </w:rPr>
        <w:t xml:space="preserve">Lisaks on automatiseeritud andmeväljade võrdlemine </w:t>
      </w:r>
      <w:r w:rsidR="007E117F">
        <w:rPr>
          <w:rFonts w:ascii="Times New Roman" w:eastAsia="Times New Roman" w:hAnsi="Times New Roman" w:cs="Times New Roman"/>
          <w:color w:val="000000" w:themeColor="text1"/>
          <w:sz w:val="24"/>
          <w:szCs w:val="24"/>
          <w:lang w:eastAsia="ar-SA"/>
        </w:rPr>
        <w:t>väiksema</w:t>
      </w:r>
      <w:r w:rsidR="007E117F"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halduskoormusega kui erineva stiili ja põhjalikkusega koostatud </w:t>
      </w:r>
      <w:proofErr w:type="spellStart"/>
      <w:r w:rsidRPr="00CD1A63">
        <w:rPr>
          <w:rFonts w:ascii="Times New Roman" w:eastAsia="Times New Roman" w:hAnsi="Times New Roman" w:cs="Times New Roman"/>
          <w:color w:val="000000" w:themeColor="text1"/>
          <w:sz w:val="24"/>
          <w:szCs w:val="24"/>
          <w:lang w:eastAsia="ar-SA"/>
        </w:rPr>
        <w:t>epikriiside</w:t>
      </w:r>
      <w:proofErr w:type="spellEnd"/>
      <w:r w:rsidRPr="00CD1A63">
        <w:rPr>
          <w:rFonts w:ascii="Times New Roman" w:eastAsia="Times New Roman" w:hAnsi="Times New Roman" w:cs="Times New Roman"/>
          <w:color w:val="000000" w:themeColor="text1"/>
          <w:sz w:val="24"/>
          <w:szCs w:val="24"/>
          <w:lang w:eastAsia="ar-SA"/>
        </w:rPr>
        <w:t xml:space="preserve"> lugemine ja töötlemine</w:t>
      </w:r>
      <w:r w:rsidRPr="00CD1A63">
        <w:rPr>
          <w:rFonts w:ascii="Times New Roman" w:hAnsi="Times New Roman" w:cs="Times New Roman"/>
          <w:color w:val="000000" w:themeColor="text1"/>
          <w:sz w:val="24"/>
          <w:szCs w:val="24"/>
          <w:lang w:bidi="en-US"/>
        </w:rPr>
        <w:t xml:space="preserve">. </w:t>
      </w:r>
      <w:r w:rsidR="009918AE">
        <w:rPr>
          <w:rFonts w:ascii="Times New Roman" w:hAnsi="Times New Roman" w:cs="Times New Roman"/>
          <w:color w:val="000000" w:themeColor="text1"/>
          <w:sz w:val="24"/>
          <w:szCs w:val="24"/>
          <w:lang w:bidi="en-US"/>
        </w:rPr>
        <w:t>Lisaks</w:t>
      </w:r>
      <w:r w:rsidR="009918AE" w:rsidRPr="00CD1A63">
        <w:rPr>
          <w:rFonts w:ascii="Times New Roman" w:hAnsi="Times New Roman" w:cs="Times New Roman"/>
          <w:color w:val="000000" w:themeColor="text1"/>
          <w:sz w:val="24"/>
          <w:szCs w:val="24"/>
          <w:lang w:bidi="en-US"/>
        </w:rPr>
        <w:t xml:space="preserve"> </w:t>
      </w:r>
      <w:r w:rsidR="004722AD" w:rsidRPr="00CD1A63">
        <w:rPr>
          <w:rFonts w:ascii="Times New Roman" w:hAnsi="Times New Roman" w:cs="Times New Roman"/>
          <w:color w:val="000000" w:themeColor="text1"/>
          <w:sz w:val="24"/>
          <w:szCs w:val="24"/>
          <w:lang w:bidi="en-US"/>
        </w:rPr>
        <w:t xml:space="preserve">hakkavad eri- ja perearstid nägema ka töötervishoiukontrolliga seotud tervisedeklaratsioone. Kuna need sisaldavad </w:t>
      </w:r>
      <w:r w:rsidR="003B2129">
        <w:rPr>
          <w:rFonts w:ascii="Times New Roman" w:hAnsi="Times New Roman" w:cs="Times New Roman"/>
          <w:color w:val="000000" w:themeColor="text1"/>
          <w:sz w:val="24"/>
          <w:szCs w:val="24"/>
          <w:lang w:bidi="en-US"/>
        </w:rPr>
        <w:t xml:space="preserve">peale </w:t>
      </w:r>
      <w:r w:rsidR="00985AA4" w:rsidRPr="00CD1A63">
        <w:rPr>
          <w:rFonts w:ascii="Times New Roman" w:hAnsi="Times New Roman" w:cs="Times New Roman"/>
          <w:color w:val="000000" w:themeColor="text1"/>
          <w:sz w:val="24"/>
          <w:szCs w:val="24"/>
          <w:lang w:bidi="en-US"/>
        </w:rPr>
        <w:t xml:space="preserve">juba </w:t>
      </w:r>
      <w:proofErr w:type="spellStart"/>
      <w:r w:rsidR="00985AA4" w:rsidRPr="00CD1A63">
        <w:rPr>
          <w:rFonts w:ascii="Times New Roman" w:hAnsi="Times New Roman" w:cs="Times New Roman"/>
          <w:color w:val="000000" w:themeColor="text1"/>
          <w:sz w:val="24"/>
          <w:szCs w:val="24"/>
          <w:lang w:bidi="en-US"/>
        </w:rPr>
        <w:t>TIS</w:t>
      </w:r>
      <w:r w:rsidR="009B1795" w:rsidRPr="00CD1A63">
        <w:rPr>
          <w:rFonts w:ascii="Times New Roman" w:hAnsi="Times New Roman" w:cs="Times New Roman"/>
          <w:color w:val="000000" w:themeColor="text1"/>
          <w:sz w:val="24"/>
          <w:szCs w:val="24"/>
          <w:lang w:bidi="en-US"/>
        </w:rPr>
        <w:t>-</w:t>
      </w:r>
      <w:r w:rsidR="00985AA4" w:rsidRPr="00CD1A63">
        <w:rPr>
          <w:rFonts w:ascii="Times New Roman" w:hAnsi="Times New Roman" w:cs="Times New Roman"/>
          <w:color w:val="000000" w:themeColor="text1"/>
          <w:sz w:val="24"/>
          <w:szCs w:val="24"/>
          <w:lang w:bidi="en-US"/>
        </w:rPr>
        <w:t>is</w:t>
      </w:r>
      <w:proofErr w:type="spellEnd"/>
      <w:r w:rsidR="00985AA4" w:rsidRPr="00CD1A63">
        <w:rPr>
          <w:rFonts w:ascii="Times New Roman" w:hAnsi="Times New Roman" w:cs="Times New Roman"/>
          <w:color w:val="000000" w:themeColor="text1"/>
          <w:sz w:val="24"/>
          <w:szCs w:val="24"/>
          <w:lang w:bidi="en-US"/>
        </w:rPr>
        <w:t xml:space="preserve"> salvestatud </w:t>
      </w:r>
      <w:r w:rsidR="00117D30" w:rsidRPr="00CD1A63">
        <w:rPr>
          <w:rFonts w:ascii="Times New Roman" w:hAnsi="Times New Roman" w:cs="Times New Roman"/>
          <w:color w:val="000000" w:themeColor="text1"/>
          <w:sz w:val="24"/>
          <w:szCs w:val="24"/>
          <w:lang w:bidi="en-US"/>
        </w:rPr>
        <w:t>andmete ka patsiendi enda lisatavat informatsiooni (</w:t>
      </w:r>
      <w:r w:rsidR="00E62DA5" w:rsidRPr="00CD1A63">
        <w:rPr>
          <w:rFonts w:ascii="Times New Roman" w:hAnsi="Times New Roman" w:cs="Times New Roman"/>
          <w:color w:val="000000" w:themeColor="text1"/>
          <w:sz w:val="24"/>
          <w:szCs w:val="24"/>
          <w:lang w:bidi="en-US"/>
        </w:rPr>
        <w:t>nt töökeskkonna</w:t>
      </w:r>
      <w:r w:rsidR="006A62FB" w:rsidRPr="00CD1A63">
        <w:rPr>
          <w:rFonts w:ascii="Times New Roman" w:hAnsi="Times New Roman" w:cs="Times New Roman"/>
          <w:color w:val="000000" w:themeColor="text1"/>
          <w:sz w:val="24"/>
          <w:szCs w:val="24"/>
          <w:lang w:bidi="en-US"/>
        </w:rPr>
        <w:t xml:space="preserve"> ja </w:t>
      </w:r>
      <w:r w:rsidR="00EE7BE6" w:rsidRPr="00CD1A63">
        <w:rPr>
          <w:rFonts w:ascii="Times New Roman" w:hAnsi="Times New Roman" w:cs="Times New Roman"/>
          <w:color w:val="000000" w:themeColor="text1"/>
          <w:sz w:val="24"/>
          <w:szCs w:val="24"/>
          <w:lang w:bidi="en-US"/>
        </w:rPr>
        <w:t>elustiiliga seotud</w:t>
      </w:r>
      <w:r w:rsidR="006A62FB" w:rsidRPr="00CD1A63">
        <w:rPr>
          <w:rFonts w:ascii="Times New Roman" w:hAnsi="Times New Roman" w:cs="Times New Roman"/>
          <w:color w:val="000000" w:themeColor="text1"/>
          <w:sz w:val="24"/>
          <w:szCs w:val="24"/>
          <w:lang w:bidi="en-US"/>
        </w:rPr>
        <w:t xml:space="preserve"> küsimused), annab tervisedeklaratsioon ka teistele arstidele olulist lisainfot </w:t>
      </w:r>
      <w:r w:rsidR="00DB1C8E" w:rsidRPr="00CD1A63">
        <w:rPr>
          <w:rFonts w:ascii="Times New Roman" w:hAnsi="Times New Roman" w:cs="Times New Roman"/>
          <w:color w:val="000000" w:themeColor="text1"/>
          <w:sz w:val="24"/>
          <w:szCs w:val="24"/>
          <w:lang w:bidi="en-US"/>
        </w:rPr>
        <w:t>raviotsuste tegemiseks</w:t>
      </w:r>
      <w:r w:rsidR="006A1495" w:rsidRPr="00CD1A63">
        <w:rPr>
          <w:rFonts w:ascii="Times New Roman" w:hAnsi="Times New Roman" w:cs="Times New Roman"/>
          <w:color w:val="000000" w:themeColor="text1"/>
          <w:sz w:val="24"/>
          <w:szCs w:val="24"/>
          <w:lang w:bidi="en-US"/>
        </w:rPr>
        <w:t xml:space="preserve">. </w:t>
      </w:r>
    </w:p>
    <w:p w14:paraId="1E290EEB" w14:textId="2BAF878F"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hAnsi="Times New Roman" w:cs="Times New Roman"/>
          <w:color w:val="000000" w:themeColor="text1"/>
          <w:sz w:val="24"/>
          <w:szCs w:val="24"/>
          <w:lang w:bidi="en-US"/>
        </w:rPr>
        <w:t xml:space="preserve">Kokkuvõttes </w:t>
      </w:r>
      <w:r w:rsidRPr="00CD1A63">
        <w:rPr>
          <w:rFonts w:ascii="Times New Roman" w:eastAsia="Times New Roman" w:hAnsi="Times New Roman" w:cs="Times New Roman"/>
          <w:color w:val="000000" w:themeColor="text1"/>
          <w:sz w:val="24"/>
          <w:szCs w:val="24"/>
          <w:lang w:eastAsia="ar-SA"/>
        </w:rPr>
        <w:t xml:space="preserve">toetavad eelnõu muudatused </w:t>
      </w:r>
      <w:r w:rsidRPr="00CD1A63">
        <w:rPr>
          <w:rFonts w:ascii="Times New Roman" w:hAnsi="Times New Roman" w:cs="Times New Roman"/>
          <w:color w:val="000000" w:themeColor="text1"/>
          <w:sz w:val="24"/>
          <w:szCs w:val="24"/>
          <w:lang w:bidi="en-US"/>
        </w:rPr>
        <w:t>terviklikumat ja kvaliteetsemat tervishoiukorraldust. Mõju avaldumise sagedus on suur, sest mõju avaldub igapäevases ravitöös iga kord</w:t>
      </w:r>
      <w:r w:rsidR="007E117F">
        <w:rPr>
          <w:rFonts w:ascii="Times New Roman" w:hAnsi="Times New Roman" w:cs="Times New Roman"/>
          <w:color w:val="000000" w:themeColor="text1"/>
          <w:sz w:val="24"/>
          <w:szCs w:val="24"/>
          <w:lang w:bidi="en-US"/>
        </w:rPr>
        <w:t>,</w:t>
      </w:r>
      <w:r w:rsidRPr="00CD1A63">
        <w:rPr>
          <w:rFonts w:ascii="Times New Roman" w:hAnsi="Times New Roman" w:cs="Times New Roman"/>
          <w:color w:val="000000" w:themeColor="text1"/>
          <w:sz w:val="24"/>
          <w:szCs w:val="24"/>
          <w:lang w:bidi="en-US"/>
        </w:rPr>
        <w:t xml:space="preserve"> kui arst kasutab </w:t>
      </w:r>
      <w:proofErr w:type="spellStart"/>
      <w:r w:rsidRPr="00CD1A63">
        <w:rPr>
          <w:rFonts w:ascii="Times New Roman" w:hAnsi="Times New Roman" w:cs="Times New Roman"/>
          <w:color w:val="000000" w:themeColor="text1"/>
          <w:sz w:val="24"/>
          <w:szCs w:val="24"/>
          <w:lang w:bidi="en-US"/>
        </w:rPr>
        <w:t>TIS-i</w:t>
      </w:r>
      <w:proofErr w:type="spellEnd"/>
      <w:r w:rsidRPr="00CD1A63">
        <w:rPr>
          <w:rFonts w:ascii="Times New Roman" w:hAnsi="Times New Roman" w:cs="Times New Roman"/>
          <w:color w:val="000000" w:themeColor="text1"/>
          <w:sz w:val="24"/>
          <w:szCs w:val="24"/>
          <w:lang w:bidi="en-US"/>
        </w:rPr>
        <w:t xml:space="preserve"> ja </w:t>
      </w:r>
      <w:r w:rsidR="003F124A">
        <w:rPr>
          <w:rFonts w:ascii="Times New Roman" w:hAnsi="Times New Roman" w:cs="Times New Roman"/>
          <w:color w:val="000000" w:themeColor="text1"/>
          <w:sz w:val="24"/>
          <w:szCs w:val="24"/>
          <w:lang w:bidi="en-US"/>
        </w:rPr>
        <w:t xml:space="preserve">teeb </w:t>
      </w:r>
      <w:r w:rsidRPr="00CD1A63">
        <w:rPr>
          <w:rFonts w:ascii="Times New Roman" w:hAnsi="Times New Roman" w:cs="Times New Roman"/>
          <w:color w:val="000000" w:themeColor="text1"/>
          <w:sz w:val="24"/>
          <w:szCs w:val="24"/>
          <w:lang w:bidi="en-US"/>
        </w:rPr>
        <w:t xml:space="preserve">raviotsuseid. Mõju ulatus on keskmine, sest tervishoiutöötajate tööprotsessid muutuvad efektiivsemaks ja andmete kvaliteet paraneb, kuid muudatus ei eelda arstide ega tervishoiuasutuste jaoks märkimisväärseid ümberkorraldusi ega kohanemistegevusi. Ebasoovitavate mõjude risk puudub. Kokkuvõttes on sotsiaalne mõju oluline. </w:t>
      </w:r>
      <w:r w:rsidRPr="00CD1A63">
        <w:rPr>
          <w:rFonts w:ascii="Times New Roman" w:eastAsia="Times New Roman" w:hAnsi="Times New Roman" w:cs="Times New Roman"/>
          <w:color w:val="000000" w:themeColor="text1"/>
          <w:sz w:val="24"/>
          <w:szCs w:val="24"/>
          <w:lang w:eastAsia="ar-SA"/>
        </w:rPr>
        <w:t>Pikemas plaanis paraneb töötervishoiuteenuse efektiivsus ning arstiabi</w:t>
      </w:r>
      <w:r w:rsidR="003F124A">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kvaliteet ning töötajate tervisekaitse on paremini tagatud. </w:t>
      </w:r>
    </w:p>
    <w:p w14:paraId="282E0E09" w14:textId="16B15CC8"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6.2. Majanduslik mõju</w:t>
      </w:r>
    </w:p>
    <w:p w14:paraId="09DD3FBF" w14:textId="77777777"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6.2.1. Töötervishoiukontrolli teenust pakkuvad asutused</w:t>
      </w:r>
    </w:p>
    <w:p w14:paraId="07E33903" w14:textId="394E8A67"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proofErr w:type="spellStart"/>
      <w:r w:rsidRPr="00CD1A63">
        <w:rPr>
          <w:rFonts w:ascii="Times New Roman" w:eastAsia="Times New Roman" w:hAnsi="Times New Roman" w:cs="Times New Roman"/>
          <w:color w:val="000000" w:themeColor="text1"/>
          <w:sz w:val="24"/>
          <w:szCs w:val="24"/>
          <w:lang w:eastAsia="ar-SA"/>
        </w:rPr>
        <w:t>TEHIK</w:t>
      </w:r>
      <w:r w:rsidR="00544E86">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u</w:t>
      </w:r>
      <w:proofErr w:type="spellEnd"/>
      <w:r w:rsidRPr="00CD1A63">
        <w:rPr>
          <w:rFonts w:ascii="Times New Roman" w:eastAsia="Times New Roman" w:hAnsi="Times New Roman" w:cs="Times New Roman"/>
          <w:color w:val="000000" w:themeColor="text1"/>
          <w:sz w:val="24"/>
          <w:szCs w:val="24"/>
          <w:lang w:eastAsia="ar-SA"/>
        </w:rPr>
        <w:t xml:space="preserve"> ärianalüüsi</w:t>
      </w:r>
      <w:r w:rsidRPr="00CD1A63">
        <w:rPr>
          <w:rStyle w:val="Allmrkuseviide"/>
          <w:rFonts w:ascii="Times New Roman" w:eastAsia="Times New Roman" w:hAnsi="Times New Roman" w:cs="Times New Roman"/>
          <w:color w:val="000000" w:themeColor="text1"/>
          <w:sz w:val="24"/>
          <w:szCs w:val="24"/>
          <w:lang w:eastAsia="ar-SA"/>
        </w:rPr>
        <w:footnoteReference w:id="28"/>
      </w:r>
      <w:r w:rsidRPr="00CD1A63">
        <w:rPr>
          <w:rFonts w:ascii="Times New Roman" w:eastAsia="Times New Roman" w:hAnsi="Times New Roman" w:cs="Times New Roman"/>
          <w:color w:val="000000" w:themeColor="text1"/>
          <w:sz w:val="24"/>
          <w:szCs w:val="24"/>
          <w:lang w:eastAsia="ar-SA"/>
        </w:rPr>
        <w:t xml:space="preserve"> kohaselt on töötervishoiukontrolli </w:t>
      </w:r>
      <w:proofErr w:type="spellStart"/>
      <w:r w:rsidRPr="00CD1A63">
        <w:rPr>
          <w:rFonts w:ascii="Times New Roman" w:eastAsia="Times New Roman" w:hAnsi="Times New Roman" w:cs="Times New Roman"/>
          <w:color w:val="000000" w:themeColor="text1"/>
          <w:sz w:val="24"/>
          <w:szCs w:val="24"/>
          <w:lang w:eastAsia="ar-SA"/>
        </w:rPr>
        <w:t>epikriise</w:t>
      </w:r>
      <w:proofErr w:type="spellEnd"/>
      <w:r w:rsidRPr="00CD1A63">
        <w:rPr>
          <w:rFonts w:ascii="Times New Roman" w:eastAsia="Times New Roman" w:hAnsi="Times New Roman" w:cs="Times New Roman"/>
          <w:color w:val="000000" w:themeColor="text1"/>
          <w:sz w:val="24"/>
          <w:szCs w:val="24"/>
          <w:lang w:eastAsia="ar-SA"/>
        </w:rPr>
        <w:t xml:space="preserve"> esitanud asutuste arv iga</w:t>
      </w:r>
      <w:r w:rsidR="009505DF">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aasta kasvanud, ulatudes 2024. aastal juba 88-ni. Sama analüüs toob esile, et töötervishoiukontrolli läbib igal aastal järjest rohkem inimesi. Kui 2020.</w:t>
      </w:r>
      <w:r w:rsidR="009505DF">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aastal te</w:t>
      </w:r>
      <w:r w:rsidR="009505DF">
        <w:rPr>
          <w:rFonts w:ascii="Times New Roman" w:eastAsia="Times New Roman" w:hAnsi="Times New Roman" w:cs="Times New Roman"/>
          <w:color w:val="000000" w:themeColor="text1"/>
          <w:sz w:val="24"/>
          <w:szCs w:val="24"/>
          <w:lang w:eastAsia="ar-SA"/>
        </w:rPr>
        <w:t>hti</w:t>
      </w:r>
      <w:r w:rsidRPr="00CD1A63">
        <w:rPr>
          <w:rFonts w:ascii="Times New Roman" w:eastAsia="Times New Roman" w:hAnsi="Times New Roman" w:cs="Times New Roman"/>
          <w:color w:val="000000" w:themeColor="text1"/>
          <w:sz w:val="24"/>
          <w:szCs w:val="24"/>
          <w:lang w:eastAsia="ar-SA"/>
        </w:rPr>
        <w:t xml:space="preserve"> 66 574 töötervishoiualast läbivaatust, siis 2023.</w:t>
      </w:r>
      <w:r w:rsidR="00FA7706">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aastaks oli see arv juba 142 390. </w:t>
      </w:r>
    </w:p>
    <w:p w14:paraId="330EEB87" w14:textId="710DFFEB" w:rsidR="006D4C26" w:rsidRPr="00CD1A63" w:rsidRDefault="006D4C26" w:rsidP="00CD1A63">
      <w:pPr>
        <w:spacing w:line="240" w:lineRule="auto"/>
        <w:jc w:val="both"/>
        <w:rPr>
          <w:rFonts w:ascii="Times New Roman" w:hAnsi="Times New Roman" w:cs="Times New Roman"/>
          <w:color w:val="000000" w:themeColor="text1"/>
          <w:sz w:val="24"/>
          <w:szCs w:val="24"/>
          <w:lang w:bidi="en-US"/>
        </w:rPr>
      </w:pPr>
      <w:r w:rsidRPr="00CD1A63">
        <w:rPr>
          <w:rFonts w:ascii="Times New Roman" w:eastAsia="Times New Roman" w:hAnsi="Times New Roman" w:cs="Times New Roman"/>
          <w:color w:val="000000" w:themeColor="text1"/>
          <w:sz w:val="24"/>
          <w:szCs w:val="24"/>
          <w:lang w:eastAsia="ar-SA"/>
        </w:rPr>
        <w:t>Tervisekontrolli otsuste digitaliseerimine vähendab töötervishoiuteenuse osutajate halduskoormust juhul, kus tervisekontrolli otsus on paberkandjal (</w:t>
      </w:r>
      <w:proofErr w:type="spellStart"/>
      <w:r w:rsidRPr="00CD1A63">
        <w:rPr>
          <w:rFonts w:ascii="Times New Roman" w:eastAsia="Times New Roman" w:hAnsi="Times New Roman" w:cs="Times New Roman"/>
          <w:color w:val="000000" w:themeColor="text1"/>
          <w:sz w:val="24"/>
          <w:szCs w:val="24"/>
          <w:lang w:eastAsia="ar-SA"/>
        </w:rPr>
        <w:t>TEHIKu</w:t>
      </w:r>
      <w:proofErr w:type="spellEnd"/>
      <w:r w:rsidRPr="00CD1A63">
        <w:rPr>
          <w:rFonts w:ascii="Times New Roman" w:eastAsia="Times New Roman" w:hAnsi="Times New Roman" w:cs="Times New Roman"/>
          <w:color w:val="000000" w:themeColor="text1"/>
          <w:sz w:val="24"/>
          <w:szCs w:val="24"/>
          <w:lang w:eastAsia="ar-SA"/>
        </w:rPr>
        <w:t xml:space="preserve"> ärianalüüsi kohaselt enamik</w:t>
      </w:r>
      <w:r w:rsidR="00FA7706">
        <w:rPr>
          <w:rFonts w:ascii="Times New Roman" w:eastAsia="Times New Roman" w:hAnsi="Times New Roman" w:cs="Times New Roman"/>
          <w:color w:val="000000" w:themeColor="text1"/>
          <w:sz w:val="24"/>
          <w:szCs w:val="24"/>
          <w:lang w:eastAsia="ar-SA"/>
        </w:rPr>
        <w:t>u</w:t>
      </w:r>
      <w:r w:rsidRPr="00CD1A63">
        <w:rPr>
          <w:rFonts w:ascii="Times New Roman" w:eastAsia="Times New Roman" w:hAnsi="Times New Roman" w:cs="Times New Roman"/>
          <w:color w:val="000000" w:themeColor="text1"/>
          <w:sz w:val="24"/>
          <w:szCs w:val="24"/>
          <w:lang w:eastAsia="ar-SA"/>
        </w:rPr>
        <w:t xml:space="preserve">l juhtudel). </w:t>
      </w:r>
      <w:proofErr w:type="spellStart"/>
      <w:r w:rsidRPr="00CD1A63">
        <w:rPr>
          <w:rFonts w:ascii="Times New Roman" w:eastAsia="Times New Roman" w:hAnsi="Times New Roman" w:cs="Times New Roman"/>
          <w:color w:val="000000" w:themeColor="text1"/>
          <w:sz w:val="24"/>
          <w:szCs w:val="24"/>
          <w:lang w:eastAsia="ar-SA"/>
        </w:rPr>
        <w:t>TEHIK</w:t>
      </w:r>
      <w:r w:rsidR="00544E86">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u</w:t>
      </w:r>
      <w:proofErr w:type="spellEnd"/>
      <w:r w:rsidRPr="00CD1A63">
        <w:rPr>
          <w:rFonts w:ascii="Times New Roman" w:eastAsia="Times New Roman" w:hAnsi="Times New Roman" w:cs="Times New Roman"/>
          <w:color w:val="000000" w:themeColor="text1"/>
          <w:sz w:val="24"/>
          <w:szCs w:val="24"/>
          <w:lang w:eastAsia="ar-SA"/>
        </w:rPr>
        <w:t xml:space="preserve"> ärianalüüsi raames küsitletud tervishoiutöötajad tõid pea kõik välja, et paberkandjal tervisetõendite väljastamisega (printimine, allkirjastamine, </w:t>
      </w:r>
      <w:proofErr w:type="spellStart"/>
      <w:r w:rsidRPr="00CD1A63">
        <w:rPr>
          <w:rFonts w:ascii="Times New Roman" w:eastAsia="Times New Roman" w:hAnsi="Times New Roman" w:cs="Times New Roman"/>
          <w:color w:val="000000" w:themeColor="text1"/>
          <w:sz w:val="24"/>
          <w:szCs w:val="24"/>
          <w:lang w:eastAsia="ar-SA"/>
        </w:rPr>
        <w:t>skan</w:t>
      </w:r>
      <w:r w:rsidR="00FA7706">
        <w:rPr>
          <w:rFonts w:ascii="Times New Roman" w:eastAsia="Times New Roman" w:hAnsi="Times New Roman" w:cs="Times New Roman"/>
          <w:color w:val="000000" w:themeColor="text1"/>
          <w:sz w:val="24"/>
          <w:szCs w:val="24"/>
          <w:lang w:eastAsia="ar-SA"/>
        </w:rPr>
        <w:t>n</w:t>
      </w:r>
      <w:r w:rsidRPr="00CD1A63">
        <w:rPr>
          <w:rFonts w:ascii="Times New Roman" w:eastAsia="Times New Roman" w:hAnsi="Times New Roman" w:cs="Times New Roman"/>
          <w:color w:val="000000" w:themeColor="text1"/>
          <w:sz w:val="24"/>
          <w:szCs w:val="24"/>
          <w:lang w:eastAsia="ar-SA"/>
        </w:rPr>
        <w:t>imine</w:t>
      </w:r>
      <w:proofErr w:type="spellEnd"/>
      <w:r w:rsidRPr="00CD1A63">
        <w:rPr>
          <w:rFonts w:ascii="Times New Roman" w:eastAsia="Times New Roman" w:hAnsi="Times New Roman" w:cs="Times New Roman"/>
          <w:color w:val="000000" w:themeColor="text1"/>
          <w:sz w:val="24"/>
          <w:szCs w:val="24"/>
          <w:lang w:eastAsia="ar-SA"/>
        </w:rPr>
        <w:t>, krüpteerimine, e-kirja teel edastamine) ning arhiveerimisega seotud koormus on ebaratsionaalselt suur. Lisaks toodi esile, et tervisedeklaratsioonide ja tervisekontrolli otsuste ajalugu peab olema kättesaadav, et tööga seotud haiguste kahtluse korral saaks hinnata kaebuste tekkimise aega ning jälgida terviseseisundi muutuste trende. Praegu takistab seda töökohtade ja teenuseosutajate vahetumine, mille tõttu alustatakse iga kontrolli</w:t>
      </w:r>
      <w:r w:rsidR="00FA7706">
        <w:rPr>
          <w:rFonts w:ascii="Times New Roman" w:eastAsia="Times New Roman" w:hAnsi="Times New Roman" w:cs="Times New Roman"/>
          <w:color w:val="000000" w:themeColor="text1"/>
          <w:sz w:val="24"/>
          <w:szCs w:val="24"/>
          <w:lang w:eastAsia="ar-SA"/>
        </w:rPr>
        <w:t xml:space="preserve"> puhu</w:t>
      </w:r>
      <w:r w:rsidRPr="00CD1A63">
        <w:rPr>
          <w:rFonts w:ascii="Times New Roman" w:eastAsia="Times New Roman" w:hAnsi="Times New Roman" w:cs="Times New Roman"/>
          <w:color w:val="000000" w:themeColor="text1"/>
          <w:sz w:val="24"/>
          <w:szCs w:val="24"/>
          <w:lang w:eastAsia="ar-SA"/>
        </w:rPr>
        <w:t>l justkui nullist. Digitaalsed dokumendid lahendavad need probleemid.</w:t>
      </w:r>
    </w:p>
    <w:p w14:paraId="5E6E5FCD" w14:textId="4D09F2A3" w:rsidR="006D4C26" w:rsidRPr="00CD1A63" w:rsidRDefault="27E2C555" w:rsidP="00CD1A63">
      <w:pPr>
        <w:spacing w:line="240" w:lineRule="auto"/>
        <w:jc w:val="both"/>
        <w:rPr>
          <w:rFonts w:ascii="Times New Roman" w:eastAsia="Times New Roman" w:hAnsi="Times New Roman" w:cs="Times New Roman"/>
          <w:color w:val="000000" w:themeColor="text1"/>
          <w:sz w:val="24"/>
          <w:szCs w:val="24"/>
          <w:lang w:eastAsia="ar-SA"/>
        </w:rPr>
      </w:pPr>
      <w:r w:rsidRPr="5CB52867">
        <w:rPr>
          <w:rFonts w:ascii="Times New Roman" w:eastAsia="Times New Roman" w:hAnsi="Times New Roman" w:cs="Times New Roman"/>
          <w:color w:val="000000" w:themeColor="text1"/>
          <w:sz w:val="24"/>
          <w:szCs w:val="24"/>
          <w:lang w:eastAsia="ar-SA"/>
        </w:rPr>
        <w:t xml:space="preserve">Muudatuste ebasoovitavate mõjude riskiks on </w:t>
      </w:r>
      <w:r w:rsidR="3FABEE41" w:rsidRPr="5CB52867">
        <w:rPr>
          <w:rFonts w:ascii="Times New Roman" w:eastAsia="Times New Roman" w:hAnsi="Times New Roman" w:cs="Times New Roman"/>
          <w:color w:val="000000" w:themeColor="text1"/>
          <w:sz w:val="24"/>
          <w:szCs w:val="24"/>
          <w:lang w:eastAsia="ar-SA"/>
        </w:rPr>
        <w:t>lisa</w:t>
      </w:r>
      <w:r w:rsidR="5F661FD3" w:rsidRPr="5CB52867">
        <w:rPr>
          <w:rFonts w:ascii="Times New Roman" w:eastAsia="Times New Roman" w:hAnsi="Times New Roman" w:cs="Times New Roman"/>
          <w:color w:val="000000" w:themeColor="text1"/>
          <w:sz w:val="24"/>
          <w:szCs w:val="24"/>
          <w:lang w:eastAsia="ar-SA"/>
        </w:rPr>
        <w:t xml:space="preserve">kulu </w:t>
      </w:r>
      <w:commentRangeStart w:id="7"/>
      <w:r w:rsidR="5F661FD3" w:rsidRPr="5CB52867">
        <w:rPr>
          <w:rFonts w:ascii="Times New Roman" w:eastAsia="Times New Roman" w:hAnsi="Times New Roman" w:cs="Times New Roman"/>
          <w:color w:val="000000" w:themeColor="text1"/>
          <w:sz w:val="24"/>
          <w:szCs w:val="24"/>
          <w:lang w:eastAsia="ar-SA"/>
        </w:rPr>
        <w:t xml:space="preserve">vähestele </w:t>
      </w:r>
      <w:r w:rsidR="1FD599A1" w:rsidRPr="5CB52867">
        <w:rPr>
          <w:rFonts w:ascii="Times New Roman" w:eastAsia="Times New Roman" w:hAnsi="Times New Roman" w:cs="Times New Roman"/>
          <w:color w:val="000000" w:themeColor="text1"/>
          <w:sz w:val="24"/>
          <w:szCs w:val="24"/>
          <w:lang w:eastAsia="ar-SA"/>
        </w:rPr>
        <w:t>teenuseosutajatele</w:t>
      </w:r>
      <w:commentRangeEnd w:id="7"/>
      <w:r w:rsidR="006D4C26">
        <w:commentReference w:id="7"/>
      </w:r>
      <w:r w:rsidRPr="5CB52867">
        <w:rPr>
          <w:rFonts w:ascii="Times New Roman" w:eastAsia="Times New Roman" w:hAnsi="Times New Roman" w:cs="Times New Roman"/>
          <w:color w:val="000000" w:themeColor="text1"/>
          <w:sz w:val="24"/>
          <w:szCs w:val="24"/>
          <w:lang w:eastAsia="ar-SA"/>
        </w:rPr>
        <w:t>. Mõnes üksikus töötervishoiuteenust pakkuvas asutuses on juba välja arendatud ja kasutusel oma infosüsteemid nii tervisedeklaratsioonide täitmiseks ja säilitamiseks kui ka tervisekontrolli otsuste koostamiseks ja säilitamiseks.</w:t>
      </w:r>
      <w:r w:rsidR="0F4748C5" w:rsidRPr="5CB52867">
        <w:rPr>
          <w:rFonts w:ascii="Times New Roman" w:eastAsia="Times New Roman" w:hAnsi="Times New Roman" w:cs="Times New Roman"/>
          <w:color w:val="000000" w:themeColor="text1"/>
          <w:sz w:val="24"/>
          <w:szCs w:val="24"/>
          <w:lang w:eastAsia="ar-SA"/>
        </w:rPr>
        <w:t xml:space="preserve"> </w:t>
      </w:r>
      <w:r w:rsidRPr="5CB52867">
        <w:rPr>
          <w:rFonts w:ascii="Times New Roman" w:eastAsia="Times New Roman" w:hAnsi="Times New Roman" w:cs="Times New Roman"/>
          <w:color w:val="000000" w:themeColor="text1"/>
          <w:sz w:val="24"/>
          <w:szCs w:val="24"/>
          <w:lang w:eastAsia="ar-SA"/>
        </w:rPr>
        <w:t xml:space="preserve">Muudatuse tõttu peavad need asutused tegema </w:t>
      </w:r>
      <w:r w:rsidR="0F4748C5" w:rsidRPr="5CB52867">
        <w:rPr>
          <w:rFonts w:ascii="Times New Roman" w:eastAsia="Times New Roman" w:hAnsi="Times New Roman" w:cs="Times New Roman"/>
          <w:color w:val="000000" w:themeColor="text1"/>
          <w:sz w:val="24"/>
          <w:szCs w:val="24"/>
          <w:lang w:eastAsia="ar-SA"/>
        </w:rPr>
        <w:t>lisa</w:t>
      </w:r>
      <w:r w:rsidRPr="5CB52867">
        <w:rPr>
          <w:rFonts w:ascii="Times New Roman" w:eastAsia="Times New Roman" w:hAnsi="Times New Roman" w:cs="Times New Roman"/>
          <w:color w:val="000000" w:themeColor="text1"/>
          <w:sz w:val="24"/>
          <w:szCs w:val="24"/>
          <w:lang w:eastAsia="ar-SA"/>
        </w:rPr>
        <w:t xml:space="preserve">arendusi, et nende infosüsteemid suudaksid TEHIK-u arendatud tehnilisele standardile vastavat tervisekontrolliga seotud andmestikku TIS-iga vahetada. Neil asutustel tekivad TIS-iga liidestamisega seotud </w:t>
      </w:r>
      <w:r w:rsidR="1183B01E" w:rsidRPr="5CB52867">
        <w:rPr>
          <w:rFonts w:ascii="Times New Roman" w:eastAsia="Times New Roman" w:hAnsi="Times New Roman" w:cs="Times New Roman"/>
          <w:color w:val="000000" w:themeColor="text1"/>
          <w:sz w:val="24"/>
          <w:szCs w:val="24"/>
          <w:lang w:eastAsia="ar-SA"/>
        </w:rPr>
        <w:t>lisa</w:t>
      </w:r>
      <w:r w:rsidRPr="5CB52867">
        <w:rPr>
          <w:rFonts w:ascii="Times New Roman" w:eastAsia="Times New Roman" w:hAnsi="Times New Roman" w:cs="Times New Roman"/>
          <w:color w:val="000000" w:themeColor="text1"/>
          <w:sz w:val="24"/>
          <w:szCs w:val="24"/>
          <w:lang w:eastAsia="ar-SA"/>
        </w:rPr>
        <w:t xml:space="preserve">kulud, samas kui teistel asutustel, kellel </w:t>
      </w:r>
      <w:r w:rsidR="1183B01E" w:rsidRPr="5CB52867">
        <w:rPr>
          <w:rFonts w:ascii="Times New Roman" w:eastAsia="Times New Roman" w:hAnsi="Times New Roman" w:cs="Times New Roman"/>
          <w:color w:val="000000" w:themeColor="text1"/>
          <w:sz w:val="24"/>
          <w:szCs w:val="24"/>
          <w:lang w:eastAsia="ar-SA"/>
        </w:rPr>
        <w:t xml:space="preserve">praegu </w:t>
      </w:r>
      <w:r w:rsidRPr="5CB52867">
        <w:rPr>
          <w:rFonts w:ascii="Times New Roman" w:eastAsia="Times New Roman" w:hAnsi="Times New Roman" w:cs="Times New Roman"/>
          <w:color w:val="000000" w:themeColor="text1"/>
          <w:sz w:val="24"/>
          <w:szCs w:val="24"/>
          <w:lang w:eastAsia="ar-SA"/>
        </w:rPr>
        <w:t xml:space="preserve">oma infosüsteemi ei ole, selliseid kulusid ei teki. </w:t>
      </w:r>
      <w:r w:rsidR="3292CCF4" w:rsidRPr="5CB52867">
        <w:rPr>
          <w:rFonts w:ascii="Times New Roman" w:eastAsia="Times New Roman" w:hAnsi="Times New Roman" w:cs="Times New Roman"/>
          <w:color w:val="000000" w:themeColor="text1"/>
          <w:sz w:val="24"/>
          <w:szCs w:val="24"/>
          <w:lang w:eastAsia="ar-SA"/>
        </w:rPr>
        <w:t xml:space="preserve">Kuigi teenuseosutajatel on olnud teoreetiline võimalus soetada või arendada oma infosüsteeme, ei ole nad seda tõenäoliselt teinud </w:t>
      </w:r>
      <w:commentRangeStart w:id="8"/>
      <w:r w:rsidR="1183B01E" w:rsidRPr="5CB52867">
        <w:rPr>
          <w:rFonts w:ascii="Times New Roman" w:eastAsia="Times New Roman" w:hAnsi="Times New Roman" w:cs="Times New Roman"/>
          <w:color w:val="000000" w:themeColor="text1"/>
          <w:sz w:val="24"/>
          <w:szCs w:val="24"/>
          <w:lang w:eastAsia="ar-SA"/>
        </w:rPr>
        <w:t xml:space="preserve">suurte </w:t>
      </w:r>
      <w:r w:rsidR="3292CCF4" w:rsidRPr="5CB52867">
        <w:rPr>
          <w:rFonts w:ascii="Times New Roman" w:eastAsia="Times New Roman" w:hAnsi="Times New Roman" w:cs="Times New Roman"/>
          <w:color w:val="000000" w:themeColor="text1"/>
          <w:sz w:val="24"/>
          <w:szCs w:val="24"/>
          <w:lang w:eastAsia="ar-SA"/>
        </w:rPr>
        <w:t xml:space="preserve">kulude tõttu </w:t>
      </w:r>
      <w:commentRangeEnd w:id="8"/>
      <w:r w:rsidR="006D4C26">
        <w:commentReference w:id="8"/>
      </w:r>
      <w:r w:rsidR="3292CCF4" w:rsidRPr="5CB52867">
        <w:rPr>
          <w:rFonts w:ascii="Times New Roman" w:eastAsia="Times New Roman" w:hAnsi="Times New Roman" w:cs="Times New Roman"/>
          <w:color w:val="000000" w:themeColor="text1"/>
          <w:sz w:val="24"/>
          <w:szCs w:val="24"/>
          <w:lang w:eastAsia="ar-SA"/>
        </w:rPr>
        <w:t xml:space="preserve">ning on seni kasutanud riigi arendatud lahendusi. See viitab, et väiksemad teenusepakkujad vajavad riigi tuge. </w:t>
      </w:r>
      <w:r w:rsidR="5F661FD3" w:rsidRPr="5CB52867">
        <w:rPr>
          <w:rFonts w:ascii="Times New Roman" w:eastAsia="Times New Roman" w:hAnsi="Times New Roman" w:cs="Times New Roman"/>
          <w:color w:val="000000" w:themeColor="text1"/>
          <w:sz w:val="24"/>
          <w:szCs w:val="24"/>
          <w:lang w:eastAsia="ar-SA"/>
        </w:rPr>
        <w:t>Kui riik kompenseeriks üksnes suuremate teenuseosutajate liidestuskulud, tekiks risk, et turuolukord muutub ebavõrdseks. Suuremad teenuseosutajad on oma ärilise valiku</w:t>
      </w:r>
      <w:r w:rsidR="3A3507F8" w:rsidRPr="5CB52867">
        <w:rPr>
          <w:rFonts w:ascii="Times New Roman" w:eastAsia="Times New Roman" w:hAnsi="Times New Roman" w:cs="Times New Roman"/>
          <w:color w:val="000000" w:themeColor="text1"/>
          <w:sz w:val="24"/>
          <w:szCs w:val="24"/>
          <w:lang w:eastAsia="ar-SA"/>
        </w:rPr>
        <w:t>na</w:t>
      </w:r>
      <w:r w:rsidR="5F661FD3" w:rsidRPr="5CB52867">
        <w:rPr>
          <w:rFonts w:ascii="Times New Roman" w:eastAsia="Times New Roman" w:hAnsi="Times New Roman" w:cs="Times New Roman"/>
          <w:color w:val="000000" w:themeColor="text1"/>
          <w:sz w:val="24"/>
          <w:szCs w:val="24"/>
          <w:lang w:eastAsia="ar-SA"/>
        </w:rPr>
        <w:t xml:space="preserve"> arendanud välja eraldi infosüsteemid ning nende kohandamiseks riigi</w:t>
      </w:r>
      <w:r w:rsidR="3A3507F8" w:rsidRPr="5CB52867">
        <w:rPr>
          <w:rFonts w:ascii="Times New Roman" w:eastAsia="Times New Roman" w:hAnsi="Times New Roman" w:cs="Times New Roman"/>
          <w:color w:val="000000" w:themeColor="text1"/>
          <w:sz w:val="24"/>
          <w:szCs w:val="24"/>
          <w:lang w:eastAsia="ar-SA"/>
        </w:rPr>
        <w:t>lt</w:t>
      </w:r>
      <w:r w:rsidR="5F661FD3" w:rsidRPr="5CB52867">
        <w:rPr>
          <w:rFonts w:ascii="Times New Roman" w:eastAsia="Times New Roman" w:hAnsi="Times New Roman" w:cs="Times New Roman"/>
          <w:color w:val="000000" w:themeColor="text1"/>
          <w:sz w:val="24"/>
          <w:szCs w:val="24"/>
          <w:lang w:eastAsia="ar-SA"/>
        </w:rPr>
        <w:t xml:space="preserve"> toetuse saamine looks neile ebaproportsionaalse konkurentsieelise. See võib tugevdada suurte positsiooni turul ja nõrgendada väiksemaid teenusepakkujaid, kellel sellist tuge ei ole, suurendades seeläbi turu kontsentreerumise riski. Arvestades et töötervishoiuteenuse pakkujaid on Eestis niigi vähe, võib väikeste</w:t>
      </w:r>
      <w:r w:rsidR="3A3507F8" w:rsidRPr="5CB52867">
        <w:rPr>
          <w:rFonts w:ascii="Times New Roman" w:eastAsia="Times New Roman" w:hAnsi="Times New Roman" w:cs="Times New Roman"/>
          <w:color w:val="000000" w:themeColor="text1"/>
          <w:sz w:val="24"/>
          <w:szCs w:val="24"/>
          <w:lang w:eastAsia="ar-SA"/>
        </w:rPr>
        <w:t xml:space="preserve"> teenusepakkujate</w:t>
      </w:r>
      <w:r w:rsidR="5F661FD3" w:rsidRPr="5CB52867">
        <w:rPr>
          <w:rFonts w:ascii="Times New Roman" w:eastAsia="Times New Roman" w:hAnsi="Times New Roman" w:cs="Times New Roman"/>
          <w:color w:val="000000" w:themeColor="text1"/>
          <w:sz w:val="24"/>
          <w:szCs w:val="24"/>
          <w:lang w:eastAsia="ar-SA"/>
        </w:rPr>
        <w:t xml:space="preserve"> kadumine turult halvendada teenuse kättesaadavust.</w:t>
      </w:r>
      <w:r w:rsidR="63ACC684" w:rsidRPr="5CB52867">
        <w:rPr>
          <w:rFonts w:ascii="Times New Roman" w:eastAsia="Times New Roman" w:hAnsi="Times New Roman" w:cs="Times New Roman"/>
          <w:color w:val="000000" w:themeColor="text1"/>
          <w:sz w:val="24"/>
          <w:szCs w:val="24"/>
          <w:lang w:eastAsia="ar-SA"/>
        </w:rPr>
        <w:t xml:space="preserve"> </w:t>
      </w:r>
      <w:r w:rsidRPr="5CB52867">
        <w:rPr>
          <w:rFonts w:ascii="Times New Roman" w:eastAsia="Times New Roman" w:hAnsi="Times New Roman" w:cs="Times New Roman"/>
          <w:color w:val="000000" w:themeColor="text1"/>
          <w:sz w:val="24"/>
          <w:szCs w:val="24"/>
          <w:lang w:eastAsia="ar-SA"/>
        </w:rPr>
        <w:t>Kokkuvõttes kaaluvad muudatuse positiivsed sotsiaalsed ja majanduslikud mõjud (</w:t>
      </w:r>
      <w:r w:rsidR="344B62B1" w:rsidRPr="5CB52867">
        <w:rPr>
          <w:rFonts w:ascii="Times New Roman" w:eastAsia="Times New Roman" w:hAnsi="Times New Roman" w:cs="Times New Roman"/>
          <w:color w:val="000000" w:themeColor="text1"/>
          <w:sz w:val="24"/>
          <w:szCs w:val="24"/>
          <w:lang w:eastAsia="ar-SA"/>
        </w:rPr>
        <w:t xml:space="preserve">enamiku teenuseosutajate </w:t>
      </w:r>
      <w:r w:rsidRPr="5CB52867">
        <w:rPr>
          <w:rFonts w:ascii="Times New Roman" w:eastAsia="Times New Roman" w:hAnsi="Times New Roman" w:cs="Times New Roman"/>
          <w:color w:val="000000" w:themeColor="text1"/>
          <w:sz w:val="24"/>
          <w:szCs w:val="24"/>
          <w:lang w:eastAsia="ar-SA"/>
        </w:rPr>
        <w:t>halduskoormuse vähenemine</w:t>
      </w:r>
      <w:r w:rsidR="344B62B1" w:rsidRPr="5CB52867">
        <w:rPr>
          <w:rFonts w:ascii="Times New Roman" w:eastAsia="Times New Roman" w:hAnsi="Times New Roman" w:cs="Times New Roman"/>
          <w:color w:val="000000" w:themeColor="text1"/>
          <w:sz w:val="24"/>
          <w:szCs w:val="24"/>
          <w:lang w:eastAsia="ar-SA"/>
        </w:rPr>
        <w:t xml:space="preserve"> ja tööprotsesside lihtsustumine</w:t>
      </w:r>
      <w:r w:rsidRPr="5CB52867">
        <w:rPr>
          <w:rFonts w:ascii="Times New Roman" w:eastAsia="Times New Roman" w:hAnsi="Times New Roman" w:cs="Times New Roman"/>
          <w:color w:val="000000" w:themeColor="text1"/>
          <w:sz w:val="24"/>
          <w:szCs w:val="24"/>
          <w:lang w:eastAsia="ar-SA"/>
        </w:rPr>
        <w:t xml:space="preserve">, andmete kvaliteedi paranemine, töötajate parem ligipääs oma terviseandmetele) üles üksikute teenuseosutajate võimalikud </w:t>
      </w:r>
      <w:r w:rsidR="3A3507F8" w:rsidRPr="5CB52867">
        <w:rPr>
          <w:rFonts w:ascii="Times New Roman" w:eastAsia="Times New Roman" w:hAnsi="Times New Roman" w:cs="Times New Roman"/>
          <w:color w:val="000000" w:themeColor="text1"/>
          <w:sz w:val="24"/>
          <w:szCs w:val="24"/>
          <w:lang w:eastAsia="ar-SA"/>
        </w:rPr>
        <w:t>lisa</w:t>
      </w:r>
      <w:r w:rsidRPr="5CB52867">
        <w:rPr>
          <w:rFonts w:ascii="Times New Roman" w:eastAsia="Times New Roman" w:hAnsi="Times New Roman" w:cs="Times New Roman"/>
          <w:color w:val="000000" w:themeColor="text1"/>
          <w:sz w:val="24"/>
          <w:szCs w:val="24"/>
          <w:lang w:eastAsia="ar-SA"/>
        </w:rPr>
        <w:t>kulud. Seetõttu on muudatuse negatiivne majanduslik mõju piiratud.</w:t>
      </w:r>
    </w:p>
    <w:p w14:paraId="4B5E196F" w14:textId="614C66E3"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Muudatus toob kaasa tööprotsesside muutuse kogu sihtrühmas, kuid see on valdavalt positiivne </w:t>
      </w:r>
      <w:r w:rsidR="001001FA">
        <w:rPr>
          <w:rFonts w:ascii="Times New Roman" w:eastAsia="Times New Roman" w:hAnsi="Times New Roman" w:cs="Times New Roman"/>
          <w:color w:val="000000" w:themeColor="text1"/>
          <w:sz w:val="24"/>
          <w:szCs w:val="24"/>
          <w:lang w:eastAsia="ar-SA"/>
        </w:rPr>
        <w:t>ega</w:t>
      </w:r>
      <w:r w:rsidRPr="00CD1A63">
        <w:rPr>
          <w:rFonts w:ascii="Times New Roman" w:eastAsia="Times New Roman" w:hAnsi="Times New Roman" w:cs="Times New Roman"/>
          <w:color w:val="000000" w:themeColor="text1"/>
          <w:sz w:val="24"/>
          <w:szCs w:val="24"/>
          <w:lang w:eastAsia="ar-SA"/>
        </w:rPr>
        <w:t xml:space="preserve"> nõua olulisi kohanemisraskusi. Mõju sagedus on suur, sest </w:t>
      </w:r>
      <w:r w:rsidR="00641D5E">
        <w:rPr>
          <w:rFonts w:ascii="Times New Roman" w:eastAsia="Times New Roman" w:hAnsi="Times New Roman" w:cs="Times New Roman"/>
          <w:color w:val="000000" w:themeColor="text1"/>
          <w:sz w:val="24"/>
          <w:szCs w:val="24"/>
          <w:lang w:eastAsia="ar-SA"/>
        </w:rPr>
        <w:t xml:space="preserve">muudatus </w:t>
      </w:r>
      <w:r w:rsidRPr="00CD1A63">
        <w:rPr>
          <w:rFonts w:ascii="Times New Roman" w:eastAsia="Times New Roman" w:hAnsi="Times New Roman" w:cs="Times New Roman"/>
          <w:color w:val="000000" w:themeColor="text1"/>
          <w:sz w:val="24"/>
          <w:szCs w:val="24"/>
          <w:lang w:eastAsia="ar-SA"/>
        </w:rPr>
        <w:t xml:space="preserve">mõjutab töötervishoiuteenuse osutajate igapäevast tööd. Mõne üksiku asutuse jaoks on mõju ulatus esialgu suur ja toob kaasa negatiivsed mõjud, kuna nõuab </w:t>
      </w:r>
      <w:r w:rsidR="00641D5E">
        <w:rPr>
          <w:rFonts w:ascii="Times New Roman" w:eastAsia="Times New Roman" w:hAnsi="Times New Roman" w:cs="Times New Roman"/>
          <w:color w:val="000000" w:themeColor="text1"/>
          <w:sz w:val="24"/>
          <w:szCs w:val="24"/>
          <w:lang w:eastAsia="ar-SA"/>
        </w:rPr>
        <w:t>lisa</w:t>
      </w:r>
      <w:r w:rsidRPr="00CD1A63">
        <w:rPr>
          <w:rFonts w:ascii="Times New Roman" w:eastAsia="Times New Roman" w:hAnsi="Times New Roman" w:cs="Times New Roman"/>
          <w:color w:val="000000" w:themeColor="text1"/>
          <w:sz w:val="24"/>
          <w:szCs w:val="24"/>
          <w:lang w:eastAsia="ar-SA"/>
        </w:rPr>
        <w:t>arendusi ning kulusid, kuid tegu on ühekordse kuluga. Kokkuvõttes on muudatuste majanduslik mõju töötervishoiuarstidele ja töötervishoiuteenuse osutajatele oluline. </w:t>
      </w:r>
    </w:p>
    <w:p w14:paraId="7402889E" w14:textId="77777777"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6.2.2.</w:t>
      </w:r>
      <w:r w:rsidRPr="00CD1A63">
        <w:rPr>
          <w:rFonts w:ascii="Times New Roman" w:eastAsia="Times New Roman" w:hAnsi="Times New Roman" w:cs="Times New Roman"/>
          <w:b/>
          <w:bCs/>
          <w:i/>
          <w:iCs/>
          <w:color w:val="000000" w:themeColor="text1"/>
          <w:sz w:val="24"/>
          <w:szCs w:val="24"/>
          <w:lang w:eastAsia="ar-SA"/>
        </w:rPr>
        <w:t xml:space="preserve"> </w:t>
      </w:r>
      <w:r w:rsidRPr="00CD1A63">
        <w:rPr>
          <w:rFonts w:ascii="Times New Roman" w:eastAsia="Times New Roman" w:hAnsi="Times New Roman" w:cs="Times New Roman"/>
          <w:b/>
          <w:bCs/>
          <w:color w:val="000000" w:themeColor="text1"/>
          <w:sz w:val="24"/>
          <w:szCs w:val="24"/>
          <w:lang w:eastAsia="ar-SA"/>
        </w:rPr>
        <w:t>Tööandjad</w:t>
      </w:r>
    </w:p>
    <w:p w14:paraId="204018AD" w14:textId="30D2207B" w:rsidR="006D4C26" w:rsidRPr="00CD1A63" w:rsidRDefault="006D4C26" w:rsidP="00CD1A63">
      <w:pPr>
        <w:spacing w:line="240" w:lineRule="auto"/>
        <w:jc w:val="both"/>
        <w:rPr>
          <w:rFonts w:ascii="Times New Roman" w:eastAsia="Times New Roman" w:hAnsi="Times New Roman" w:cs="Times New Roman"/>
          <w:b/>
          <w:bCs/>
          <w:i/>
          <w:iCs/>
          <w:sz w:val="24"/>
          <w:szCs w:val="24"/>
          <w:lang w:eastAsia="ar-SA"/>
        </w:rPr>
      </w:pPr>
      <w:r w:rsidRPr="00CD1A63">
        <w:rPr>
          <w:rFonts w:ascii="Times New Roman" w:eastAsia="Times New Roman" w:hAnsi="Times New Roman" w:cs="Times New Roman"/>
          <w:sz w:val="24"/>
          <w:szCs w:val="24"/>
          <w:lang w:eastAsia="ar-SA"/>
        </w:rPr>
        <w:t xml:space="preserve">Tervisekontrolli otsuste digitaliseerimine vähendab kõikide nende tööandjate halduskoormust, kes peavad korraldama töötajate tervisekontrolli. Statistikaameti andmetel oli 2024. aastal Eestis kokku </w:t>
      </w:r>
      <w:r w:rsidRPr="00236063">
        <w:rPr>
          <w:rFonts w:ascii="Times New Roman" w:eastAsia="Times New Roman" w:hAnsi="Times New Roman" w:cs="Times New Roman"/>
          <w:i/>
          <w:iCs/>
          <w:sz w:val="24"/>
          <w:szCs w:val="24"/>
          <w:lang w:eastAsia="ar-SA"/>
        </w:rPr>
        <w:t>ca</w:t>
      </w:r>
      <w:r w:rsidRPr="00CD1A63">
        <w:rPr>
          <w:rFonts w:ascii="Times New Roman" w:eastAsia="Times New Roman" w:hAnsi="Times New Roman" w:cs="Times New Roman"/>
          <w:sz w:val="24"/>
          <w:szCs w:val="24"/>
          <w:lang w:eastAsia="ar-SA"/>
        </w:rPr>
        <w:t xml:space="preserve"> 205 </w:t>
      </w:r>
      <w:r w:rsidR="00641D5E">
        <w:rPr>
          <w:rFonts w:ascii="Times New Roman" w:eastAsia="Times New Roman" w:hAnsi="Times New Roman" w:cs="Times New Roman"/>
          <w:sz w:val="24"/>
          <w:szCs w:val="24"/>
          <w:lang w:eastAsia="ar-SA"/>
        </w:rPr>
        <w:t>000</w:t>
      </w:r>
      <w:r w:rsidR="00641D5E" w:rsidRPr="00CD1A63">
        <w:rPr>
          <w:rFonts w:ascii="Times New Roman" w:eastAsia="Times New Roman" w:hAnsi="Times New Roman" w:cs="Times New Roman"/>
          <w:sz w:val="24"/>
          <w:szCs w:val="24"/>
          <w:lang w:eastAsia="ar-SA"/>
        </w:rPr>
        <w:t xml:space="preserve"> </w:t>
      </w:r>
      <w:r w:rsidRPr="00CD1A63">
        <w:rPr>
          <w:rFonts w:ascii="Times New Roman" w:eastAsia="Times New Roman" w:hAnsi="Times New Roman" w:cs="Times New Roman"/>
          <w:sz w:val="24"/>
          <w:szCs w:val="24"/>
          <w:lang w:eastAsia="ar-SA"/>
        </w:rPr>
        <w:t xml:space="preserve">aktiivset majandusüksust, sh </w:t>
      </w:r>
      <w:r w:rsidRPr="00CD1A63">
        <w:rPr>
          <w:rFonts w:ascii="Times New Roman" w:hAnsi="Times New Roman" w:cs="Times New Roman"/>
          <w:sz w:val="24"/>
          <w:szCs w:val="24"/>
          <w:lang w:eastAsia="et-EE"/>
        </w:rPr>
        <w:t>füüsilisest isikust ettevõtjad, äriühingud, mittetulundusühingud, sihtasutused, riiklikud üksused ja kohaliku omavalitsuse üksused</w:t>
      </w:r>
      <w:r w:rsidRPr="00CD1A63">
        <w:rPr>
          <w:rFonts w:ascii="Times New Roman" w:eastAsia="Times New Roman" w:hAnsi="Times New Roman" w:cs="Times New Roman"/>
          <w:sz w:val="24"/>
          <w:szCs w:val="24"/>
          <w:vertAlign w:val="superscript"/>
          <w:lang w:eastAsia="ar-SA"/>
        </w:rPr>
        <w:footnoteReference w:id="29"/>
      </w:r>
      <w:r w:rsidRPr="00CD1A63">
        <w:rPr>
          <w:rFonts w:ascii="Times New Roman" w:eastAsia="Times New Roman" w:hAnsi="Times New Roman" w:cs="Times New Roman"/>
          <w:sz w:val="24"/>
          <w:szCs w:val="24"/>
          <w:lang w:eastAsia="ar-SA"/>
        </w:rPr>
        <w:t>. 2025. a</w:t>
      </w:r>
      <w:r w:rsidR="00641D5E">
        <w:rPr>
          <w:rFonts w:ascii="Times New Roman" w:eastAsia="Times New Roman" w:hAnsi="Times New Roman" w:cs="Times New Roman"/>
          <w:sz w:val="24"/>
          <w:szCs w:val="24"/>
          <w:lang w:eastAsia="ar-SA"/>
        </w:rPr>
        <w:t>asta</w:t>
      </w:r>
      <w:r w:rsidRPr="00CD1A63">
        <w:rPr>
          <w:rFonts w:ascii="Times New Roman" w:eastAsia="Times New Roman" w:hAnsi="Times New Roman" w:cs="Times New Roman"/>
          <w:sz w:val="24"/>
          <w:szCs w:val="24"/>
          <w:lang w:eastAsia="ar-SA"/>
        </w:rPr>
        <w:t xml:space="preserve"> augustikuu lõpu seisuga oli Eestis </w:t>
      </w:r>
      <w:r w:rsidRPr="00236063">
        <w:rPr>
          <w:rFonts w:ascii="Times New Roman" w:eastAsia="Times New Roman" w:hAnsi="Times New Roman" w:cs="Times New Roman"/>
          <w:i/>
          <w:iCs/>
          <w:sz w:val="24"/>
          <w:szCs w:val="24"/>
          <w:lang w:eastAsia="ar-SA"/>
        </w:rPr>
        <w:t>ca</w:t>
      </w:r>
      <w:r w:rsidRPr="00CD1A63">
        <w:rPr>
          <w:rFonts w:ascii="Times New Roman" w:eastAsia="Times New Roman" w:hAnsi="Times New Roman" w:cs="Times New Roman"/>
          <w:sz w:val="24"/>
          <w:szCs w:val="24"/>
          <w:lang w:eastAsia="ar-SA"/>
        </w:rPr>
        <w:t xml:space="preserve"> 80 </w:t>
      </w:r>
      <w:r w:rsidR="00641D5E">
        <w:rPr>
          <w:rFonts w:ascii="Times New Roman" w:eastAsia="Times New Roman" w:hAnsi="Times New Roman" w:cs="Times New Roman"/>
          <w:sz w:val="24"/>
          <w:szCs w:val="24"/>
          <w:lang w:eastAsia="ar-SA"/>
        </w:rPr>
        <w:t>000</w:t>
      </w:r>
      <w:r w:rsidR="00641D5E" w:rsidRPr="00CD1A63">
        <w:rPr>
          <w:rFonts w:ascii="Times New Roman" w:eastAsia="Times New Roman" w:hAnsi="Times New Roman" w:cs="Times New Roman"/>
          <w:sz w:val="24"/>
          <w:szCs w:val="24"/>
          <w:lang w:eastAsia="ar-SA"/>
        </w:rPr>
        <w:t xml:space="preserve"> </w:t>
      </w:r>
      <w:r w:rsidRPr="00CD1A63">
        <w:rPr>
          <w:rFonts w:ascii="Times New Roman" w:eastAsia="Times New Roman" w:hAnsi="Times New Roman" w:cs="Times New Roman"/>
          <w:sz w:val="24"/>
          <w:szCs w:val="24"/>
          <w:lang w:eastAsia="ar-SA"/>
        </w:rPr>
        <w:t xml:space="preserve">tööandjat, kelle juures töötas vähemalt üks inimene töölepingu või avaliku teenistuse seaduse alusel. Need tööandjad moodustavad 39% kõikidest majandusüksustest, mistõttu on mõjutatud sihtrühma suurus keskmine. </w:t>
      </w:r>
    </w:p>
    <w:p w14:paraId="55FF6150" w14:textId="105A46BF" w:rsidR="006D4C26" w:rsidRPr="00CD1A63" w:rsidRDefault="006D4C26" w:rsidP="00CD1A63">
      <w:pPr>
        <w:spacing w:line="240" w:lineRule="auto"/>
        <w:jc w:val="both"/>
        <w:rPr>
          <w:rFonts w:ascii="Times New Roman" w:eastAsia="Times New Roman" w:hAnsi="Times New Roman" w:cs="Times New Roman"/>
          <w:sz w:val="24"/>
          <w:szCs w:val="24"/>
          <w:lang w:eastAsia="ar-SA"/>
        </w:rPr>
      </w:pPr>
      <w:r w:rsidRPr="00CD1A63">
        <w:rPr>
          <w:rFonts w:ascii="Times New Roman" w:eastAsia="Times New Roman" w:hAnsi="Times New Roman" w:cs="Times New Roman"/>
          <w:sz w:val="24"/>
          <w:szCs w:val="24"/>
          <w:lang w:eastAsia="ar-SA"/>
        </w:rPr>
        <w:t xml:space="preserve">Sotsiaalministeeriumi tellitud ja 2020. aastal </w:t>
      </w:r>
      <w:r w:rsidR="008930B1">
        <w:rPr>
          <w:rFonts w:ascii="Times New Roman" w:eastAsia="Times New Roman" w:hAnsi="Times New Roman" w:cs="Times New Roman"/>
          <w:sz w:val="24"/>
          <w:szCs w:val="24"/>
          <w:lang w:eastAsia="ar-SA"/>
        </w:rPr>
        <w:t>korraldatud</w:t>
      </w:r>
      <w:r w:rsidR="00641D5E" w:rsidRPr="00CD1A63">
        <w:rPr>
          <w:rFonts w:ascii="Times New Roman" w:eastAsia="Times New Roman" w:hAnsi="Times New Roman" w:cs="Times New Roman"/>
          <w:sz w:val="24"/>
          <w:szCs w:val="24"/>
          <w:lang w:eastAsia="ar-SA"/>
        </w:rPr>
        <w:t xml:space="preserve"> </w:t>
      </w:r>
      <w:r w:rsidRPr="00CD1A63">
        <w:rPr>
          <w:rFonts w:ascii="Times New Roman" w:eastAsia="Times New Roman" w:hAnsi="Times New Roman" w:cs="Times New Roman"/>
          <w:sz w:val="24"/>
          <w:szCs w:val="24"/>
          <w:lang w:eastAsia="ar-SA"/>
        </w:rPr>
        <w:t>mahuka töötervishoiuteenuse uuringu</w:t>
      </w:r>
      <w:r w:rsidRPr="00CD1A63">
        <w:rPr>
          <w:rFonts w:ascii="Times New Roman" w:eastAsia="Times New Roman" w:hAnsi="Times New Roman" w:cs="Times New Roman"/>
          <w:sz w:val="24"/>
          <w:szCs w:val="24"/>
          <w:vertAlign w:val="superscript"/>
          <w:lang w:eastAsia="ar-SA"/>
        </w:rPr>
        <w:footnoteReference w:id="30"/>
      </w:r>
      <w:r w:rsidRPr="00CD1A63">
        <w:rPr>
          <w:rFonts w:ascii="Times New Roman" w:eastAsia="Times New Roman" w:hAnsi="Times New Roman" w:cs="Times New Roman"/>
          <w:sz w:val="24"/>
          <w:szCs w:val="24"/>
          <w:lang w:eastAsia="ar-SA"/>
        </w:rPr>
        <w:t xml:space="preserve"> raames </w:t>
      </w:r>
      <w:r w:rsidR="008930B1">
        <w:rPr>
          <w:rFonts w:ascii="Times New Roman" w:eastAsia="Times New Roman" w:hAnsi="Times New Roman" w:cs="Times New Roman"/>
          <w:sz w:val="24"/>
          <w:szCs w:val="24"/>
          <w:lang w:eastAsia="ar-SA"/>
        </w:rPr>
        <w:t>tehtud</w:t>
      </w:r>
      <w:r w:rsidR="008930B1" w:rsidRPr="00CD1A63">
        <w:rPr>
          <w:rFonts w:ascii="Times New Roman" w:eastAsia="Times New Roman" w:hAnsi="Times New Roman" w:cs="Times New Roman"/>
          <w:sz w:val="24"/>
          <w:szCs w:val="24"/>
          <w:lang w:eastAsia="ar-SA"/>
        </w:rPr>
        <w:t xml:space="preserve"> </w:t>
      </w:r>
      <w:r w:rsidRPr="00CD1A63">
        <w:rPr>
          <w:rFonts w:ascii="Times New Roman" w:eastAsia="Times New Roman" w:hAnsi="Times New Roman" w:cs="Times New Roman"/>
          <w:sz w:val="24"/>
          <w:szCs w:val="24"/>
          <w:lang w:eastAsia="ar-SA"/>
        </w:rPr>
        <w:t xml:space="preserve">tööandjate küsitlusest selgus, et 82% tööandjatest on viimase kolme aasta jooksul oma töötajaid tervisekontrolli saatnud (75% saatis tervisekontrolli kõik oma töötajad). Ettevõtete suuruse järgi on aktiivsem töötajate tervisekontrolli saatja </w:t>
      </w:r>
      <w:r w:rsidR="00E7754B">
        <w:rPr>
          <w:rFonts w:ascii="Times New Roman" w:eastAsia="Times New Roman" w:hAnsi="Times New Roman" w:cs="Times New Roman"/>
          <w:sz w:val="24"/>
          <w:szCs w:val="24"/>
          <w:lang w:eastAsia="ar-SA"/>
        </w:rPr>
        <w:t xml:space="preserve">üle </w:t>
      </w:r>
      <w:r w:rsidRPr="00CD1A63">
        <w:rPr>
          <w:rFonts w:ascii="Times New Roman" w:eastAsia="Times New Roman" w:hAnsi="Times New Roman" w:cs="Times New Roman"/>
          <w:sz w:val="24"/>
          <w:szCs w:val="24"/>
          <w:lang w:eastAsia="ar-SA"/>
        </w:rPr>
        <w:t>5</w:t>
      </w:r>
      <w:r w:rsidR="008E1C0D">
        <w:rPr>
          <w:rFonts w:ascii="Times New Roman" w:eastAsia="Times New Roman" w:hAnsi="Times New Roman" w:cs="Times New Roman"/>
          <w:sz w:val="24"/>
          <w:szCs w:val="24"/>
          <w:lang w:eastAsia="ar-SA"/>
        </w:rPr>
        <w:t>0</w:t>
      </w:r>
      <w:r w:rsidRPr="00CD1A63">
        <w:rPr>
          <w:rFonts w:ascii="Times New Roman" w:eastAsia="Times New Roman" w:hAnsi="Times New Roman" w:cs="Times New Roman"/>
          <w:sz w:val="24"/>
          <w:szCs w:val="24"/>
          <w:lang w:eastAsia="ar-SA"/>
        </w:rPr>
        <w:t xml:space="preserve"> töötajaga tööandja, vähem teeb seda väikeettevõtja. Ettevõtte tegevusvaldkonna järgi saadavad töötajaid tervisekontrolli kõige rohkem haridus-, sotsiaal-, tervis- ja meelelahutusvaldkonna tööandjad </w:t>
      </w:r>
      <w:r w:rsidR="008930B1">
        <w:rPr>
          <w:rFonts w:ascii="Times New Roman" w:eastAsia="Times New Roman" w:hAnsi="Times New Roman" w:cs="Times New Roman"/>
          <w:sz w:val="24"/>
          <w:szCs w:val="24"/>
          <w:lang w:eastAsia="ar-SA"/>
        </w:rPr>
        <w:t>ning</w:t>
      </w:r>
      <w:r w:rsidR="008930B1" w:rsidRPr="00CD1A63">
        <w:rPr>
          <w:rFonts w:ascii="Times New Roman" w:eastAsia="Times New Roman" w:hAnsi="Times New Roman" w:cs="Times New Roman"/>
          <w:sz w:val="24"/>
          <w:szCs w:val="24"/>
          <w:lang w:eastAsia="ar-SA"/>
        </w:rPr>
        <w:t xml:space="preserve"> </w:t>
      </w:r>
      <w:r w:rsidRPr="00CD1A63">
        <w:rPr>
          <w:rFonts w:ascii="Times New Roman" w:eastAsia="Times New Roman" w:hAnsi="Times New Roman" w:cs="Times New Roman"/>
          <w:sz w:val="24"/>
          <w:szCs w:val="24"/>
          <w:lang w:eastAsia="ar-SA"/>
        </w:rPr>
        <w:t xml:space="preserve">kõige vähem ehitus- ja transpordisektorite ettevõtted. </w:t>
      </w:r>
    </w:p>
    <w:p w14:paraId="41452A4E" w14:textId="7D36B35C"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sz w:val="24"/>
          <w:szCs w:val="24"/>
          <w:lang w:eastAsia="ar-SA"/>
        </w:rPr>
        <w:t xml:space="preserve">Töötervishoiukontrolli otsuste automaatne liikumine ja säilitamine </w:t>
      </w:r>
      <w:proofErr w:type="spellStart"/>
      <w:r w:rsidR="0046614B">
        <w:rPr>
          <w:rFonts w:ascii="Times New Roman" w:eastAsia="Times New Roman" w:hAnsi="Times New Roman" w:cs="Times New Roman"/>
          <w:sz w:val="24"/>
          <w:szCs w:val="24"/>
          <w:lang w:eastAsia="ar-SA"/>
        </w:rPr>
        <w:t>TIS</w:t>
      </w:r>
      <w:r w:rsidRPr="00CD1A63">
        <w:rPr>
          <w:rFonts w:ascii="Times New Roman" w:eastAsia="Times New Roman" w:hAnsi="Times New Roman" w:cs="Times New Roman"/>
          <w:sz w:val="24"/>
          <w:szCs w:val="24"/>
          <w:lang w:eastAsia="ar-SA"/>
        </w:rPr>
        <w:t>-is</w:t>
      </w:r>
      <w:proofErr w:type="spellEnd"/>
      <w:r w:rsidR="0046614B">
        <w:rPr>
          <w:rFonts w:ascii="Times New Roman" w:eastAsia="Times New Roman" w:hAnsi="Times New Roman" w:cs="Times New Roman"/>
          <w:sz w:val="24"/>
          <w:szCs w:val="24"/>
          <w:lang w:eastAsia="ar-SA"/>
        </w:rPr>
        <w:t xml:space="preserve">, mille kaudu on see kättesaadav tööandjale </w:t>
      </w:r>
      <w:proofErr w:type="spellStart"/>
      <w:r w:rsidR="0046614B">
        <w:rPr>
          <w:rFonts w:ascii="Times New Roman" w:eastAsia="Times New Roman" w:hAnsi="Times New Roman" w:cs="Times New Roman"/>
          <w:sz w:val="24"/>
          <w:szCs w:val="24"/>
          <w:lang w:eastAsia="ar-SA"/>
        </w:rPr>
        <w:t>TEIS-is</w:t>
      </w:r>
      <w:proofErr w:type="spellEnd"/>
      <w:r w:rsidRPr="00CD1A63">
        <w:rPr>
          <w:rFonts w:ascii="Times New Roman" w:eastAsia="Times New Roman" w:hAnsi="Times New Roman" w:cs="Times New Roman"/>
          <w:sz w:val="24"/>
          <w:szCs w:val="24"/>
          <w:lang w:eastAsia="ar-SA"/>
        </w:rPr>
        <w:t xml:space="preserve"> tagab tööandjale alati ajakohased otsused ning tervikliku ülevaate oma töötajaskonna tervisekontrollidest. Otsused on edaspidi tööandjale kättesaadavad masintöödeldaval kujul ning nende töötlemine ja säilitamine ei sõltu enam tööandja enda dokumentide talletamise lahendustest ega ka võimalustest, mida konkreetne töötervishoiuteenuse osutaja pakub. Samuti säilib standardne lahendus</w:t>
      </w:r>
      <w:r w:rsidR="004E484F">
        <w:rPr>
          <w:rFonts w:ascii="Times New Roman" w:eastAsia="Times New Roman" w:hAnsi="Times New Roman" w:cs="Times New Roman"/>
          <w:sz w:val="24"/>
          <w:szCs w:val="24"/>
          <w:lang w:eastAsia="ar-SA"/>
        </w:rPr>
        <w:t>,</w:t>
      </w:r>
      <w:r w:rsidRPr="00CD1A63">
        <w:rPr>
          <w:rFonts w:ascii="Times New Roman" w:eastAsia="Times New Roman" w:hAnsi="Times New Roman" w:cs="Times New Roman"/>
          <w:sz w:val="24"/>
          <w:szCs w:val="24"/>
          <w:lang w:eastAsia="ar-SA"/>
        </w:rPr>
        <w:t xml:space="preserve"> kui tööandja töötervishoiuteenuse pakkujat vahetab. </w:t>
      </w:r>
      <w:r w:rsidRPr="00CD1A63">
        <w:rPr>
          <w:rFonts w:ascii="Times New Roman" w:eastAsia="Times New Roman" w:hAnsi="Times New Roman" w:cs="Times New Roman"/>
          <w:color w:val="000000" w:themeColor="text1"/>
          <w:sz w:val="24"/>
          <w:szCs w:val="24"/>
          <w:lang w:eastAsia="ar-SA"/>
        </w:rPr>
        <w:t xml:space="preserve">Arvestades, et valdav osa töötervisekontrolli otsustest on </w:t>
      </w:r>
      <w:r w:rsidR="00FE2639">
        <w:rPr>
          <w:rFonts w:ascii="Times New Roman" w:eastAsia="Times New Roman" w:hAnsi="Times New Roman" w:cs="Times New Roman"/>
          <w:color w:val="000000" w:themeColor="text1"/>
          <w:sz w:val="24"/>
          <w:szCs w:val="24"/>
          <w:lang w:eastAsia="ar-SA"/>
        </w:rPr>
        <w:t>praegu</w:t>
      </w:r>
      <w:r w:rsidR="00FE2639"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paberkandjal, </w:t>
      </w:r>
      <w:r w:rsidR="00FE2639">
        <w:rPr>
          <w:rFonts w:ascii="Times New Roman" w:eastAsia="Times New Roman" w:hAnsi="Times New Roman" w:cs="Times New Roman"/>
          <w:color w:val="000000" w:themeColor="text1"/>
          <w:sz w:val="24"/>
          <w:szCs w:val="24"/>
          <w:lang w:eastAsia="ar-SA"/>
        </w:rPr>
        <w:t>on</w:t>
      </w:r>
      <w:r w:rsidR="00FE2639"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nende töötlemine ja säilitamine tööandjale ebamugav ja ressursimahukas (olgu siis füüsilised arhiivid dokumentidega või ka </w:t>
      </w:r>
      <w:proofErr w:type="spellStart"/>
      <w:r w:rsidRPr="00CD1A63">
        <w:rPr>
          <w:rFonts w:ascii="Times New Roman" w:eastAsia="Times New Roman" w:hAnsi="Times New Roman" w:cs="Times New Roman"/>
          <w:color w:val="000000" w:themeColor="text1"/>
          <w:sz w:val="24"/>
          <w:szCs w:val="24"/>
          <w:lang w:eastAsia="ar-SA"/>
        </w:rPr>
        <w:t>sk</w:t>
      </w:r>
      <w:r w:rsidR="00FE2639">
        <w:rPr>
          <w:rFonts w:ascii="Times New Roman" w:eastAsia="Times New Roman" w:hAnsi="Times New Roman" w:cs="Times New Roman"/>
          <w:color w:val="000000" w:themeColor="text1"/>
          <w:sz w:val="24"/>
          <w:szCs w:val="24"/>
          <w:lang w:eastAsia="ar-SA"/>
        </w:rPr>
        <w:t>a</w:t>
      </w:r>
      <w:r w:rsidRPr="00CD1A63">
        <w:rPr>
          <w:rFonts w:ascii="Times New Roman" w:eastAsia="Times New Roman" w:hAnsi="Times New Roman" w:cs="Times New Roman"/>
          <w:color w:val="000000" w:themeColor="text1"/>
          <w:sz w:val="24"/>
          <w:szCs w:val="24"/>
          <w:lang w:eastAsia="ar-SA"/>
        </w:rPr>
        <w:t>nnitud</w:t>
      </w:r>
      <w:proofErr w:type="spellEnd"/>
      <w:r w:rsidRPr="00CD1A63">
        <w:rPr>
          <w:rFonts w:ascii="Times New Roman" w:eastAsia="Times New Roman" w:hAnsi="Times New Roman" w:cs="Times New Roman"/>
          <w:color w:val="000000" w:themeColor="text1"/>
          <w:sz w:val="24"/>
          <w:szCs w:val="24"/>
          <w:lang w:eastAsia="ar-SA"/>
        </w:rPr>
        <w:t xml:space="preserve"> kujul dokumentidega). </w:t>
      </w:r>
    </w:p>
    <w:p w14:paraId="1574CFED" w14:textId="40BF7CCA" w:rsidR="006D4C26" w:rsidRPr="00CD1A63" w:rsidRDefault="006D4C26" w:rsidP="00CD1A63">
      <w:pPr>
        <w:spacing w:line="240" w:lineRule="auto"/>
        <w:jc w:val="both"/>
        <w:rPr>
          <w:rFonts w:ascii="Times New Roman" w:eastAsia="Times New Roman" w:hAnsi="Times New Roman" w:cs="Times New Roman"/>
          <w:sz w:val="24"/>
          <w:szCs w:val="24"/>
          <w:lang w:eastAsia="ar-SA"/>
        </w:rPr>
      </w:pPr>
      <w:r w:rsidRPr="00CD1A63">
        <w:rPr>
          <w:rFonts w:ascii="Times New Roman" w:eastAsia="Times New Roman" w:hAnsi="Times New Roman" w:cs="Times New Roman"/>
          <w:sz w:val="24"/>
          <w:szCs w:val="24"/>
          <w:lang w:eastAsia="ar-SA"/>
        </w:rPr>
        <w:t>Tööandjal on muudatuste jõustumise</w:t>
      </w:r>
      <w:r w:rsidR="00FE2639">
        <w:rPr>
          <w:rFonts w:ascii="Times New Roman" w:eastAsia="Times New Roman" w:hAnsi="Times New Roman" w:cs="Times New Roman"/>
          <w:sz w:val="24"/>
          <w:szCs w:val="24"/>
          <w:lang w:eastAsia="ar-SA"/>
        </w:rPr>
        <w:t xml:space="preserve"> korra</w:t>
      </w:r>
      <w:r w:rsidRPr="00CD1A63">
        <w:rPr>
          <w:rFonts w:ascii="Times New Roman" w:eastAsia="Times New Roman" w:hAnsi="Times New Roman" w:cs="Times New Roman"/>
          <w:sz w:val="24"/>
          <w:szCs w:val="24"/>
          <w:lang w:eastAsia="ar-SA"/>
        </w:rPr>
        <w:t xml:space="preserve">l võimalik paremini toetada töötajate tervist ning võib </w:t>
      </w:r>
      <w:r w:rsidR="00FE2639">
        <w:rPr>
          <w:rFonts w:ascii="Times New Roman" w:eastAsia="Times New Roman" w:hAnsi="Times New Roman" w:cs="Times New Roman"/>
          <w:sz w:val="24"/>
          <w:szCs w:val="24"/>
          <w:lang w:eastAsia="ar-SA"/>
        </w:rPr>
        <w:t>paraneda</w:t>
      </w:r>
      <w:r w:rsidR="00FE2639" w:rsidRPr="00CD1A63">
        <w:rPr>
          <w:rFonts w:ascii="Times New Roman" w:eastAsia="Times New Roman" w:hAnsi="Times New Roman" w:cs="Times New Roman"/>
          <w:sz w:val="24"/>
          <w:szCs w:val="24"/>
          <w:lang w:eastAsia="ar-SA"/>
        </w:rPr>
        <w:t xml:space="preserve"> </w:t>
      </w:r>
      <w:r w:rsidRPr="00CD1A63">
        <w:rPr>
          <w:rFonts w:ascii="Times New Roman" w:eastAsia="Times New Roman" w:hAnsi="Times New Roman" w:cs="Times New Roman"/>
          <w:sz w:val="24"/>
          <w:szCs w:val="24"/>
          <w:lang w:eastAsia="ar-SA"/>
        </w:rPr>
        <w:t>motivatsioon töötajate tervisekontrolli korraldamiseks ja töötervishoiuarstide soovituste rakendamiseks. Tervisedeklaratsiooni täitmine terviseportaalis, eelkõige selle osali</w:t>
      </w:r>
      <w:r w:rsidR="003B7FD5">
        <w:rPr>
          <w:rFonts w:ascii="Times New Roman" w:eastAsia="Times New Roman" w:hAnsi="Times New Roman" w:cs="Times New Roman"/>
          <w:sz w:val="24"/>
          <w:szCs w:val="24"/>
          <w:lang w:eastAsia="ar-SA"/>
        </w:rPr>
        <w:t>ne</w:t>
      </w:r>
      <w:r w:rsidRPr="00CD1A63">
        <w:rPr>
          <w:rFonts w:ascii="Times New Roman" w:eastAsia="Times New Roman" w:hAnsi="Times New Roman" w:cs="Times New Roman"/>
          <w:sz w:val="24"/>
          <w:szCs w:val="24"/>
          <w:lang w:eastAsia="ar-SA"/>
        </w:rPr>
        <w:t xml:space="preserve"> automaatselt täitumine </w:t>
      </w:r>
      <w:proofErr w:type="spellStart"/>
      <w:r w:rsidRPr="00CD1A63">
        <w:rPr>
          <w:rFonts w:ascii="Times New Roman" w:eastAsia="Times New Roman" w:hAnsi="Times New Roman" w:cs="Times New Roman"/>
          <w:sz w:val="24"/>
          <w:szCs w:val="24"/>
          <w:lang w:eastAsia="ar-SA"/>
        </w:rPr>
        <w:t>TIS-is</w:t>
      </w:r>
      <w:proofErr w:type="spellEnd"/>
      <w:r w:rsidRPr="00CD1A63">
        <w:rPr>
          <w:rFonts w:ascii="Times New Roman" w:eastAsia="Times New Roman" w:hAnsi="Times New Roman" w:cs="Times New Roman"/>
          <w:sz w:val="24"/>
          <w:szCs w:val="24"/>
          <w:lang w:eastAsia="ar-SA"/>
        </w:rPr>
        <w:t xml:space="preserve"> oleva informatsiooniga, tagab, et tervisekontrolli otsuse aluseks olev info töötaja kohta on ka ilma </w:t>
      </w:r>
      <w:r w:rsidR="00FE2639">
        <w:rPr>
          <w:rFonts w:ascii="Times New Roman" w:eastAsia="Times New Roman" w:hAnsi="Times New Roman" w:cs="Times New Roman"/>
          <w:sz w:val="24"/>
          <w:szCs w:val="24"/>
          <w:lang w:eastAsia="ar-SA"/>
        </w:rPr>
        <w:t>lisa</w:t>
      </w:r>
      <w:r w:rsidRPr="00CD1A63">
        <w:rPr>
          <w:rFonts w:ascii="Times New Roman" w:eastAsia="Times New Roman" w:hAnsi="Times New Roman" w:cs="Times New Roman"/>
          <w:sz w:val="24"/>
          <w:szCs w:val="24"/>
          <w:lang w:eastAsia="ar-SA"/>
        </w:rPr>
        <w:t xml:space="preserve">kontrollita korrektne (st ei sõltu enam töötaja mälust või andmete </w:t>
      </w:r>
      <w:r w:rsidR="003B7FD5" w:rsidRPr="00CD1A63">
        <w:rPr>
          <w:rFonts w:ascii="Times New Roman" w:eastAsia="Times New Roman" w:hAnsi="Times New Roman" w:cs="Times New Roman"/>
          <w:sz w:val="24"/>
          <w:szCs w:val="24"/>
          <w:lang w:eastAsia="ar-SA"/>
        </w:rPr>
        <w:t xml:space="preserve">valikulisest </w:t>
      </w:r>
      <w:r w:rsidRPr="00CD1A63">
        <w:rPr>
          <w:rFonts w:ascii="Times New Roman" w:eastAsia="Times New Roman" w:hAnsi="Times New Roman" w:cs="Times New Roman"/>
          <w:sz w:val="24"/>
          <w:szCs w:val="24"/>
          <w:lang w:eastAsia="ar-SA"/>
        </w:rPr>
        <w:t xml:space="preserve">esitamisest), mis võimaldab tööandjal saada töötajate tööle sobivuse ja vajalike töötingimuste kohanduste kohta kvaliteetsemad otsused.  </w:t>
      </w:r>
    </w:p>
    <w:p w14:paraId="3D59658E" w14:textId="5825A0D8"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Tööandja vaatepunktist hinnates on mõju ulatus keskmine. Muudatuste rakendamine võib tööandjate tööprotsesse muuta, kuid eeldatavaid kohanemisraskusi ei teki. Mõju sagedus on samuti keskmine, sest töötajatele tervisekontrolli korraldamine on vajalik üldjuhul uue töötaja töölevõtmisel, tervisekontrolli otsusel oleva uue kontrolliaja saabumisel </w:t>
      </w:r>
      <w:r w:rsidR="003B7FD5">
        <w:rPr>
          <w:rFonts w:ascii="Times New Roman" w:eastAsia="Times New Roman" w:hAnsi="Times New Roman" w:cs="Times New Roman"/>
          <w:color w:val="000000" w:themeColor="text1"/>
          <w:sz w:val="24"/>
          <w:szCs w:val="24"/>
          <w:lang w:eastAsia="ar-SA"/>
        </w:rPr>
        <w:t>ja</w:t>
      </w:r>
      <w:r w:rsidR="003B7FD5"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riskihindamise tulemuste muutumisel ning tervisekontrolli otsuste töötlemine ja säilitamine on tööandja jaoks regulaarne tegevus. Negatiivse iseloomuga mõjud puuduvad. Arvestades et muudatus puudutab kõiki tööandjaid, on kokkuvõttes tervisekontrolli andmete digitaliseerimise majanduslik mõju halduskoormuse vaatest tööandjale oluline. </w:t>
      </w:r>
    </w:p>
    <w:p w14:paraId="2999C3BE" w14:textId="77777777"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6.3. Riigivalitsemine</w:t>
      </w:r>
    </w:p>
    <w:p w14:paraId="0AF70A9F" w14:textId="77777777"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6.3.1. Tööinspektsioon</w:t>
      </w:r>
    </w:p>
    <w:p w14:paraId="425F2AE3" w14:textId="2ED710D6"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Tööandja tervisekontrolli korraldamise kohustuse üle teeb järelevalvet TI</w:t>
      </w:r>
      <w:r w:rsidR="00AE5AA5" w:rsidRPr="00CD1A63">
        <w:rPr>
          <w:rFonts w:ascii="Times New Roman" w:eastAsia="Times New Roman" w:hAnsi="Times New Roman" w:cs="Times New Roman"/>
          <w:color w:val="000000" w:themeColor="text1"/>
          <w:sz w:val="24"/>
          <w:szCs w:val="24"/>
          <w:lang w:eastAsia="ar-SA"/>
        </w:rPr>
        <w:t>.</w:t>
      </w:r>
      <w:r w:rsidRPr="00CD1A63">
        <w:rPr>
          <w:rFonts w:ascii="Times New Roman" w:eastAsia="Times New Roman" w:hAnsi="Times New Roman" w:cs="Times New Roman"/>
          <w:color w:val="000000" w:themeColor="text1"/>
          <w:sz w:val="24"/>
          <w:szCs w:val="24"/>
          <w:lang w:eastAsia="ar-SA"/>
        </w:rPr>
        <w:t xml:space="preserve"> TI viib igal aastal läbi mitu tuhat järelevalvemenetlust ning TI andmetel esineb igas viiendas ettevõttes probleeme tervisekontrolli korraldamisega</w:t>
      </w:r>
      <w:r w:rsidRPr="00CD1A63">
        <w:rPr>
          <w:rStyle w:val="Allmrkuseviide"/>
          <w:rFonts w:ascii="Times New Roman" w:eastAsia="Times New Roman" w:hAnsi="Times New Roman" w:cs="Times New Roman"/>
          <w:color w:val="000000" w:themeColor="text1"/>
          <w:sz w:val="24"/>
          <w:szCs w:val="24"/>
          <w:lang w:eastAsia="ar-SA"/>
        </w:rPr>
        <w:footnoteReference w:id="31"/>
      </w:r>
      <w:r w:rsidRPr="00CD1A63">
        <w:rPr>
          <w:rFonts w:ascii="Times New Roman" w:eastAsia="Times New Roman" w:hAnsi="Times New Roman" w:cs="Times New Roman"/>
          <w:color w:val="000000" w:themeColor="text1"/>
          <w:sz w:val="24"/>
          <w:szCs w:val="24"/>
          <w:lang w:eastAsia="ar-SA"/>
        </w:rPr>
        <w:t>.</w:t>
      </w:r>
    </w:p>
    <w:p w14:paraId="57FD17FC" w14:textId="239E5434"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Tervisekontrolli otsuseid säilitatakse </w:t>
      </w:r>
      <w:r w:rsidR="007A2A99">
        <w:rPr>
          <w:rFonts w:ascii="Times New Roman" w:eastAsia="Times New Roman" w:hAnsi="Times New Roman" w:cs="Times New Roman"/>
          <w:color w:val="000000" w:themeColor="text1"/>
          <w:sz w:val="24"/>
          <w:szCs w:val="24"/>
          <w:lang w:eastAsia="ar-SA"/>
        </w:rPr>
        <w:t>praegu</w:t>
      </w:r>
      <w:r w:rsidR="007A2A99"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tööandja juures ning nende haldamise ja säilitamise süsteemid on tööandjate lõikes erinevad. See tähendab, et TI saab tervisekontrolli kohustuse täitmise üle järelevalvet teha vaid ettevõttesse kohale minnes ning </w:t>
      </w:r>
      <w:r w:rsidR="009029EE" w:rsidRPr="00CD1A63">
        <w:rPr>
          <w:rFonts w:ascii="Times New Roman" w:eastAsia="Times New Roman" w:hAnsi="Times New Roman" w:cs="Times New Roman"/>
          <w:color w:val="000000" w:themeColor="text1"/>
          <w:sz w:val="24"/>
          <w:szCs w:val="24"/>
          <w:lang w:eastAsia="ar-SA"/>
        </w:rPr>
        <w:t xml:space="preserve">peab </w:t>
      </w:r>
      <w:r w:rsidRPr="00CD1A63">
        <w:rPr>
          <w:rFonts w:ascii="Times New Roman" w:eastAsia="Times New Roman" w:hAnsi="Times New Roman" w:cs="Times New Roman"/>
          <w:color w:val="000000" w:themeColor="text1"/>
          <w:sz w:val="24"/>
          <w:szCs w:val="24"/>
          <w:lang w:eastAsia="ar-SA"/>
        </w:rPr>
        <w:t>kohanema tööandja lahendusega. Selline järelevalve on väga ressursimahukas. Muudatuste jõustumisel liiguvad töötervishoiukontrolli otsused automaatselt</w:t>
      </w:r>
      <w:r w:rsidR="0046614B">
        <w:rPr>
          <w:rFonts w:ascii="Times New Roman" w:eastAsia="Times New Roman" w:hAnsi="Times New Roman" w:cs="Times New Roman"/>
          <w:color w:val="000000" w:themeColor="text1"/>
          <w:sz w:val="24"/>
          <w:szCs w:val="24"/>
          <w:lang w:eastAsia="ar-SA"/>
        </w:rPr>
        <w:t xml:space="preserve"> </w:t>
      </w:r>
      <w:proofErr w:type="spellStart"/>
      <w:r w:rsidR="0046614B">
        <w:rPr>
          <w:rFonts w:ascii="Times New Roman" w:eastAsia="Times New Roman" w:hAnsi="Times New Roman" w:cs="Times New Roman"/>
          <w:color w:val="000000" w:themeColor="text1"/>
          <w:sz w:val="24"/>
          <w:szCs w:val="24"/>
          <w:lang w:eastAsia="ar-SA"/>
        </w:rPr>
        <w:t>TIS-i</w:t>
      </w:r>
      <w:proofErr w:type="spellEnd"/>
      <w:r w:rsidR="0046614B">
        <w:rPr>
          <w:rFonts w:ascii="Times New Roman" w:eastAsia="Times New Roman" w:hAnsi="Times New Roman" w:cs="Times New Roman"/>
          <w:color w:val="000000" w:themeColor="text1"/>
          <w:sz w:val="24"/>
          <w:szCs w:val="24"/>
          <w:lang w:eastAsia="ar-SA"/>
        </w:rPr>
        <w:t>, kust neid päritakse</w:t>
      </w:r>
      <w:r w:rsidRPr="00CD1A63">
        <w:rPr>
          <w:rFonts w:ascii="Times New Roman" w:eastAsia="Times New Roman" w:hAnsi="Times New Roman" w:cs="Times New Roman"/>
          <w:color w:val="000000" w:themeColor="text1"/>
          <w:sz w:val="24"/>
          <w:szCs w:val="24"/>
          <w:lang w:eastAsia="ar-SA"/>
        </w:rPr>
        <w:t xml:space="preserve"> </w:t>
      </w:r>
      <w:proofErr w:type="spellStart"/>
      <w:r w:rsidRPr="00CD1A63">
        <w:rPr>
          <w:rFonts w:ascii="Times New Roman" w:eastAsia="Times New Roman" w:hAnsi="Times New Roman" w:cs="Times New Roman"/>
          <w:color w:val="000000" w:themeColor="text1"/>
          <w:sz w:val="24"/>
          <w:szCs w:val="24"/>
          <w:lang w:eastAsia="ar-SA"/>
        </w:rPr>
        <w:t>TEIS-i</w:t>
      </w:r>
      <w:proofErr w:type="spellEnd"/>
      <w:r w:rsidR="0046614B">
        <w:rPr>
          <w:rFonts w:ascii="Times New Roman" w:eastAsia="Times New Roman" w:hAnsi="Times New Roman" w:cs="Times New Roman"/>
          <w:color w:val="000000" w:themeColor="text1"/>
          <w:sz w:val="24"/>
          <w:szCs w:val="24"/>
          <w:lang w:eastAsia="ar-SA"/>
        </w:rPr>
        <w:t xml:space="preserve"> kaudu</w:t>
      </w:r>
      <w:r w:rsidRPr="00CD1A63">
        <w:rPr>
          <w:rFonts w:ascii="Times New Roman" w:eastAsia="Times New Roman" w:hAnsi="Times New Roman" w:cs="Times New Roman"/>
          <w:color w:val="000000" w:themeColor="text1"/>
          <w:sz w:val="24"/>
          <w:szCs w:val="24"/>
          <w:lang w:eastAsia="ar-SA"/>
        </w:rPr>
        <w:t xml:space="preserve"> ning on tööinspektoritele lihtsasti kättesaadavad. See muudab järelevalvemenetluse oluliselt tõhusamaks, kuna inspektoritel on võimalik enne kohapealset kontrolli hinnata, kas töötajatel on kehtivad tervisekontrolli otsused ning millistel tingimustel nad võivad töötada</w:t>
      </w:r>
      <w:r w:rsidR="009029EE" w:rsidRPr="00CD1A63">
        <w:rPr>
          <w:rFonts w:ascii="Times New Roman" w:eastAsia="Times New Roman" w:hAnsi="Times New Roman" w:cs="Times New Roman"/>
          <w:color w:val="000000" w:themeColor="text1"/>
          <w:sz w:val="24"/>
          <w:szCs w:val="24"/>
          <w:lang w:eastAsia="ar-SA"/>
        </w:rPr>
        <w:t>, et seejärel ettevõtte külastuse ajal sisulistele aspektidele keskenduda</w:t>
      </w:r>
      <w:r w:rsidRPr="00CD1A63">
        <w:rPr>
          <w:rFonts w:ascii="Times New Roman" w:eastAsia="Times New Roman" w:hAnsi="Times New Roman" w:cs="Times New Roman"/>
          <w:color w:val="000000" w:themeColor="text1"/>
          <w:sz w:val="24"/>
          <w:szCs w:val="24"/>
          <w:lang w:eastAsia="ar-SA"/>
        </w:rPr>
        <w:t xml:space="preserve">. </w:t>
      </w:r>
    </w:p>
    <w:p w14:paraId="238E105D" w14:textId="47EA93FB"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Järelevalveprotsess muutub kiiremaks, süsteemsemaks ja tõhusamaks; tööinspektorite töökoormus väheneb ning töötervishoiu järelevalve kvaliteet paraneb. Mõju ulatus on keskmine, kuna muudatusega kaasneb TI tööprotsesside muutus, kuid see ei põhjusta kohanemisraskusi. Mõju sagedus on keskmine, sest kokkupuude töötajate tervisekontrolli järelevalvega on regulaarne. Negatiivse iseloomuga mõjud puuduvad. Kokkuvõttes on muudatuse mõju Tööinspektsiooni töökorraldusele oluline. </w:t>
      </w:r>
    </w:p>
    <w:p w14:paraId="1C169641" w14:textId="77777777" w:rsidR="006D4C26" w:rsidRPr="00CD1A63" w:rsidRDefault="006D4C26" w:rsidP="00CD1A63">
      <w:pPr>
        <w:spacing w:line="240" w:lineRule="auto"/>
        <w:jc w:val="both"/>
        <w:rPr>
          <w:rFonts w:ascii="Times New Roman" w:eastAsia="Times New Roman" w:hAnsi="Times New Roman" w:cs="Times New Roman"/>
          <w:b/>
          <w:bCs/>
          <w:color w:val="000000" w:themeColor="text1"/>
          <w:sz w:val="24"/>
          <w:szCs w:val="24"/>
          <w:lang w:eastAsia="ar-SA"/>
        </w:rPr>
      </w:pPr>
      <w:r w:rsidRPr="00CD1A63">
        <w:rPr>
          <w:rFonts w:ascii="Times New Roman" w:eastAsia="Times New Roman" w:hAnsi="Times New Roman" w:cs="Times New Roman"/>
          <w:b/>
          <w:bCs/>
          <w:color w:val="000000" w:themeColor="text1"/>
          <w:sz w:val="24"/>
          <w:szCs w:val="24"/>
          <w:lang w:eastAsia="ar-SA"/>
        </w:rPr>
        <w:t>6.4. Infotehnoloogia ja infoühiskond</w:t>
      </w:r>
    </w:p>
    <w:p w14:paraId="298F069E" w14:textId="601FDA15" w:rsidR="006D4C26"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Muudatuste rakendamine nõuab </w:t>
      </w:r>
      <w:proofErr w:type="spellStart"/>
      <w:r w:rsidRPr="00CD1A63">
        <w:rPr>
          <w:rFonts w:ascii="Times New Roman" w:eastAsia="Times New Roman" w:hAnsi="Times New Roman" w:cs="Times New Roman"/>
          <w:color w:val="000000" w:themeColor="text1"/>
          <w:sz w:val="24"/>
          <w:szCs w:val="24"/>
          <w:lang w:eastAsia="ar-SA"/>
        </w:rPr>
        <w:t>TIS-i</w:t>
      </w:r>
      <w:proofErr w:type="spellEnd"/>
      <w:r w:rsidRPr="00CD1A63">
        <w:rPr>
          <w:rFonts w:ascii="Times New Roman" w:eastAsia="Times New Roman" w:hAnsi="Times New Roman" w:cs="Times New Roman"/>
          <w:color w:val="000000" w:themeColor="text1"/>
          <w:sz w:val="24"/>
          <w:szCs w:val="24"/>
          <w:lang w:eastAsia="ar-SA"/>
        </w:rPr>
        <w:t xml:space="preserve"> ja </w:t>
      </w:r>
      <w:proofErr w:type="spellStart"/>
      <w:r w:rsidRPr="00CD1A63">
        <w:rPr>
          <w:rFonts w:ascii="Times New Roman" w:eastAsia="Times New Roman" w:hAnsi="Times New Roman" w:cs="Times New Roman"/>
          <w:color w:val="000000" w:themeColor="text1"/>
          <w:sz w:val="24"/>
          <w:szCs w:val="24"/>
          <w:lang w:eastAsia="ar-SA"/>
        </w:rPr>
        <w:t>TEIS-i</w:t>
      </w:r>
      <w:proofErr w:type="spellEnd"/>
      <w:r w:rsidRPr="00CD1A63">
        <w:rPr>
          <w:rFonts w:ascii="Times New Roman" w:eastAsia="Times New Roman" w:hAnsi="Times New Roman" w:cs="Times New Roman"/>
          <w:color w:val="000000" w:themeColor="text1"/>
          <w:sz w:val="24"/>
          <w:szCs w:val="24"/>
          <w:lang w:eastAsia="ar-SA"/>
        </w:rPr>
        <w:t xml:space="preserve"> vahelise andmevahetuse täiustamist ning mõningaid </w:t>
      </w:r>
      <w:proofErr w:type="spellStart"/>
      <w:r w:rsidRPr="00CD1A63">
        <w:rPr>
          <w:rFonts w:ascii="Times New Roman" w:eastAsia="Times New Roman" w:hAnsi="Times New Roman" w:cs="Times New Roman"/>
          <w:color w:val="000000" w:themeColor="text1"/>
          <w:sz w:val="24"/>
          <w:szCs w:val="24"/>
          <w:lang w:eastAsia="ar-SA"/>
        </w:rPr>
        <w:t>liidestusi</w:t>
      </w:r>
      <w:proofErr w:type="spellEnd"/>
      <w:r w:rsidRPr="00CD1A63">
        <w:rPr>
          <w:rFonts w:ascii="Times New Roman" w:eastAsia="Times New Roman" w:hAnsi="Times New Roman" w:cs="Times New Roman"/>
          <w:color w:val="000000" w:themeColor="text1"/>
          <w:sz w:val="24"/>
          <w:szCs w:val="24"/>
          <w:lang w:eastAsia="ar-SA"/>
        </w:rPr>
        <w:t xml:space="preserve"> töötervishoiuteenuse osutajate süsteemidega. See suurendab IT-arenduste mahtu ja nõuab </w:t>
      </w:r>
      <w:r w:rsidR="008961B3">
        <w:rPr>
          <w:rFonts w:ascii="Times New Roman" w:eastAsia="Times New Roman" w:hAnsi="Times New Roman" w:cs="Times New Roman"/>
          <w:color w:val="000000" w:themeColor="text1"/>
          <w:sz w:val="24"/>
          <w:szCs w:val="24"/>
          <w:lang w:eastAsia="ar-SA"/>
        </w:rPr>
        <w:t>lisa</w:t>
      </w:r>
      <w:r w:rsidRPr="00CD1A63">
        <w:rPr>
          <w:rFonts w:ascii="Times New Roman" w:eastAsia="Times New Roman" w:hAnsi="Times New Roman" w:cs="Times New Roman"/>
          <w:color w:val="000000" w:themeColor="text1"/>
          <w:sz w:val="24"/>
          <w:szCs w:val="24"/>
          <w:lang w:eastAsia="ar-SA"/>
        </w:rPr>
        <w:t>ressursse</w:t>
      </w:r>
      <w:r w:rsidR="00F85740">
        <w:rPr>
          <w:rFonts w:ascii="Times New Roman" w:eastAsia="Times New Roman" w:hAnsi="Times New Roman" w:cs="Times New Roman"/>
          <w:color w:val="000000" w:themeColor="text1"/>
          <w:sz w:val="24"/>
          <w:szCs w:val="24"/>
          <w:lang w:eastAsia="ar-SA"/>
        </w:rPr>
        <w:t xml:space="preserve"> arenduseks</w:t>
      </w:r>
      <w:r w:rsidRPr="00CD1A63">
        <w:rPr>
          <w:rFonts w:ascii="Times New Roman" w:eastAsia="Times New Roman" w:hAnsi="Times New Roman" w:cs="Times New Roman"/>
          <w:color w:val="000000" w:themeColor="text1"/>
          <w:sz w:val="24"/>
          <w:szCs w:val="24"/>
          <w:lang w:eastAsia="ar-SA"/>
        </w:rPr>
        <w:t xml:space="preserve">, kuid samas aitab luua ühtse, automatiseeritud ja turvalise lahenduse töötervishoiuga seotud andmete haldamiseks. Lahendus tugevdab e-riigi infrastruktuuri, parandab andmete kättesaadavust ja usaldusväärsust ning loob aluse </w:t>
      </w:r>
      <w:r w:rsidR="001C0E1C" w:rsidRPr="00CD1A63">
        <w:rPr>
          <w:rFonts w:ascii="Times New Roman" w:eastAsia="Times New Roman" w:hAnsi="Times New Roman" w:cs="Times New Roman"/>
          <w:color w:val="000000" w:themeColor="text1"/>
          <w:sz w:val="24"/>
          <w:szCs w:val="24"/>
          <w:lang w:eastAsia="ar-SA"/>
        </w:rPr>
        <w:t>tulev</w:t>
      </w:r>
      <w:r w:rsidR="001C0E1C">
        <w:rPr>
          <w:rFonts w:ascii="Times New Roman" w:eastAsia="Times New Roman" w:hAnsi="Times New Roman" w:cs="Times New Roman"/>
          <w:color w:val="000000" w:themeColor="text1"/>
          <w:sz w:val="24"/>
          <w:szCs w:val="24"/>
          <w:lang w:eastAsia="ar-SA"/>
        </w:rPr>
        <w:t>ikus</w:t>
      </w:r>
      <w:r w:rsidR="001C0E1C"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digitaliseerimisvõimaluste laienemiseks tervishoius. Lisaks tekib riigil senisest parem statistiline ülevaade töötervishoiukontrolli otsuste kohta, mis võimaldab jälgida trendide kujunemist, hinnata poliitikameetmete mõju ja kavandada sihipärasemaid sekkumisi. Muudatused mõjutavad otseselt IT-arendusi ja süsteemihaldust, kuid </w:t>
      </w:r>
      <w:r w:rsidR="00D5440E" w:rsidRPr="00CD1A63">
        <w:rPr>
          <w:rFonts w:ascii="Times New Roman" w:eastAsia="Times New Roman" w:hAnsi="Times New Roman" w:cs="Times New Roman"/>
          <w:color w:val="000000" w:themeColor="text1"/>
          <w:sz w:val="24"/>
          <w:szCs w:val="24"/>
          <w:lang w:eastAsia="ar-SA"/>
        </w:rPr>
        <w:t xml:space="preserve">mõju </w:t>
      </w:r>
      <w:r w:rsidR="00D5440E">
        <w:rPr>
          <w:rFonts w:ascii="Times New Roman" w:eastAsia="Times New Roman" w:hAnsi="Times New Roman" w:cs="Times New Roman"/>
          <w:color w:val="000000" w:themeColor="text1"/>
          <w:sz w:val="24"/>
          <w:szCs w:val="24"/>
          <w:lang w:eastAsia="ar-SA"/>
        </w:rPr>
        <w:t xml:space="preserve">on </w:t>
      </w:r>
      <w:r w:rsidR="00D5440E" w:rsidRPr="00CD1A63">
        <w:rPr>
          <w:rFonts w:ascii="Times New Roman" w:eastAsia="Times New Roman" w:hAnsi="Times New Roman" w:cs="Times New Roman"/>
          <w:color w:val="000000" w:themeColor="text1"/>
          <w:sz w:val="24"/>
          <w:szCs w:val="24"/>
          <w:lang w:eastAsia="ar-SA"/>
        </w:rPr>
        <w:t>positiivne</w:t>
      </w:r>
      <w:r w:rsidR="00D5440E">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laiemalt kogu e-riigi kasutajatele. Arendustegevus on peamiselt ühekordne (süsteemide </w:t>
      </w:r>
      <w:proofErr w:type="spellStart"/>
      <w:r w:rsidRPr="00CD1A63">
        <w:rPr>
          <w:rFonts w:ascii="Times New Roman" w:eastAsia="Times New Roman" w:hAnsi="Times New Roman" w:cs="Times New Roman"/>
          <w:color w:val="000000" w:themeColor="text1"/>
          <w:sz w:val="24"/>
          <w:szCs w:val="24"/>
          <w:lang w:eastAsia="ar-SA"/>
        </w:rPr>
        <w:t>liidestamine</w:t>
      </w:r>
      <w:proofErr w:type="spellEnd"/>
      <w:r w:rsidRPr="00CD1A63">
        <w:rPr>
          <w:rFonts w:ascii="Times New Roman" w:eastAsia="Times New Roman" w:hAnsi="Times New Roman" w:cs="Times New Roman"/>
          <w:color w:val="000000" w:themeColor="text1"/>
          <w:sz w:val="24"/>
          <w:szCs w:val="24"/>
          <w:lang w:eastAsia="ar-SA"/>
        </w:rPr>
        <w:t xml:space="preserve"> ja testimine), kuid tulemusena paranevad </w:t>
      </w:r>
      <w:r w:rsidR="00013986" w:rsidRPr="00CD1A63">
        <w:rPr>
          <w:rFonts w:ascii="Times New Roman" w:eastAsia="Times New Roman" w:hAnsi="Times New Roman" w:cs="Times New Roman"/>
          <w:color w:val="000000" w:themeColor="text1"/>
          <w:sz w:val="24"/>
          <w:szCs w:val="24"/>
          <w:lang w:eastAsia="ar-SA"/>
        </w:rPr>
        <w:t>pikaajaliselt</w:t>
      </w:r>
      <w:r w:rsidR="00013986">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andmete automaatne liikumine ja haldusprotsessid. </w:t>
      </w:r>
    </w:p>
    <w:p w14:paraId="27F3B416" w14:textId="40FE52A9" w:rsidR="006D4D3E" w:rsidRPr="00CD1A63" w:rsidRDefault="006D4C26" w:rsidP="00CD1A63">
      <w:pPr>
        <w:spacing w:line="240" w:lineRule="auto"/>
        <w:jc w:val="both"/>
        <w:rPr>
          <w:rFonts w:ascii="Times New Roman" w:eastAsia="Times New Roman" w:hAnsi="Times New Roman" w:cs="Times New Roman"/>
          <w:color w:val="000000" w:themeColor="text1"/>
          <w:sz w:val="24"/>
          <w:szCs w:val="24"/>
          <w:lang w:eastAsia="ar-SA"/>
        </w:rPr>
      </w:pPr>
      <w:r w:rsidRPr="00CD1A63">
        <w:rPr>
          <w:rFonts w:ascii="Times New Roman" w:eastAsia="Times New Roman" w:hAnsi="Times New Roman" w:cs="Times New Roman"/>
          <w:color w:val="000000" w:themeColor="text1"/>
          <w:sz w:val="24"/>
          <w:szCs w:val="24"/>
          <w:lang w:eastAsia="ar-SA"/>
        </w:rPr>
        <w:t xml:space="preserve">Kokkuvõttes on mõju e-riigile keskmine: muudatused nõuavad tehnilisi arendusi ja ressursse, kuid ei muuda kogu e-riigi infrastruktuuri oluliselt, vaid </w:t>
      </w:r>
      <w:r w:rsidR="00FF626A">
        <w:rPr>
          <w:rFonts w:ascii="Times New Roman" w:eastAsia="Times New Roman" w:hAnsi="Times New Roman" w:cs="Times New Roman"/>
          <w:color w:val="000000" w:themeColor="text1"/>
          <w:sz w:val="24"/>
          <w:szCs w:val="24"/>
          <w:lang w:eastAsia="ar-SA"/>
        </w:rPr>
        <w:t>tuginevad</w:t>
      </w:r>
      <w:r w:rsidR="00FF626A" w:rsidRPr="00CD1A63">
        <w:rPr>
          <w:rFonts w:ascii="Times New Roman" w:eastAsia="Times New Roman" w:hAnsi="Times New Roman" w:cs="Times New Roman"/>
          <w:color w:val="000000" w:themeColor="text1"/>
          <w:sz w:val="24"/>
          <w:szCs w:val="24"/>
          <w:lang w:eastAsia="ar-SA"/>
        </w:rPr>
        <w:t xml:space="preserve"> </w:t>
      </w:r>
      <w:r w:rsidRPr="00CD1A63">
        <w:rPr>
          <w:rFonts w:ascii="Times New Roman" w:eastAsia="Times New Roman" w:hAnsi="Times New Roman" w:cs="Times New Roman"/>
          <w:color w:val="000000" w:themeColor="text1"/>
          <w:sz w:val="24"/>
          <w:szCs w:val="24"/>
          <w:lang w:eastAsia="ar-SA"/>
        </w:rPr>
        <w:t xml:space="preserve">olemasolevatele struktuuridele. Ebasoovitavate mõjude riski ei tuvastatud. </w:t>
      </w:r>
    </w:p>
    <w:p w14:paraId="69887BC9" w14:textId="3CE55EDC" w:rsidR="006D4D3E" w:rsidRPr="00CD1A63" w:rsidRDefault="00E43608" w:rsidP="00CD1A63">
      <w:pPr>
        <w:spacing w:after="0" w:line="240" w:lineRule="auto"/>
        <w:jc w:val="both"/>
        <w:rPr>
          <w:rFonts w:ascii="Times New Roman" w:hAnsi="Times New Roman" w:cs="Times New Roman"/>
          <w:b/>
          <w:bCs/>
          <w:color w:val="000000" w:themeColor="text1"/>
          <w:sz w:val="24"/>
          <w:szCs w:val="24"/>
        </w:rPr>
      </w:pPr>
      <w:r w:rsidRPr="00CD1A63">
        <w:rPr>
          <w:rFonts w:ascii="Times New Roman" w:hAnsi="Times New Roman" w:cs="Times New Roman"/>
          <w:b/>
          <w:bCs/>
          <w:color w:val="000000" w:themeColor="text1"/>
          <w:sz w:val="24"/>
          <w:szCs w:val="24"/>
        </w:rPr>
        <w:t xml:space="preserve">6.5. </w:t>
      </w:r>
      <w:r w:rsidR="006D4D3E" w:rsidRPr="00CD1A63">
        <w:rPr>
          <w:rFonts w:ascii="Times New Roman" w:hAnsi="Times New Roman" w:cs="Times New Roman"/>
          <w:b/>
          <w:bCs/>
          <w:color w:val="000000" w:themeColor="text1"/>
          <w:sz w:val="24"/>
          <w:szCs w:val="24"/>
        </w:rPr>
        <w:t>Andmekaitsealane mõjuhinnang</w:t>
      </w:r>
    </w:p>
    <w:p w14:paraId="42F8EA2D" w14:textId="77777777" w:rsidR="00050A81" w:rsidRPr="00CD1A63" w:rsidRDefault="00050A81" w:rsidP="00CD1A63">
      <w:pPr>
        <w:spacing w:after="0" w:line="240" w:lineRule="auto"/>
        <w:jc w:val="both"/>
        <w:rPr>
          <w:rFonts w:ascii="Times New Roman" w:hAnsi="Times New Roman" w:cs="Times New Roman"/>
          <w:color w:val="000000" w:themeColor="text1"/>
          <w:sz w:val="24"/>
          <w:szCs w:val="24"/>
        </w:rPr>
      </w:pPr>
    </w:p>
    <w:p w14:paraId="5D9352C8" w14:textId="5DA0C542" w:rsidR="006D4D3E" w:rsidRPr="00CD1A63" w:rsidRDefault="0066627B"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IKÜM</w:t>
      </w:r>
      <w:r w:rsidR="00A64024">
        <w:rPr>
          <w:rFonts w:ascii="Times New Roman" w:hAnsi="Times New Roman" w:cs="Times New Roman"/>
          <w:color w:val="000000" w:themeColor="text1"/>
          <w:sz w:val="24"/>
          <w:szCs w:val="24"/>
        </w:rPr>
        <w:t>-i</w:t>
      </w:r>
      <w:r w:rsidR="003A3ECD" w:rsidRPr="00CD1A63">
        <w:rPr>
          <w:rStyle w:val="Allmrkuseviide"/>
          <w:rFonts w:ascii="Times New Roman" w:hAnsi="Times New Roman" w:cs="Times New Roman"/>
          <w:color w:val="000000" w:themeColor="text1"/>
          <w:sz w:val="24"/>
          <w:szCs w:val="24"/>
        </w:rPr>
        <w:footnoteReference w:id="32"/>
      </w:r>
      <w:r w:rsidRPr="00CD1A63">
        <w:rPr>
          <w:rFonts w:ascii="Times New Roman" w:hAnsi="Times New Roman" w:cs="Times New Roman"/>
          <w:color w:val="000000" w:themeColor="text1"/>
          <w:sz w:val="24"/>
          <w:szCs w:val="24"/>
        </w:rPr>
        <w:t xml:space="preserve"> artikli 88 kohaselt võivad liikmesriigid õigusaktide või kollektiivlepingutega ette näha täpsemad eeskirjad, et tagada õiguste ja vabaduste kaitse seoses töötajate isikuandmete töötlemisega töösuhete kontekstis, eelkõige seoses töötervishoiu ja tööohutusega ning tööhõivega seotud õiguste ja hüvitiste isikliku või kollektiivse kasutamisega ning töösuhte lõppemisega.</w:t>
      </w:r>
    </w:p>
    <w:p w14:paraId="438D5214" w14:textId="77777777" w:rsidR="006D4D3E" w:rsidRPr="00CD1A63" w:rsidRDefault="006D4D3E" w:rsidP="00CD1A63">
      <w:pPr>
        <w:spacing w:after="0" w:line="240" w:lineRule="auto"/>
        <w:jc w:val="both"/>
        <w:rPr>
          <w:rFonts w:ascii="Times New Roman" w:hAnsi="Times New Roman" w:cs="Times New Roman"/>
          <w:color w:val="000000" w:themeColor="text1"/>
          <w:sz w:val="24"/>
          <w:szCs w:val="24"/>
        </w:rPr>
      </w:pPr>
    </w:p>
    <w:p w14:paraId="1BBE18DD" w14:textId="088289D7" w:rsidR="009D6CBE" w:rsidRPr="00CD1A63" w:rsidRDefault="00240435" w:rsidP="00CD1A6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Muudatusega</w:t>
      </w:r>
      <w:r w:rsidRPr="00CD1A63">
        <w:rPr>
          <w:rFonts w:ascii="Times New Roman" w:hAnsi="Times New Roman" w:cs="Times New Roman"/>
          <w:color w:val="000000" w:themeColor="text1"/>
          <w:sz w:val="24"/>
          <w:szCs w:val="24"/>
        </w:rPr>
        <w:t xml:space="preserve"> </w:t>
      </w:r>
      <w:r w:rsidR="009D6CBE" w:rsidRPr="00CD1A63">
        <w:rPr>
          <w:rFonts w:ascii="Times New Roman" w:hAnsi="Times New Roman" w:cs="Times New Roman"/>
          <w:color w:val="000000" w:themeColor="text1"/>
          <w:sz w:val="24"/>
          <w:szCs w:val="24"/>
        </w:rPr>
        <w:t>vähendatakse tööandjate halduskoormus</w:t>
      </w:r>
      <w:r w:rsidR="000309F8" w:rsidRPr="00CD1A63">
        <w:rPr>
          <w:rFonts w:ascii="Times New Roman" w:hAnsi="Times New Roman" w:cs="Times New Roman"/>
          <w:color w:val="000000" w:themeColor="text1"/>
          <w:sz w:val="24"/>
          <w:szCs w:val="24"/>
        </w:rPr>
        <w:t>t</w:t>
      </w:r>
      <w:r w:rsidR="009D6CBE" w:rsidRPr="00CD1A63">
        <w:rPr>
          <w:rFonts w:ascii="Times New Roman" w:hAnsi="Times New Roman" w:cs="Times New Roman"/>
          <w:color w:val="000000" w:themeColor="text1"/>
          <w:sz w:val="24"/>
          <w:szCs w:val="24"/>
        </w:rPr>
        <w:t xml:space="preserve"> töötaja terviseandmete säilitamisel, kuid töötaja terviseandmete töötlemise ulatus jääb samaks. Ka edaspidi töötleb tööandja töötaja t</w:t>
      </w:r>
      <w:r w:rsidR="009D490A" w:rsidRPr="00CD1A63">
        <w:rPr>
          <w:rFonts w:ascii="Times New Roman" w:hAnsi="Times New Roman" w:cs="Times New Roman"/>
          <w:color w:val="000000" w:themeColor="text1"/>
          <w:sz w:val="24"/>
          <w:szCs w:val="24"/>
        </w:rPr>
        <w:t>ööt</w:t>
      </w:r>
      <w:r w:rsidR="009D6CBE" w:rsidRPr="00CD1A63">
        <w:rPr>
          <w:rFonts w:ascii="Times New Roman" w:hAnsi="Times New Roman" w:cs="Times New Roman"/>
          <w:color w:val="000000" w:themeColor="text1"/>
          <w:sz w:val="24"/>
          <w:szCs w:val="24"/>
        </w:rPr>
        <w:t>ervis</w:t>
      </w:r>
      <w:r w:rsidR="00DA1E1F" w:rsidRPr="00CD1A63">
        <w:rPr>
          <w:rFonts w:ascii="Times New Roman" w:hAnsi="Times New Roman" w:cs="Times New Roman"/>
          <w:color w:val="000000" w:themeColor="text1"/>
          <w:sz w:val="24"/>
          <w:szCs w:val="24"/>
        </w:rPr>
        <w:t xml:space="preserve">ekontrolli </w:t>
      </w:r>
      <w:r w:rsidR="00D5305A" w:rsidRPr="00CD1A63">
        <w:rPr>
          <w:rFonts w:ascii="Times New Roman" w:hAnsi="Times New Roman" w:cs="Times New Roman"/>
          <w:color w:val="000000" w:themeColor="text1"/>
          <w:sz w:val="24"/>
          <w:szCs w:val="24"/>
        </w:rPr>
        <w:t xml:space="preserve">otsuse </w:t>
      </w:r>
      <w:r w:rsidR="00DA1E1F" w:rsidRPr="00CD1A63">
        <w:rPr>
          <w:rFonts w:ascii="Times New Roman" w:hAnsi="Times New Roman" w:cs="Times New Roman"/>
          <w:color w:val="000000" w:themeColor="text1"/>
          <w:sz w:val="24"/>
          <w:szCs w:val="24"/>
        </w:rPr>
        <w:t>andmeid</w:t>
      </w:r>
      <w:r w:rsidR="00D5305A" w:rsidRPr="00CD1A63">
        <w:rPr>
          <w:rFonts w:ascii="Times New Roman" w:hAnsi="Times New Roman" w:cs="Times New Roman"/>
          <w:color w:val="000000" w:themeColor="text1"/>
          <w:sz w:val="24"/>
          <w:szCs w:val="24"/>
        </w:rPr>
        <w:t xml:space="preserve">, kuid kuna TIS säilitab andmeid automaatselt, </w:t>
      </w:r>
      <w:r w:rsidR="00D049F4">
        <w:rPr>
          <w:rFonts w:ascii="Times New Roman" w:hAnsi="Times New Roman" w:cs="Times New Roman"/>
          <w:color w:val="000000" w:themeColor="text1"/>
          <w:sz w:val="24"/>
          <w:szCs w:val="24"/>
        </w:rPr>
        <w:t xml:space="preserve">pole </w:t>
      </w:r>
      <w:r w:rsidR="00D5305A" w:rsidRPr="00CD1A63">
        <w:rPr>
          <w:rFonts w:ascii="Times New Roman" w:hAnsi="Times New Roman" w:cs="Times New Roman"/>
          <w:color w:val="000000" w:themeColor="text1"/>
          <w:sz w:val="24"/>
          <w:szCs w:val="24"/>
        </w:rPr>
        <w:t>tööandja</w:t>
      </w:r>
      <w:r w:rsidR="004711FF">
        <w:rPr>
          <w:rFonts w:ascii="Times New Roman" w:hAnsi="Times New Roman" w:cs="Times New Roman"/>
          <w:color w:val="000000" w:themeColor="text1"/>
          <w:sz w:val="24"/>
          <w:szCs w:val="24"/>
        </w:rPr>
        <w:t xml:space="preserve">l </w:t>
      </w:r>
      <w:r w:rsidR="0083434E">
        <w:rPr>
          <w:rFonts w:ascii="Times New Roman" w:hAnsi="Times New Roman" w:cs="Times New Roman"/>
          <w:color w:val="000000" w:themeColor="text1"/>
          <w:sz w:val="24"/>
          <w:szCs w:val="24"/>
        </w:rPr>
        <w:t xml:space="preserve">endal </w:t>
      </w:r>
      <w:r w:rsidR="00D049F4">
        <w:rPr>
          <w:rFonts w:ascii="Times New Roman" w:hAnsi="Times New Roman" w:cs="Times New Roman"/>
          <w:color w:val="000000" w:themeColor="text1"/>
          <w:sz w:val="24"/>
          <w:szCs w:val="24"/>
        </w:rPr>
        <w:t>vaja</w:t>
      </w:r>
      <w:r w:rsidR="004711FF">
        <w:rPr>
          <w:rFonts w:ascii="Times New Roman" w:hAnsi="Times New Roman" w:cs="Times New Roman"/>
          <w:color w:val="000000" w:themeColor="text1"/>
          <w:sz w:val="24"/>
          <w:szCs w:val="24"/>
        </w:rPr>
        <w:t xml:space="preserve"> </w:t>
      </w:r>
      <w:r w:rsidR="00D049F4">
        <w:rPr>
          <w:rFonts w:ascii="Times New Roman" w:hAnsi="Times New Roman" w:cs="Times New Roman"/>
          <w:color w:val="000000" w:themeColor="text1"/>
          <w:sz w:val="24"/>
          <w:szCs w:val="24"/>
        </w:rPr>
        <w:t>neid</w:t>
      </w:r>
      <w:r w:rsidR="004711FF">
        <w:rPr>
          <w:rFonts w:ascii="Times New Roman" w:hAnsi="Times New Roman" w:cs="Times New Roman"/>
          <w:color w:val="000000" w:themeColor="text1"/>
          <w:sz w:val="24"/>
          <w:szCs w:val="24"/>
        </w:rPr>
        <w:t xml:space="preserve"> säilita</w:t>
      </w:r>
      <w:r w:rsidR="00D049F4">
        <w:rPr>
          <w:rFonts w:ascii="Times New Roman" w:hAnsi="Times New Roman" w:cs="Times New Roman"/>
          <w:color w:val="000000" w:themeColor="text1"/>
          <w:sz w:val="24"/>
          <w:szCs w:val="24"/>
        </w:rPr>
        <w:t>da</w:t>
      </w:r>
      <w:r w:rsidR="00D5305A" w:rsidRPr="00CD1A63">
        <w:rPr>
          <w:rFonts w:ascii="Times New Roman" w:hAnsi="Times New Roman" w:cs="Times New Roman"/>
          <w:color w:val="000000" w:themeColor="text1"/>
          <w:sz w:val="24"/>
          <w:szCs w:val="24"/>
        </w:rPr>
        <w:t xml:space="preserve">, mistõttu väheneb </w:t>
      </w:r>
      <w:r w:rsidR="009D490A" w:rsidRPr="00CD1A63">
        <w:rPr>
          <w:rFonts w:ascii="Times New Roman" w:hAnsi="Times New Roman" w:cs="Times New Roman"/>
          <w:color w:val="000000" w:themeColor="text1"/>
          <w:sz w:val="24"/>
          <w:szCs w:val="24"/>
        </w:rPr>
        <w:t xml:space="preserve">tal otsuste haldamise </w:t>
      </w:r>
      <w:r w:rsidR="004A2383" w:rsidRPr="00CD1A63">
        <w:rPr>
          <w:rFonts w:ascii="Times New Roman" w:hAnsi="Times New Roman" w:cs="Times New Roman"/>
          <w:color w:val="000000" w:themeColor="text1"/>
          <w:sz w:val="24"/>
          <w:szCs w:val="24"/>
        </w:rPr>
        <w:t xml:space="preserve">halduskoormus </w:t>
      </w:r>
      <w:r w:rsidR="009D490A" w:rsidRPr="00CD1A63">
        <w:rPr>
          <w:rFonts w:ascii="Times New Roman" w:hAnsi="Times New Roman" w:cs="Times New Roman"/>
          <w:color w:val="000000" w:themeColor="text1"/>
          <w:sz w:val="24"/>
          <w:szCs w:val="24"/>
        </w:rPr>
        <w:t xml:space="preserve">ehk seekaudu </w:t>
      </w:r>
      <w:r w:rsidR="00D5305A" w:rsidRPr="00CD1A63">
        <w:rPr>
          <w:rFonts w:ascii="Times New Roman" w:hAnsi="Times New Roman" w:cs="Times New Roman"/>
          <w:color w:val="000000" w:themeColor="text1"/>
          <w:sz w:val="24"/>
          <w:szCs w:val="24"/>
        </w:rPr>
        <w:t xml:space="preserve">andmete töötlemise </w:t>
      </w:r>
      <w:r w:rsidR="009D490A" w:rsidRPr="00CD1A63">
        <w:rPr>
          <w:rFonts w:ascii="Times New Roman" w:hAnsi="Times New Roman" w:cs="Times New Roman"/>
          <w:color w:val="000000" w:themeColor="text1"/>
          <w:sz w:val="24"/>
          <w:szCs w:val="24"/>
        </w:rPr>
        <w:t xml:space="preserve">ajaline </w:t>
      </w:r>
      <w:r w:rsidR="00D5305A" w:rsidRPr="00CD1A63">
        <w:rPr>
          <w:rFonts w:ascii="Times New Roman" w:hAnsi="Times New Roman" w:cs="Times New Roman"/>
          <w:color w:val="000000" w:themeColor="text1"/>
          <w:sz w:val="24"/>
          <w:szCs w:val="24"/>
        </w:rPr>
        <w:t xml:space="preserve">maht. Tööandja jätkab tervisekontrolli otsuse andmete töötlemist </w:t>
      </w:r>
      <w:r w:rsidR="00167B61" w:rsidRPr="00CD1A63">
        <w:rPr>
          <w:rFonts w:ascii="Times New Roman" w:hAnsi="Times New Roman" w:cs="Times New Roman"/>
          <w:color w:val="000000" w:themeColor="text1"/>
          <w:sz w:val="24"/>
          <w:szCs w:val="24"/>
        </w:rPr>
        <w:t xml:space="preserve">nende haldamisel </w:t>
      </w:r>
      <w:proofErr w:type="spellStart"/>
      <w:r w:rsidR="00167B61" w:rsidRPr="00CD1A63">
        <w:rPr>
          <w:rFonts w:ascii="Times New Roman" w:hAnsi="Times New Roman" w:cs="Times New Roman"/>
          <w:color w:val="000000" w:themeColor="text1"/>
          <w:sz w:val="24"/>
          <w:szCs w:val="24"/>
        </w:rPr>
        <w:t>TEIS-i</w:t>
      </w:r>
      <w:proofErr w:type="spellEnd"/>
      <w:r w:rsidR="00167B61" w:rsidRPr="00CD1A63">
        <w:rPr>
          <w:rFonts w:ascii="Times New Roman" w:hAnsi="Times New Roman" w:cs="Times New Roman"/>
          <w:color w:val="000000" w:themeColor="text1"/>
          <w:sz w:val="24"/>
          <w:szCs w:val="24"/>
        </w:rPr>
        <w:t xml:space="preserve"> kaudu</w:t>
      </w:r>
      <w:r w:rsidR="00DE1553" w:rsidRPr="00CD1A63">
        <w:rPr>
          <w:rFonts w:ascii="Times New Roman" w:hAnsi="Times New Roman" w:cs="Times New Roman"/>
          <w:color w:val="000000" w:themeColor="text1"/>
          <w:sz w:val="24"/>
          <w:szCs w:val="24"/>
        </w:rPr>
        <w:t xml:space="preserve"> (võimalik otsus alla laadida ja te</w:t>
      </w:r>
      <w:r w:rsidR="00237333">
        <w:rPr>
          <w:rFonts w:ascii="Times New Roman" w:hAnsi="Times New Roman" w:cs="Times New Roman"/>
          <w:color w:val="000000" w:themeColor="text1"/>
          <w:sz w:val="24"/>
          <w:szCs w:val="24"/>
        </w:rPr>
        <w:t>ha</w:t>
      </w:r>
      <w:r w:rsidR="00DE1553" w:rsidRPr="00CD1A63">
        <w:rPr>
          <w:rFonts w:ascii="Times New Roman" w:hAnsi="Times New Roman" w:cs="Times New Roman"/>
          <w:color w:val="000000" w:themeColor="text1"/>
          <w:sz w:val="24"/>
          <w:szCs w:val="24"/>
        </w:rPr>
        <w:t xml:space="preserve"> algelist statistilist analüüsi)</w:t>
      </w:r>
      <w:r w:rsidR="00167B61" w:rsidRPr="00CD1A63">
        <w:rPr>
          <w:rFonts w:ascii="Times New Roman" w:hAnsi="Times New Roman" w:cs="Times New Roman"/>
          <w:color w:val="000000" w:themeColor="text1"/>
          <w:sz w:val="24"/>
          <w:szCs w:val="24"/>
        </w:rPr>
        <w:t xml:space="preserve"> ja otsuste info</w:t>
      </w:r>
      <w:r w:rsidR="004D1A27" w:rsidRPr="00CD1A63">
        <w:rPr>
          <w:rFonts w:ascii="Times New Roman" w:hAnsi="Times New Roman" w:cs="Times New Roman"/>
          <w:color w:val="000000" w:themeColor="text1"/>
          <w:sz w:val="24"/>
          <w:szCs w:val="24"/>
        </w:rPr>
        <w:t>ga</w:t>
      </w:r>
      <w:r w:rsidR="00167B61" w:rsidRPr="00CD1A63">
        <w:rPr>
          <w:rFonts w:ascii="Times New Roman" w:hAnsi="Times New Roman" w:cs="Times New Roman"/>
          <w:color w:val="000000" w:themeColor="text1"/>
          <w:sz w:val="24"/>
          <w:szCs w:val="24"/>
        </w:rPr>
        <w:t xml:space="preserve"> tutvumisel. </w:t>
      </w:r>
      <w:r w:rsidR="009D6CBE" w:rsidRPr="00CD1A63">
        <w:rPr>
          <w:rFonts w:ascii="Times New Roman" w:hAnsi="Times New Roman" w:cs="Times New Roman"/>
          <w:color w:val="000000" w:themeColor="text1"/>
          <w:sz w:val="24"/>
          <w:szCs w:val="24"/>
        </w:rPr>
        <w:t xml:space="preserve">Seega ei ole tegemist uue õiguse ega kohustusega, vaid </w:t>
      </w:r>
      <w:r w:rsidR="00217BB5" w:rsidRPr="00CD1A63">
        <w:rPr>
          <w:rFonts w:ascii="Times New Roman" w:hAnsi="Times New Roman" w:cs="Times New Roman"/>
          <w:color w:val="000000" w:themeColor="text1"/>
          <w:sz w:val="24"/>
          <w:szCs w:val="24"/>
        </w:rPr>
        <w:t>andmete automatiseer</w:t>
      </w:r>
      <w:r w:rsidR="00F2056E" w:rsidRPr="00CD1A63">
        <w:rPr>
          <w:rFonts w:ascii="Times New Roman" w:hAnsi="Times New Roman" w:cs="Times New Roman"/>
          <w:color w:val="000000" w:themeColor="text1"/>
          <w:sz w:val="24"/>
          <w:szCs w:val="24"/>
        </w:rPr>
        <w:t>imisest tuleneva muudatusega</w:t>
      </w:r>
      <w:r w:rsidR="00217BB5" w:rsidRPr="00CD1A63">
        <w:rPr>
          <w:rFonts w:ascii="Times New Roman" w:hAnsi="Times New Roman" w:cs="Times New Roman"/>
          <w:color w:val="000000" w:themeColor="text1"/>
          <w:sz w:val="24"/>
          <w:szCs w:val="24"/>
        </w:rPr>
        <w:t xml:space="preserve"> </w:t>
      </w:r>
      <w:r w:rsidR="009D6CBE" w:rsidRPr="00CD1A63">
        <w:rPr>
          <w:rFonts w:ascii="Times New Roman" w:hAnsi="Times New Roman" w:cs="Times New Roman"/>
          <w:color w:val="000000" w:themeColor="text1"/>
          <w:sz w:val="24"/>
          <w:szCs w:val="24"/>
        </w:rPr>
        <w:t>(IKÜM art 6 lg 1 p</w:t>
      </w:r>
      <w:r w:rsidR="00237333">
        <w:rPr>
          <w:rFonts w:ascii="Times New Roman" w:hAnsi="Times New Roman" w:cs="Times New Roman"/>
          <w:color w:val="000000" w:themeColor="text1"/>
          <w:sz w:val="24"/>
          <w:szCs w:val="24"/>
        </w:rPr>
        <w:t>-d</w:t>
      </w:r>
      <w:r w:rsidR="009D6CBE" w:rsidRPr="00CD1A63">
        <w:rPr>
          <w:rFonts w:ascii="Times New Roman" w:hAnsi="Times New Roman" w:cs="Times New Roman"/>
          <w:color w:val="000000" w:themeColor="text1"/>
          <w:sz w:val="24"/>
          <w:szCs w:val="24"/>
        </w:rPr>
        <w:t xml:space="preserve"> c ja e, art 5 lg 1 p a).</w:t>
      </w:r>
    </w:p>
    <w:p w14:paraId="02CE7B5C" w14:textId="77777777" w:rsidR="008756BE" w:rsidRPr="00CD1A63" w:rsidRDefault="008756BE" w:rsidP="00CD1A63">
      <w:pPr>
        <w:spacing w:after="0" w:line="240" w:lineRule="auto"/>
        <w:jc w:val="both"/>
        <w:rPr>
          <w:rFonts w:ascii="Times New Roman" w:hAnsi="Times New Roman" w:cs="Times New Roman"/>
          <w:color w:val="000000" w:themeColor="text1"/>
          <w:sz w:val="24"/>
          <w:szCs w:val="24"/>
        </w:rPr>
      </w:pPr>
    </w:p>
    <w:p w14:paraId="525C944A" w14:textId="663E8F00" w:rsidR="001134AB" w:rsidRPr="00CD1A63" w:rsidRDefault="00300914"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Töötervisekontrolli otsuste töötlemine on tööandjale vajalik</w:t>
      </w:r>
      <w:r w:rsidR="00542E66" w:rsidRPr="00CD1A63">
        <w:rPr>
          <w:rFonts w:ascii="Times New Roman" w:hAnsi="Times New Roman" w:cs="Times New Roman"/>
          <w:color w:val="000000" w:themeColor="text1"/>
          <w:sz w:val="24"/>
          <w:szCs w:val="24"/>
        </w:rPr>
        <w:t xml:space="preserve"> töötaja ja teiste töökeskkonnas viibivate inimeste tervise kaitseks </w:t>
      </w:r>
      <w:r w:rsidR="00237333">
        <w:rPr>
          <w:rFonts w:ascii="Times New Roman" w:hAnsi="Times New Roman" w:cs="Times New Roman"/>
          <w:color w:val="000000" w:themeColor="text1"/>
          <w:sz w:val="24"/>
          <w:szCs w:val="24"/>
        </w:rPr>
        <w:t>ja</w:t>
      </w:r>
      <w:r w:rsidR="00237333" w:rsidRPr="00CD1A63">
        <w:rPr>
          <w:rFonts w:ascii="Times New Roman" w:hAnsi="Times New Roman" w:cs="Times New Roman"/>
          <w:color w:val="000000" w:themeColor="text1"/>
          <w:sz w:val="24"/>
          <w:szCs w:val="24"/>
        </w:rPr>
        <w:t xml:space="preserve"> </w:t>
      </w:r>
      <w:r w:rsidR="00542E66" w:rsidRPr="00CD1A63">
        <w:rPr>
          <w:rFonts w:ascii="Times New Roman" w:hAnsi="Times New Roman" w:cs="Times New Roman"/>
          <w:color w:val="000000" w:themeColor="text1"/>
          <w:sz w:val="24"/>
          <w:szCs w:val="24"/>
        </w:rPr>
        <w:t>ohutuse tagamiseks. Töötaja terviseandmete töötlemiseta ei ole tööandjal võimalik seaduses sätestatud ülesandeid täita ega töötervishoidu ja tööohutust tagada</w:t>
      </w:r>
      <w:r w:rsidR="00AD5175" w:rsidRPr="00CD1A63">
        <w:rPr>
          <w:rFonts w:ascii="Times New Roman" w:hAnsi="Times New Roman" w:cs="Times New Roman"/>
          <w:color w:val="000000" w:themeColor="text1"/>
          <w:sz w:val="24"/>
          <w:szCs w:val="24"/>
        </w:rPr>
        <w:t xml:space="preserve">, sh saab tööandja töötervishoiuarsti otsuste põhjal teada, kas töötaja saab tööandja töökeskkonnas jätkata või </w:t>
      </w:r>
      <w:r w:rsidR="001A141E" w:rsidRPr="00CD1A63">
        <w:rPr>
          <w:rFonts w:ascii="Times New Roman" w:hAnsi="Times New Roman" w:cs="Times New Roman"/>
          <w:color w:val="000000" w:themeColor="text1"/>
          <w:sz w:val="24"/>
          <w:szCs w:val="24"/>
        </w:rPr>
        <w:t xml:space="preserve">on töötaja tervis juba kahjustunud </w:t>
      </w:r>
      <w:r w:rsidR="00521C80" w:rsidRPr="00CD1A63">
        <w:rPr>
          <w:rFonts w:ascii="Times New Roman" w:hAnsi="Times New Roman" w:cs="Times New Roman"/>
          <w:color w:val="000000" w:themeColor="text1"/>
          <w:sz w:val="24"/>
          <w:szCs w:val="24"/>
        </w:rPr>
        <w:t>ning</w:t>
      </w:r>
      <w:r w:rsidR="001A141E" w:rsidRPr="00CD1A63">
        <w:rPr>
          <w:rFonts w:ascii="Times New Roman" w:hAnsi="Times New Roman" w:cs="Times New Roman"/>
          <w:color w:val="000000" w:themeColor="text1"/>
          <w:sz w:val="24"/>
          <w:szCs w:val="24"/>
        </w:rPr>
        <w:t xml:space="preserve"> tööandja peab viima sisse muudatusi töökeskkonnas või leidma töötajale hoopis teise tööväljundi. </w:t>
      </w:r>
      <w:r w:rsidR="00297730" w:rsidRPr="00CD1A63">
        <w:rPr>
          <w:rFonts w:ascii="Times New Roman" w:hAnsi="Times New Roman" w:cs="Times New Roman"/>
          <w:color w:val="000000" w:themeColor="text1"/>
          <w:sz w:val="24"/>
          <w:szCs w:val="24"/>
        </w:rPr>
        <w:t xml:space="preserve">Eelnõu kohaselt on tööandjal õigus töödelda töötajate </w:t>
      </w:r>
      <w:r w:rsidR="005F0A62" w:rsidRPr="00CD1A63">
        <w:rPr>
          <w:rFonts w:ascii="Times New Roman" w:hAnsi="Times New Roman" w:cs="Times New Roman"/>
          <w:color w:val="000000" w:themeColor="text1"/>
          <w:sz w:val="24"/>
          <w:szCs w:val="24"/>
        </w:rPr>
        <w:t>töötervisekontrolli otsuseid</w:t>
      </w:r>
      <w:r w:rsidR="007F6B3A" w:rsidRPr="00CD1A63">
        <w:rPr>
          <w:rFonts w:ascii="Times New Roman" w:hAnsi="Times New Roman" w:cs="Times New Roman"/>
          <w:color w:val="000000" w:themeColor="text1"/>
          <w:sz w:val="24"/>
          <w:szCs w:val="24"/>
        </w:rPr>
        <w:t xml:space="preserve"> (terviseandmeid) piiratud olukordades</w:t>
      </w:r>
      <w:r w:rsidR="005F0A62" w:rsidRPr="00CD1A63">
        <w:rPr>
          <w:rFonts w:ascii="Times New Roman" w:hAnsi="Times New Roman" w:cs="Times New Roman"/>
          <w:color w:val="000000" w:themeColor="text1"/>
          <w:sz w:val="24"/>
          <w:szCs w:val="24"/>
        </w:rPr>
        <w:t xml:space="preserve">, </w:t>
      </w:r>
      <w:r w:rsidR="00274EC3" w:rsidRPr="00CD1A63">
        <w:rPr>
          <w:rFonts w:ascii="Times New Roman" w:hAnsi="Times New Roman" w:cs="Times New Roman"/>
          <w:color w:val="000000" w:themeColor="text1"/>
          <w:sz w:val="24"/>
          <w:szCs w:val="24"/>
        </w:rPr>
        <w:t xml:space="preserve">õigus on olemas ka </w:t>
      </w:r>
      <w:r w:rsidR="007D50BC">
        <w:rPr>
          <w:rFonts w:ascii="Times New Roman" w:hAnsi="Times New Roman" w:cs="Times New Roman"/>
          <w:color w:val="000000" w:themeColor="text1"/>
          <w:sz w:val="24"/>
          <w:szCs w:val="24"/>
        </w:rPr>
        <w:t>praegu</w:t>
      </w:r>
      <w:r w:rsidR="007D50BC" w:rsidRPr="00CD1A63">
        <w:rPr>
          <w:rFonts w:ascii="Times New Roman" w:hAnsi="Times New Roman" w:cs="Times New Roman"/>
          <w:color w:val="000000" w:themeColor="text1"/>
          <w:sz w:val="24"/>
          <w:szCs w:val="24"/>
        </w:rPr>
        <w:t xml:space="preserve"> </w:t>
      </w:r>
      <w:r w:rsidR="00274EC3" w:rsidRPr="00CD1A63">
        <w:rPr>
          <w:rFonts w:ascii="Times New Roman" w:hAnsi="Times New Roman" w:cs="Times New Roman"/>
          <w:color w:val="000000" w:themeColor="text1"/>
          <w:sz w:val="24"/>
          <w:szCs w:val="24"/>
        </w:rPr>
        <w:t>ja andmete töötlemise sisu eelnõuga ei muudeta</w:t>
      </w:r>
      <w:r w:rsidR="00297730" w:rsidRPr="00CD1A63">
        <w:rPr>
          <w:rFonts w:ascii="Times New Roman" w:hAnsi="Times New Roman" w:cs="Times New Roman"/>
          <w:color w:val="000000" w:themeColor="text1"/>
          <w:sz w:val="24"/>
          <w:szCs w:val="24"/>
        </w:rPr>
        <w:t>.</w:t>
      </w:r>
      <w:r w:rsidR="00B13AF2" w:rsidRPr="00CD1A63">
        <w:rPr>
          <w:rFonts w:ascii="Times New Roman" w:hAnsi="Times New Roman" w:cs="Times New Roman"/>
          <w:color w:val="000000" w:themeColor="text1"/>
          <w:sz w:val="24"/>
          <w:szCs w:val="24"/>
        </w:rPr>
        <w:t xml:space="preserve"> </w:t>
      </w:r>
      <w:r w:rsidR="001134AB" w:rsidRPr="00CD1A63">
        <w:rPr>
          <w:rFonts w:ascii="Times New Roman" w:hAnsi="Times New Roman" w:cs="Times New Roman"/>
          <w:color w:val="000000" w:themeColor="text1"/>
          <w:sz w:val="24"/>
          <w:szCs w:val="24"/>
        </w:rPr>
        <w:t>Sellise</w:t>
      </w:r>
      <w:r w:rsidR="00C25374">
        <w:rPr>
          <w:rFonts w:ascii="Times New Roman" w:hAnsi="Times New Roman" w:cs="Times New Roman"/>
          <w:color w:val="000000" w:themeColor="text1"/>
          <w:sz w:val="24"/>
          <w:szCs w:val="24"/>
        </w:rPr>
        <w:t>d</w:t>
      </w:r>
      <w:r w:rsidR="001134AB" w:rsidRPr="00CD1A63">
        <w:rPr>
          <w:rFonts w:ascii="Times New Roman" w:hAnsi="Times New Roman" w:cs="Times New Roman"/>
          <w:color w:val="000000" w:themeColor="text1"/>
          <w:sz w:val="24"/>
          <w:szCs w:val="24"/>
        </w:rPr>
        <w:t xml:space="preserve"> olukor</w:t>
      </w:r>
      <w:r w:rsidR="00C25374">
        <w:rPr>
          <w:rFonts w:ascii="Times New Roman" w:hAnsi="Times New Roman" w:cs="Times New Roman"/>
          <w:color w:val="000000" w:themeColor="text1"/>
          <w:sz w:val="24"/>
          <w:szCs w:val="24"/>
        </w:rPr>
        <w:t>ra</w:t>
      </w:r>
      <w:r w:rsidR="001134AB" w:rsidRPr="00CD1A63">
        <w:rPr>
          <w:rFonts w:ascii="Times New Roman" w:hAnsi="Times New Roman" w:cs="Times New Roman"/>
          <w:color w:val="000000" w:themeColor="text1"/>
          <w:sz w:val="24"/>
          <w:szCs w:val="24"/>
        </w:rPr>
        <w:t xml:space="preserve">d on töökeskkonna ohuteguritest tulenevate terviseriskide ennetamiseks abinõude rakendamine, töötervishoiuteenuse korraldamine ja töötervishoiuarsti ettepanekute rakendamine, tööõnnetuste ja kutsehaiguste uurimine. </w:t>
      </w:r>
      <w:r w:rsidR="00167572" w:rsidRPr="00CD1A63">
        <w:rPr>
          <w:rFonts w:ascii="Times New Roman" w:hAnsi="Times New Roman" w:cs="Times New Roman"/>
          <w:color w:val="000000" w:themeColor="text1"/>
          <w:sz w:val="24"/>
          <w:szCs w:val="24"/>
        </w:rPr>
        <w:t>Tööandjal ei ole õigus saada andmeid, mida tal töötervishoiu ja -ohutuse tagamiseks vaja ei ole</w:t>
      </w:r>
      <w:r w:rsidR="00145A9E" w:rsidRPr="00CD1A63">
        <w:rPr>
          <w:rFonts w:ascii="Times New Roman" w:hAnsi="Times New Roman" w:cs="Times New Roman"/>
          <w:color w:val="000000" w:themeColor="text1"/>
          <w:sz w:val="24"/>
          <w:szCs w:val="24"/>
        </w:rPr>
        <w:t xml:space="preserve"> (TTOS § 13</w:t>
      </w:r>
      <w:r w:rsidR="00145A9E" w:rsidRPr="00CD1A63">
        <w:rPr>
          <w:rFonts w:ascii="Times New Roman" w:hAnsi="Times New Roman" w:cs="Times New Roman"/>
          <w:color w:val="000000" w:themeColor="text1"/>
          <w:sz w:val="24"/>
          <w:szCs w:val="24"/>
          <w:vertAlign w:val="superscript"/>
        </w:rPr>
        <w:t>1</w:t>
      </w:r>
      <w:r w:rsidR="00145A9E" w:rsidRPr="00CD1A63">
        <w:rPr>
          <w:rFonts w:ascii="Times New Roman" w:hAnsi="Times New Roman" w:cs="Times New Roman"/>
          <w:color w:val="000000" w:themeColor="text1"/>
          <w:sz w:val="24"/>
          <w:szCs w:val="24"/>
        </w:rPr>
        <w:t xml:space="preserve"> lg 14)</w:t>
      </w:r>
      <w:r w:rsidR="00167572" w:rsidRPr="00CD1A63">
        <w:rPr>
          <w:rFonts w:ascii="Times New Roman" w:hAnsi="Times New Roman" w:cs="Times New Roman"/>
          <w:color w:val="000000" w:themeColor="text1"/>
          <w:sz w:val="24"/>
          <w:szCs w:val="24"/>
        </w:rPr>
        <w:t>.</w:t>
      </w:r>
    </w:p>
    <w:p w14:paraId="6F6C3A84" w14:textId="77777777" w:rsidR="001134AB" w:rsidRPr="00CD1A63" w:rsidRDefault="001134AB" w:rsidP="00CD1A63">
      <w:pPr>
        <w:spacing w:after="0" w:line="240" w:lineRule="auto"/>
        <w:jc w:val="both"/>
        <w:rPr>
          <w:rFonts w:ascii="Times New Roman" w:hAnsi="Times New Roman" w:cs="Times New Roman"/>
          <w:color w:val="000000" w:themeColor="text1"/>
          <w:sz w:val="24"/>
          <w:szCs w:val="24"/>
        </w:rPr>
      </w:pPr>
    </w:p>
    <w:p w14:paraId="4D269C97" w14:textId="3948A540" w:rsidR="008756BE" w:rsidRPr="00CD1A63" w:rsidRDefault="001134AB"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V</w:t>
      </w:r>
      <w:r w:rsidR="00B13AF2" w:rsidRPr="00CD1A63">
        <w:rPr>
          <w:rFonts w:ascii="Times New Roman" w:hAnsi="Times New Roman" w:cs="Times New Roman"/>
          <w:color w:val="000000" w:themeColor="text1"/>
          <w:sz w:val="24"/>
          <w:szCs w:val="24"/>
        </w:rPr>
        <w:t>arem pidi tööandja säilitama otsuseid</w:t>
      </w:r>
      <w:r w:rsidR="001F0724">
        <w:rPr>
          <w:rFonts w:ascii="Times New Roman" w:hAnsi="Times New Roman" w:cs="Times New Roman"/>
          <w:color w:val="000000" w:themeColor="text1"/>
          <w:sz w:val="24"/>
          <w:szCs w:val="24"/>
        </w:rPr>
        <w:t xml:space="preserve"> ise</w:t>
      </w:r>
      <w:r w:rsidR="00281AE4" w:rsidRPr="00CD1A63">
        <w:rPr>
          <w:rFonts w:ascii="Times New Roman" w:hAnsi="Times New Roman" w:cs="Times New Roman"/>
          <w:color w:val="000000" w:themeColor="text1"/>
          <w:sz w:val="24"/>
          <w:szCs w:val="24"/>
        </w:rPr>
        <w:t xml:space="preserve">, valides ise </w:t>
      </w:r>
      <w:r w:rsidR="001F0724">
        <w:rPr>
          <w:rFonts w:ascii="Times New Roman" w:hAnsi="Times New Roman" w:cs="Times New Roman"/>
          <w:color w:val="000000" w:themeColor="text1"/>
          <w:sz w:val="24"/>
          <w:szCs w:val="24"/>
        </w:rPr>
        <w:t xml:space="preserve">andmete </w:t>
      </w:r>
      <w:r w:rsidR="00281AE4" w:rsidRPr="00CD1A63">
        <w:rPr>
          <w:rFonts w:ascii="Times New Roman" w:hAnsi="Times New Roman" w:cs="Times New Roman"/>
          <w:color w:val="000000" w:themeColor="text1"/>
          <w:sz w:val="24"/>
          <w:szCs w:val="24"/>
        </w:rPr>
        <w:t>töötlemise viisi, näiteks võis andmeid töödelda paberil või elektrooniliselt, kasutades selleks sobivad infosüsteeme.</w:t>
      </w:r>
      <w:r w:rsidRPr="00CD1A63">
        <w:rPr>
          <w:rFonts w:ascii="Times New Roman" w:hAnsi="Times New Roman" w:cs="Times New Roman"/>
          <w:color w:val="000000" w:themeColor="text1"/>
          <w:sz w:val="24"/>
          <w:szCs w:val="24"/>
        </w:rPr>
        <w:t xml:space="preserve"> </w:t>
      </w:r>
      <w:r w:rsidR="00281AE4" w:rsidRPr="00CD1A63">
        <w:rPr>
          <w:rFonts w:ascii="Times New Roman" w:hAnsi="Times New Roman" w:cs="Times New Roman"/>
          <w:color w:val="000000" w:themeColor="text1"/>
          <w:sz w:val="24"/>
          <w:szCs w:val="24"/>
        </w:rPr>
        <w:t xml:space="preserve">Edaspidi säilitatakse töötervisekontrolli otsuseid </w:t>
      </w:r>
      <w:proofErr w:type="spellStart"/>
      <w:r w:rsidR="00281AE4" w:rsidRPr="00CD1A63">
        <w:rPr>
          <w:rFonts w:ascii="Times New Roman" w:hAnsi="Times New Roman" w:cs="Times New Roman"/>
          <w:color w:val="000000" w:themeColor="text1"/>
          <w:sz w:val="24"/>
          <w:szCs w:val="24"/>
        </w:rPr>
        <w:t>TIS-is</w:t>
      </w:r>
      <w:proofErr w:type="spellEnd"/>
      <w:r w:rsidR="00281AE4" w:rsidRPr="00CD1A63">
        <w:rPr>
          <w:rFonts w:ascii="Times New Roman" w:hAnsi="Times New Roman" w:cs="Times New Roman"/>
          <w:color w:val="000000" w:themeColor="text1"/>
          <w:sz w:val="24"/>
          <w:szCs w:val="24"/>
        </w:rPr>
        <w:t xml:space="preserve"> automaatselt tähtajatu</w:t>
      </w:r>
      <w:r w:rsidR="001F0724">
        <w:rPr>
          <w:rFonts w:ascii="Times New Roman" w:hAnsi="Times New Roman" w:cs="Times New Roman"/>
          <w:color w:val="000000" w:themeColor="text1"/>
          <w:sz w:val="24"/>
          <w:szCs w:val="24"/>
        </w:rPr>
        <w:t>na</w:t>
      </w:r>
      <w:r w:rsidR="00281AE4" w:rsidRPr="00CD1A63">
        <w:rPr>
          <w:rFonts w:ascii="Times New Roman" w:hAnsi="Times New Roman" w:cs="Times New Roman"/>
          <w:color w:val="000000" w:themeColor="text1"/>
          <w:sz w:val="24"/>
          <w:szCs w:val="24"/>
        </w:rPr>
        <w:t xml:space="preserve">, mistõttu ei </w:t>
      </w:r>
      <w:r w:rsidR="0008495D" w:rsidRPr="00CD1A63">
        <w:rPr>
          <w:rFonts w:ascii="Times New Roman" w:hAnsi="Times New Roman" w:cs="Times New Roman"/>
          <w:color w:val="000000" w:themeColor="text1"/>
          <w:sz w:val="24"/>
          <w:szCs w:val="24"/>
        </w:rPr>
        <w:t xml:space="preserve">ole tööandjal ise neid vaja säilitada. Otsuseid saab tööandja alla laadida </w:t>
      </w:r>
      <w:proofErr w:type="spellStart"/>
      <w:r w:rsidR="0008495D" w:rsidRPr="00CD1A63">
        <w:rPr>
          <w:rFonts w:ascii="Times New Roman" w:hAnsi="Times New Roman" w:cs="Times New Roman"/>
          <w:color w:val="000000" w:themeColor="text1"/>
          <w:sz w:val="24"/>
          <w:szCs w:val="24"/>
        </w:rPr>
        <w:t>TEIS-i</w:t>
      </w:r>
      <w:proofErr w:type="spellEnd"/>
      <w:r w:rsidR="0008495D" w:rsidRPr="00CD1A63">
        <w:rPr>
          <w:rFonts w:ascii="Times New Roman" w:hAnsi="Times New Roman" w:cs="Times New Roman"/>
          <w:color w:val="000000" w:themeColor="text1"/>
          <w:sz w:val="24"/>
          <w:szCs w:val="24"/>
        </w:rPr>
        <w:t xml:space="preserve"> kaudu. Varasemaid otsuseid, mis on väljastatud enne </w:t>
      </w:r>
      <w:r w:rsidR="00783E18" w:rsidRPr="00CD1A63">
        <w:rPr>
          <w:rFonts w:ascii="Times New Roman" w:hAnsi="Times New Roman" w:cs="Times New Roman"/>
          <w:color w:val="000000" w:themeColor="text1"/>
          <w:sz w:val="24"/>
          <w:szCs w:val="24"/>
        </w:rPr>
        <w:t>seadus</w:t>
      </w:r>
      <w:r w:rsidR="0008495D" w:rsidRPr="00CD1A63">
        <w:rPr>
          <w:rFonts w:ascii="Times New Roman" w:hAnsi="Times New Roman" w:cs="Times New Roman"/>
          <w:color w:val="000000" w:themeColor="text1"/>
          <w:sz w:val="24"/>
          <w:szCs w:val="24"/>
        </w:rPr>
        <w:t>e</w:t>
      </w:r>
      <w:r w:rsidR="00113AAE">
        <w:rPr>
          <w:rFonts w:ascii="Times New Roman" w:hAnsi="Times New Roman" w:cs="Times New Roman"/>
          <w:color w:val="000000" w:themeColor="text1"/>
          <w:sz w:val="24"/>
          <w:szCs w:val="24"/>
        </w:rPr>
        <w:t>muudatuse</w:t>
      </w:r>
      <w:r w:rsidR="0008495D" w:rsidRPr="00CD1A63">
        <w:rPr>
          <w:rFonts w:ascii="Times New Roman" w:hAnsi="Times New Roman" w:cs="Times New Roman"/>
          <w:color w:val="000000" w:themeColor="text1"/>
          <w:sz w:val="24"/>
          <w:szCs w:val="24"/>
        </w:rPr>
        <w:t xml:space="preserve"> jõustumist</w:t>
      </w:r>
      <w:r w:rsidR="00113AAE">
        <w:rPr>
          <w:rFonts w:ascii="Times New Roman" w:hAnsi="Times New Roman" w:cs="Times New Roman"/>
          <w:color w:val="000000" w:themeColor="text1"/>
          <w:sz w:val="24"/>
          <w:szCs w:val="24"/>
        </w:rPr>
        <w:t>,</w:t>
      </w:r>
      <w:r w:rsidR="0008495D" w:rsidRPr="00CD1A63">
        <w:rPr>
          <w:rFonts w:ascii="Times New Roman" w:hAnsi="Times New Roman" w:cs="Times New Roman"/>
          <w:color w:val="000000" w:themeColor="text1"/>
          <w:sz w:val="24"/>
          <w:szCs w:val="24"/>
        </w:rPr>
        <w:t xml:space="preserve"> tuleb säilitada </w:t>
      </w:r>
      <w:r w:rsidR="00D3233B" w:rsidRPr="00CD1A63">
        <w:rPr>
          <w:rFonts w:ascii="Times New Roman" w:hAnsi="Times New Roman" w:cs="Times New Roman"/>
          <w:color w:val="000000" w:themeColor="text1"/>
          <w:sz w:val="24"/>
          <w:szCs w:val="24"/>
        </w:rPr>
        <w:t>tööandjal endal</w:t>
      </w:r>
      <w:r w:rsidR="00113AAE">
        <w:rPr>
          <w:rFonts w:ascii="Times New Roman" w:hAnsi="Times New Roman" w:cs="Times New Roman"/>
          <w:color w:val="000000" w:themeColor="text1"/>
          <w:sz w:val="24"/>
          <w:szCs w:val="24"/>
        </w:rPr>
        <w:t>,</w:t>
      </w:r>
      <w:r w:rsidR="0008495D" w:rsidRPr="00CD1A63">
        <w:rPr>
          <w:rFonts w:ascii="Times New Roman" w:hAnsi="Times New Roman" w:cs="Times New Roman"/>
          <w:color w:val="000000" w:themeColor="text1"/>
          <w:sz w:val="24"/>
          <w:szCs w:val="24"/>
        </w:rPr>
        <w:t xml:space="preserve"> lähtudes seaduse </w:t>
      </w:r>
      <w:r w:rsidR="006778E8" w:rsidRPr="00CD1A63">
        <w:rPr>
          <w:rFonts w:ascii="Times New Roman" w:hAnsi="Times New Roman" w:cs="Times New Roman"/>
          <w:color w:val="000000" w:themeColor="text1"/>
          <w:sz w:val="24"/>
          <w:szCs w:val="24"/>
        </w:rPr>
        <w:t xml:space="preserve">varasemast </w:t>
      </w:r>
      <w:r w:rsidR="00A14546" w:rsidRPr="00CD1A63">
        <w:rPr>
          <w:rFonts w:ascii="Times New Roman" w:hAnsi="Times New Roman" w:cs="Times New Roman"/>
          <w:color w:val="000000" w:themeColor="text1"/>
          <w:sz w:val="24"/>
          <w:szCs w:val="24"/>
        </w:rPr>
        <w:t>redaktsioonist</w:t>
      </w:r>
      <w:r w:rsidR="0008495D" w:rsidRPr="00CD1A63">
        <w:rPr>
          <w:rFonts w:ascii="Times New Roman" w:hAnsi="Times New Roman" w:cs="Times New Roman"/>
          <w:color w:val="000000" w:themeColor="text1"/>
          <w:sz w:val="24"/>
          <w:szCs w:val="24"/>
        </w:rPr>
        <w:t xml:space="preserve">. </w:t>
      </w:r>
      <w:r w:rsidR="0072535F" w:rsidRPr="00CD1A63">
        <w:rPr>
          <w:rFonts w:ascii="Times New Roman" w:hAnsi="Times New Roman" w:cs="Times New Roman"/>
          <w:color w:val="000000" w:themeColor="text1"/>
          <w:sz w:val="24"/>
          <w:szCs w:val="24"/>
        </w:rPr>
        <w:t xml:space="preserve">Terviseandmeid töötleval töötajal on </w:t>
      </w:r>
      <w:r w:rsidR="00113AAE" w:rsidRPr="00CD1A63">
        <w:rPr>
          <w:rFonts w:ascii="Times New Roman" w:hAnsi="Times New Roman" w:cs="Times New Roman"/>
          <w:color w:val="000000" w:themeColor="text1"/>
          <w:sz w:val="24"/>
          <w:szCs w:val="24"/>
        </w:rPr>
        <w:t xml:space="preserve">tähtajatu </w:t>
      </w:r>
      <w:r w:rsidR="0072535F" w:rsidRPr="00CD1A63">
        <w:rPr>
          <w:rFonts w:ascii="Times New Roman" w:hAnsi="Times New Roman" w:cs="Times New Roman"/>
          <w:color w:val="000000" w:themeColor="text1"/>
          <w:sz w:val="24"/>
          <w:szCs w:val="24"/>
        </w:rPr>
        <w:t>nende andmete saladuse</w:t>
      </w:r>
      <w:r w:rsidR="00113AAE">
        <w:rPr>
          <w:rFonts w:ascii="Times New Roman" w:hAnsi="Times New Roman" w:cs="Times New Roman"/>
          <w:color w:val="000000" w:themeColor="text1"/>
          <w:sz w:val="24"/>
          <w:szCs w:val="24"/>
        </w:rPr>
        <w:t>s</w:t>
      </w:r>
      <w:r w:rsidR="0072535F" w:rsidRPr="00CD1A63">
        <w:rPr>
          <w:rFonts w:ascii="Times New Roman" w:hAnsi="Times New Roman" w:cs="Times New Roman"/>
          <w:color w:val="000000" w:themeColor="text1"/>
          <w:sz w:val="24"/>
          <w:szCs w:val="24"/>
        </w:rPr>
        <w:t xml:space="preserve"> hoidmise kohustus, mille eesmärk on tagada töötajate terviseandmete konfidentsiaalsus ja maandada riske, et andmetest saavad teadlikuks kõrvalised isikud</w:t>
      </w:r>
      <w:r w:rsidR="00225213" w:rsidRPr="00CD1A63">
        <w:rPr>
          <w:rFonts w:ascii="Times New Roman" w:hAnsi="Times New Roman" w:cs="Times New Roman"/>
          <w:color w:val="000000" w:themeColor="text1"/>
          <w:sz w:val="24"/>
          <w:szCs w:val="24"/>
        </w:rPr>
        <w:t xml:space="preserve"> (TTOS § 14 lg 1</w:t>
      </w:r>
      <w:r w:rsidR="00225213" w:rsidRPr="00CD1A63">
        <w:rPr>
          <w:rFonts w:ascii="Times New Roman" w:hAnsi="Times New Roman" w:cs="Times New Roman"/>
          <w:color w:val="000000" w:themeColor="text1"/>
          <w:sz w:val="24"/>
          <w:szCs w:val="24"/>
          <w:vertAlign w:val="superscript"/>
        </w:rPr>
        <w:t>1</w:t>
      </w:r>
      <w:r w:rsidR="00225213" w:rsidRPr="00CD1A63">
        <w:rPr>
          <w:rFonts w:ascii="Times New Roman" w:hAnsi="Times New Roman" w:cs="Times New Roman"/>
          <w:color w:val="000000" w:themeColor="text1"/>
          <w:sz w:val="24"/>
          <w:szCs w:val="24"/>
        </w:rPr>
        <w:t>)</w:t>
      </w:r>
      <w:r w:rsidR="0072535F" w:rsidRPr="00CD1A63">
        <w:rPr>
          <w:rFonts w:ascii="Times New Roman" w:hAnsi="Times New Roman" w:cs="Times New Roman"/>
          <w:color w:val="000000" w:themeColor="text1"/>
          <w:sz w:val="24"/>
          <w:szCs w:val="24"/>
        </w:rPr>
        <w:t>.</w:t>
      </w:r>
    </w:p>
    <w:p w14:paraId="57AA92ED" w14:textId="77777777" w:rsidR="006D4D3E" w:rsidRPr="00CD1A63" w:rsidRDefault="006D4D3E" w:rsidP="00CD1A63">
      <w:pPr>
        <w:spacing w:after="0" w:line="240" w:lineRule="auto"/>
        <w:jc w:val="both"/>
        <w:rPr>
          <w:rFonts w:ascii="Times New Roman" w:hAnsi="Times New Roman" w:cs="Times New Roman"/>
          <w:color w:val="000000" w:themeColor="text1"/>
          <w:sz w:val="24"/>
          <w:szCs w:val="24"/>
        </w:rPr>
      </w:pPr>
    </w:p>
    <w:p w14:paraId="2A2E37E8" w14:textId="5DEA005C" w:rsidR="00045BC0" w:rsidRPr="00CD1A63" w:rsidRDefault="00045BC0"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Töötajate isikuandmete kaitsmisega kaasnev andmekaitsealane mõju tööandjatele on oluline, kuid arvestada tuleb, et </w:t>
      </w:r>
      <w:r w:rsidR="00113AAE">
        <w:rPr>
          <w:rFonts w:ascii="Times New Roman" w:hAnsi="Times New Roman" w:cs="Times New Roman"/>
          <w:color w:val="000000" w:themeColor="text1"/>
          <w:sz w:val="24"/>
          <w:szCs w:val="24"/>
        </w:rPr>
        <w:t>sellised</w:t>
      </w:r>
      <w:r w:rsidR="00113AAE" w:rsidRPr="00CD1A63">
        <w:rPr>
          <w:rFonts w:ascii="Times New Roman" w:hAnsi="Times New Roman" w:cs="Times New Roman"/>
          <w:color w:val="000000" w:themeColor="text1"/>
          <w:sz w:val="24"/>
          <w:szCs w:val="24"/>
        </w:rPr>
        <w:t xml:space="preserve"> </w:t>
      </w:r>
      <w:r w:rsidRPr="00CD1A63">
        <w:rPr>
          <w:rFonts w:ascii="Times New Roman" w:hAnsi="Times New Roman" w:cs="Times New Roman"/>
          <w:color w:val="000000" w:themeColor="text1"/>
          <w:sz w:val="24"/>
          <w:szCs w:val="24"/>
        </w:rPr>
        <w:t xml:space="preserve">kohustused on tööandjatel ka </w:t>
      </w:r>
      <w:r w:rsidR="00113AAE">
        <w:rPr>
          <w:rFonts w:ascii="Times New Roman" w:hAnsi="Times New Roman" w:cs="Times New Roman"/>
          <w:color w:val="000000" w:themeColor="text1"/>
          <w:sz w:val="24"/>
          <w:szCs w:val="24"/>
        </w:rPr>
        <w:t>praegu</w:t>
      </w:r>
      <w:r w:rsidRPr="00CD1A63">
        <w:rPr>
          <w:rFonts w:ascii="Times New Roman" w:hAnsi="Times New Roman" w:cs="Times New Roman"/>
          <w:color w:val="000000" w:themeColor="text1"/>
          <w:sz w:val="24"/>
          <w:szCs w:val="24"/>
        </w:rPr>
        <w:t>.</w:t>
      </w:r>
    </w:p>
    <w:p w14:paraId="3CCA5F42" w14:textId="77777777" w:rsidR="00045BC0" w:rsidRPr="00CD1A63" w:rsidRDefault="00045BC0" w:rsidP="00CD1A63">
      <w:pPr>
        <w:spacing w:after="0" w:line="240" w:lineRule="auto"/>
        <w:jc w:val="both"/>
        <w:rPr>
          <w:rFonts w:ascii="Times New Roman" w:hAnsi="Times New Roman" w:cs="Times New Roman"/>
          <w:color w:val="000000" w:themeColor="text1"/>
          <w:sz w:val="24"/>
          <w:szCs w:val="24"/>
        </w:rPr>
      </w:pPr>
    </w:p>
    <w:p w14:paraId="4D6CC480" w14:textId="77777777" w:rsidR="006D1AC1" w:rsidRPr="00CD1A63" w:rsidRDefault="006D1AC1" w:rsidP="00CD1A63">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CD1A63">
        <w:rPr>
          <w:rFonts w:ascii="Times New Roman" w:eastAsia="Times New Roman" w:hAnsi="Times New Roman" w:cs="Times New Roman"/>
          <w:b/>
          <w:color w:val="000000" w:themeColor="text1"/>
          <w:sz w:val="24"/>
          <w:szCs w:val="24"/>
          <w:lang w:eastAsia="et-EE"/>
        </w:rPr>
        <w:t>7. Seaduse rakendamisega seotud riigi ja kohaliku omavalitsuse tegevused, eeldatavad kulud ja tulud</w:t>
      </w:r>
    </w:p>
    <w:p w14:paraId="2A54E553" w14:textId="5CE73561" w:rsidR="00423BDB" w:rsidRPr="00CD1A63" w:rsidRDefault="00423BDB" w:rsidP="00CD1A63">
      <w:pPr>
        <w:spacing w:after="0" w:line="240" w:lineRule="auto"/>
        <w:jc w:val="both"/>
        <w:rPr>
          <w:rFonts w:ascii="Times New Roman" w:hAnsi="Times New Roman" w:cs="Times New Roman"/>
          <w:color w:val="000000" w:themeColor="text1"/>
          <w:sz w:val="24"/>
          <w:szCs w:val="24"/>
        </w:rPr>
      </w:pPr>
    </w:p>
    <w:p w14:paraId="25EFAF2C" w14:textId="751CA967" w:rsidR="005A6452" w:rsidRPr="00CD1A63" w:rsidRDefault="0018230C" w:rsidP="00CD1A63">
      <w:pPr>
        <w:spacing w:after="0" w:line="240" w:lineRule="auto"/>
        <w:jc w:val="both"/>
        <w:rPr>
          <w:rFonts w:ascii="Times New Roman" w:eastAsia="Times New Roman" w:hAnsi="Times New Roman" w:cs="Times New Roman"/>
          <w:color w:val="000000" w:themeColor="text1"/>
          <w:sz w:val="24"/>
          <w:szCs w:val="24"/>
          <w:lang w:eastAsia="et-EE"/>
        </w:rPr>
      </w:pPr>
      <w:r w:rsidRPr="00CD1A63">
        <w:rPr>
          <w:rFonts w:ascii="Times New Roman" w:eastAsia="Times New Roman" w:hAnsi="Times New Roman" w:cs="Times New Roman"/>
          <w:color w:val="000000" w:themeColor="text1"/>
          <w:sz w:val="24"/>
          <w:szCs w:val="24"/>
          <w:lang w:eastAsia="et-EE"/>
        </w:rPr>
        <w:t xml:space="preserve">Eelnõuga tehtavate muudatuste mõju riigivalitsemisele avaldub peamiselt </w:t>
      </w:r>
      <w:r w:rsidR="00674ADE" w:rsidRPr="00CD1A63">
        <w:rPr>
          <w:rFonts w:ascii="Times New Roman" w:eastAsia="Times New Roman" w:hAnsi="Times New Roman" w:cs="Times New Roman"/>
          <w:color w:val="000000" w:themeColor="text1"/>
          <w:sz w:val="24"/>
          <w:szCs w:val="24"/>
          <w:lang w:eastAsia="et-EE"/>
        </w:rPr>
        <w:t xml:space="preserve">TI töökorralduse </w:t>
      </w:r>
      <w:r w:rsidR="00817C7C" w:rsidRPr="00CD1A63">
        <w:rPr>
          <w:rFonts w:ascii="Times New Roman" w:eastAsia="Times New Roman" w:hAnsi="Times New Roman" w:cs="Times New Roman"/>
          <w:color w:val="000000" w:themeColor="text1"/>
          <w:sz w:val="24"/>
          <w:szCs w:val="24"/>
          <w:lang w:eastAsia="et-EE"/>
        </w:rPr>
        <w:t>muutustes</w:t>
      </w:r>
      <w:r w:rsidR="000E7A7D" w:rsidRPr="00CD1A63">
        <w:rPr>
          <w:rFonts w:ascii="Times New Roman" w:eastAsia="Times New Roman" w:hAnsi="Times New Roman" w:cs="Times New Roman"/>
          <w:color w:val="000000" w:themeColor="text1"/>
          <w:sz w:val="24"/>
          <w:szCs w:val="24"/>
          <w:lang w:eastAsia="et-EE"/>
        </w:rPr>
        <w:t>.</w:t>
      </w:r>
      <w:r w:rsidR="00312820" w:rsidRPr="00CD1A63">
        <w:rPr>
          <w:rFonts w:ascii="Times New Roman" w:eastAsia="Times New Roman" w:hAnsi="Times New Roman" w:cs="Times New Roman"/>
          <w:color w:val="000000" w:themeColor="text1"/>
          <w:sz w:val="24"/>
          <w:szCs w:val="24"/>
          <w:lang w:eastAsia="et-EE"/>
        </w:rPr>
        <w:t xml:space="preserve"> </w:t>
      </w:r>
      <w:r w:rsidR="005A6452" w:rsidRPr="00CD1A63">
        <w:rPr>
          <w:rFonts w:ascii="Times New Roman" w:eastAsia="Times New Roman" w:hAnsi="Times New Roman" w:cs="Times New Roman"/>
          <w:color w:val="000000" w:themeColor="text1"/>
          <w:sz w:val="24"/>
          <w:szCs w:val="24"/>
          <w:lang w:eastAsia="et-EE"/>
        </w:rPr>
        <w:t>Järelevalveprotsess muutub kiiremaks ja tõhusamaks, tööinspektorite koormus väheneb ning töötervishoiu järelevalve kvaliteet paraneb.</w:t>
      </w:r>
      <w:r w:rsidR="002F05A5" w:rsidRPr="00CD1A63">
        <w:rPr>
          <w:rFonts w:ascii="Times New Roman" w:eastAsia="Times New Roman" w:hAnsi="Times New Roman" w:cs="Times New Roman"/>
          <w:color w:val="000000" w:themeColor="text1"/>
          <w:sz w:val="24"/>
          <w:szCs w:val="24"/>
          <w:lang w:eastAsia="et-EE"/>
        </w:rPr>
        <w:t xml:space="preserve"> </w:t>
      </w:r>
      <w:r w:rsidR="005A6452" w:rsidRPr="00CD1A63">
        <w:rPr>
          <w:rFonts w:ascii="Times New Roman" w:eastAsia="Times New Roman" w:hAnsi="Times New Roman" w:cs="Times New Roman"/>
          <w:color w:val="000000" w:themeColor="text1"/>
          <w:sz w:val="24"/>
          <w:szCs w:val="24"/>
          <w:lang w:eastAsia="et-EE"/>
        </w:rPr>
        <w:t xml:space="preserve">Tervisekontrolli otsused, mis seni olid tööandjate hallatavad ja </w:t>
      </w:r>
      <w:proofErr w:type="spellStart"/>
      <w:r w:rsidR="005A6452" w:rsidRPr="00CD1A63">
        <w:rPr>
          <w:rFonts w:ascii="Times New Roman" w:eastAsia="Times New Roman" w:hAnsi="Times New Roman" w:cs="Times New Roman"/>
          <w:color w:val="000000" w:themeColor="text1"/>
          <w:sz w:val="24"/>
          <w:szCs w:val="24"/>
          <w:lang w:eastAsia="et-EE"/>
        </w:rPr>
        <w:t>TI-le</w:t>
      </w:r>
      <w:proofErr w:type="spellEnd"/>
      <w:r w:rsidR="005A6452" w:rsidRPr="00CD1A63">
        <w:rPr>
          <w:rFonts w:ascii="Times New Roman" w:eastAsia="Times New Roman" w:hAnsi="Times New Roman" w:cs="Times New Roman"/>
          <w:color w:val="000000" w:themeColor="text1"/>
          <w:sz w:val="24"/>
          <w:szCs w:val="24"/>
          <w:lang w:eastAsia="et-EE"/>
        </w:rPr>
        <w:t xml:space="preserve"> </w:t>
      </w:r>
      <w:r w:rsidR="00E929C6" w:rsidRPr="00CD1A63">
        <w:rPr>
          <w:rFonts w:ascii="Times New Roman" w:eastAsia="Times New Roman" w:hAnsi="Times New Roman" w:cs="Times New Roman"/>
          <w:color w:val="000000" w:themeColor="text1"/>
          <w:sz w:val="24"/>
          <w:szCs w:val="24"/>
          <w:lang w:eastAsia="et-EE"/>
        </w:rPr>
        <w:t xml:space="preserve">üldjuhul </w:t>
      </w:r>
      <w:r w:rsidR="005A6452" w:rsidRPr="00CD1A63">
        <w:rPr>
          <w:rFonts w:ascii="Times New Roman" w:eastAsia="Times New Roman" w:hAnsi="Times New Roman" w:cs="Times New Roman"/>
          <w:color w:val="000000" w:themeColor="text1"/>
          <w:sz w:val="24"/>
          <w:szCs w:val="24"/>
          <w:lang w:eastAsia="et-EE"/>
        </w:rPr>
        <w:t xml:space="preserve">kättesaadavad vaid </w:t>
      </w:r>
      <w:r w:rsidR="00E929C6" w:rsidRPr="00CD1A63">
        <w:rPr>
          <w:rFonts w:ascii="Times New Roman" w:eastAsia="Times New Roman" w:hAnsi="Times New Roman" w:cs="Times New Roman"/>
          <w:color w:val="000000" w:themeColor="text1"/>
          <w:sz w:val="24"/>
          <w:szCs w:val="24"/>
          <w:lang w:eastAsia="et-EE"/>
        </w:rPr>
        <w:t xml:space="preserve">ettevõttes </w:t>
      </w:r>
      <w:r w:rsidR="005A6452" w:rsidRPr="00CD1A63">
        <w:rPr>
          <w:rFonts w:ascii="Times New Roman" w:eastAsia="Times New Roman" w:hAnsi="Times New Roman" w:cs="Times New Roman"/>
          <w:color w:val="000000" w:themeColor="text1"/>
          <w:sz w:val="24"/>
          <w:szCs w:val="24"/>
          <w:lang w:eastAsia="et-EE"/>
        </w:rPr>
        <w:t xml:space="preserve">kohapeal, muutuvad edaspidi </w:t>
      </w:r>
      <w:proofErr w:type="spellStart"/>
      <w:r w:rsidR="005A6452" w:rsidRPr="00CD1A63">
        <w:rPr>
          <w:rFonts w:ascii="Times New Roman" w:eastAsia="Times New Roman" w:hAnsi="Times New Roman" w:cs="Times New Roman"/>
          <w:color w:val="000000" w:themeColor="text1"/>
          <w:sz w:val="24"/>
          <w:szCs w:val="24"/>
          <w:lang w:eastAsia="et-EE"/>
        </w:rPr>
        <w:t>TEIS-is</w:t>
      </w:r>
      <w:proofErr w:type="spellEnd"/>
      <w:r w:rsidR="005A6452" w:rsidRPr="00CD1A63">
        <w:rPr>
          <w:rFonts w:ascii="Times New Roman" w:eastAsia="Times New Roman" w:hAnsi="Times New Roman" w:cs="Times New Roman"/>
          <w:color w:val="000000" w:themeColor="text1"/>
          <w:sz w:val="24"/>
          <w:szCs w:val="24"/>
          <w:lang w:eastAsia="et-EE"/>
        </w:rPr>
        <w:t xml:space="preserve"> standarditud kujul kättesaadavaks juba enne külastust,</w:t>
      </w:r>
      <w:r w:rsidR="00E929C6" w:rsidRPr="00CD1A63">
        <w:rPr>
          <w:rFonts w:ascii="Times New Roman" w:eastAsia="Times New Roman" w:hAnsi="Times New Roman" w:cs="Times New Roman"/>
          <w:color w:val="000000" w:themeColor="text1"/>
          <w:sz w:val="24"/>
          <w:szCs w:val="24"/>
          <w:lang w:eastAsia="et-EE"/>
        </w:rPr>
        <w:t xml:space="preserve"> </w:t>
      </w:r>
      <w:r w:rsidR="005A6452" w:rsidRPr="00CD1A63">
        <w:rPr>
          <w:rFonts w:ascii="Times New Roman" w:eastAsia="Times New Roman" w:hAnsi="Times New Roman" w:cs="Times New Roman"/>
          <w:color w:val="000000" w:themeColor="text1"/>
          <w:sz w:val="24"/>
          <w:szCs w:val="24"/>
          <w:lang w:eastAsia="et-EE"/>
        </w:rPr>
        <w:t>võimaldades inspektoril</w:t>
      </w:r>
      <w:r w:rsidR="00E929C6" w:rsidRPr="00CD1A63">
        <w:rPr>
          <w:rFonts w:ascii="Times New Roman" w:eastAsia="Times New Roman" w:hAnsi="Times New Roman" w:cs="Times New Roman"/>
          <w:color w:val="000000" w:themeColor="text1"/>
          <w:sz w:val="24"/>
          <w:szCs w:val="24"/>
          <w:lang w:eastAsia="et-EE"/>
        </w:rPr>
        <w:t>e</w:t>
      </w:r>
      <w:r w:rsidR="005A6452" w:rsidRPr="00CD1A63">
        <w:rPr>
          <w:rFonts w:ascii="Times New Roman" w:eastAsia="Times New Roman" w:hAnsi="Times New Roman" w:cs="Times New Roman"/>
          <w:color w:val="000000" w:themeColor="text1"/>
          <w:sz w:val="24"/>
          <w:szCs w:val="24"/>
          <w:lang w:eastAsia="et-EE"/>
        </w:rPr>
        <w:t xml:space="preserve"> kiiret ja süsteemset ülevaadet</w:t>
      </w:r>
      <w:r w:rsidR="00E929C6" w:rsidRPr="00CD1A63">
        <w:rPr>
          <w:rFonts w:ascii="Times New Roman" w:eastAsia="Times New Roman" w:hAnsi="Times New Roman" w:cs="Times New Roman"/>
          <w:color w:val="000000" w:themeColor="text1"/>
          <w:sz w:val="24"/>
          <w:szCs w:val="24"/>
          <w:lang w:eastAsia="et-EE"/>
        </w:rPr>
        <w:t xml:space="preserve"> ettevõtte töötervishoiu </w:t>
      </w:r>
      <w:r w:rsidR="005103A9" w:rsidRPr="00CD1A63">
        <w:rPr>
          <w:rFonts w:ascii="Times New Roman" w:eastAsia="Times New Roman" w:hAnsi="Times New Roman" w:cs="Times New Roman"/>
          <w:color w:val="000000" w:themeColor="text1"/>
          <w:sz w:val="24"/>
          <w:szCs w:val="24"/>
          <w:lang w:eastAsia="et-EE"/>
        </w:rPr>
        <w:t>korraldusest.</w:t>
      </w:r>
    </w:p>
    <w:p w14:paraId="082694CC" w14:textId="77777777" w:rsidR="00B75769" w:rsidRPr="00CD1A63" w:rsidRDefault="00B75769" w:rsidP="00CD1A63">
      <w:pPr>
        <w:shd w:val="clear" w:color="auto" w:fill="FFFFFF"/>
        <w:spacing w:after="0" w:line="240" w:lineRule="auto"/>
        <w:jc w:val="both"/>
        <w:rPr>
          <w:rFonts w:ascii="Times New Roman" w:eastAsia="Times New Roman" w:hAnsi="Times New Roman" w:cs="Times New Roman"/>
          <w:i/>
          <w:iCs/>
          <w:color w:val="000000" w:themeColor="text1"/>
          <w:sz w:val="24"/>
          <w:szCs w:val="24"/>
          <w:lang w:eastAsia="et-EE"/>
        </w:rPr>
      </w:pPr>
    </w:p>
    <w:p w14:paraId="5147CFD2" w14:textId="5E641E83" w:rsidR="00423BDB" w:rsidRPr="00CD1A63" w:rsidRDefault="00F71A6E"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roofErr w:type="spellStart"/>
      <w:r w:rsidRPr="00CD1A63">
        <w:rPr>
          <w:rFonts w:ascii="Times New Roman" w:eastAsia="Times New Roman" w:hAnsi="Times New Roman" w:cs="Times New Roman"/>
          <w:color w:val="000000" w:themeColor="text1"/>
          <w:sz w:val="24"/>
          <w:szCs w:val="24"/>
          <w:lang w:eastAsia="et-EE"/>
        </w:rPr>
        <w:t>TEIS</w:t>
      </w:r>
      <w:r w:rsidR="00EF1F54" w:rsidRPr="00CD1A63">
        <w:rPr>
          <w:rFonts w:ascii="Times New Roman" w:eastAsia="Times New Roman" w:hAnsi="Times New Roman" w:cs="Times New Roman"/>
          <w:color w:val="000000" w:themeColor="text1"/>
          <w:sz w:val="24"/>
          <w:szCs w:val="24"/>
          <w:lang w:eastAsia="et-EE"/>
        </w:rPr>
        <w:t>-i</w:t>
      </w:r>
      <w:proofErr w:type="spellEnd"/>
      <w:r w:rsidR="00EF1F54" w:rsidRPr="00CD1A63">
        <w:rPr>
          <w:rFonts w:ascii="Times New Roman" w:eastAsia="Times New Roman" w:hAnsi="Times New Roman" w:cs="Times New Roman"/>
          <w:color w:val="000000" w:themeColor="text1"/>
          <w:sz w:val="24"/>
          <w:szCs w:val="24"/>
          <w:lang w:eastAsia="et-EE"/>
        </w:rPr>
        <w:t xml:space="preserve"> </w:t>
      </w:r>
      <w:r w:rsidR="00423BDB" w:rsidRPr="00CD1A63">
        <w:rPr>
          <w:rFonts w:ascii="Times New Roman" w:eastAsia="Times New Roman" w:hAnsi="Times New Roman" w:cs="Times New Roman"/>
          <w:color w:val="000000" w:themeColor="text1"/>
          <w:sz w:val="24"/>
          <w:szCs w:val="24"/>
          <w:lang w:eastAsia="et-EE"/>
        </w:rPr>
        <w:t xml:space="preserve">arendustega kaasnevad </w:t>
      </w:r>
      <w:r w:rsidR="00D67DA7">
        <w:rPr>
          <w:rFonts w:ascii="Times New Roman" w:eastAsia="Times New Roman" w:hAnsi="Times New Roman" w:cs="Times New Roman"/>
          <w:color w:val="000000" w:themeColor="text1"/>
          <w:sz w:val="24"/>
          <w:szCs w:val="24"/>
          <w:lang w:eastAsia="et-EE"/>
        </w:rPr>
        <w:t>lisa</w:t>
      </w:r>
      <w:r w:rsidR="00423BDB" w:rsidRPr="00CD1A63">
        <w:rPr>
          <w:rFonts w:ascii="Times New Roman" w:eastAsia="Times New Roman" w:hAnsi="Times New Roman" w:cs="Times New Roman"/>
          <w:color w:val="000000" w:themeColor="text1"/>
          <w:sz w:val="24"/>
          <w:szCs w:val="24"/>
          <w:lang w:eastAsia="et-EE"/>
        </w:rPr>
        <w:t xml:space="preserve">kulud </w:t>
      </w:r>
      <w:proofErr w:type="spellStart"/>
      <w:r w:rsidRPr="00CD1A63">
        <w:rPr>
          <w:rFonts w:ascii="Times New Roman" w:eastAsia="Times New Roman" w:hAnsi="Times New Roman" w:cs="Times New Roman"/>
          <w:color w:val="000000" w:themeColor="text1"/>
          <w:sz w:val="24"/>
          <w:szCs w:val="24"/>
          <w:lang w:eastAsia="et-EE"/>
        </w:rPr>
        <w:t>TI-le</w:t>
      </w:r>
      <w:proofErr w:type="spellEnd"/>
      <w:r w:rsidR="00423BDB" w:rsidRPr="00CD1A63">
        <w:rPr>
          <w:rFonts w:ascii="Times New Roman" w:eastAsia="Times New Roman" w:hAnsi="Times New Roman" w:cs="Times New Roman"/>
          <w:color w:val="000000" w:themeColor="text1"/>
          <w:sz w:val="24"/>
          <w:szCs w:val="24"/>
          <w:lang w:eastAsia="et-EE"/>
        </w:rPr>
        <w:t xml:space="preserve"> ning</w:t>
      </w:r>
      <w:r w:rsidR="00EF1F54" w:rsidRPr="00CD1A63">
        <w:rPr>
          <w:rFonts w:ascii="Times New Roman" w:eastAsia="Times New Roman" w:hAnsi="Times New Roman" w:cs="Times New Roman"/>
          <w:color w:val="000000" w:themeColor="text1"/>
          <w:sz w:val="24"/>
          <w:szCs w:val="24"/>
          <w:lang w:eastAsia="et-EE"/>
        </w:rPr>
        <w:t xml:space="preserve"> </w:t>
      </w:r>
      <w:proofErr w:type="spellStart"/>
      <w:r w:rsidR="00EF1F54" w:rsidRPr="00CD1A63">
        <w:rPr>
          <w:rFonts w:ascii="Times New Roman" w:eastAsia="Times New Roman" w:hAnsi="Times New Roman" w:cs="Times New Roman"/>
          <w:color w:val="000000" w:themeColor="text1"/>
          <w:sz w:val="24"/>
          <w:szCs w:val="24"/>
          <w:lang w:eastAsia="et-EE"/>
        </w:rPr>
        <w:t>TEHIK-ule</w:t>
      </w:r>
      <w:proofErr w:type="spellEnd"/>
      <w:r w:rsidR="00EF1F54" w:rsidRPr="00CD1A63">
        <w:rPr>
          <w:rFonts w:ascii="Times New Roman" w:eastAsia="Times New Roman" w:hAnsi="Times New Roman" w:cs="Times New Roman"/>
          <w:color w:val="000000" w:themeColor="text1"/>
          <w:sz w:val="24"/>
          <w:szCs w:val="24"/>
          <w:lang w:eastAsia="et-EE"/>
        </w:rPr>
        <w:t xml:space="preserve">. </w:t>
      </w:r>
      <w:proofErr w:type="spellStart"/>
      <w:r w:rsidR="00EF1F54" w:rsidRPr="00CD1A63">
        <w:rPr>
          <w:rFonts w:ascii="Times New Roman" w:eastAsia="Times New Roman" w:hAnsi="Times New Roman" w:cs="Times New Roman"/>
          <w:color w:val="000000" w:themeColor="text1"/>
          <w:sz w:val="24"/>
          <w:szCs w:val="24"/>
          <w:lang w:eastAsia="et-EE"/>
        </w:rPr>
        <w:t>TEIS-i</w:t>
      </w:r>
      <w:proofErr w:type="spellEnd"/>
      <w:r w:rsidR="00EF1F54" w:rsidRPr="00CD1A63">
        <w:rPr>
          <w:rFonts w:ascii="Times New Roman" w:eastAsia="Times New Roman" w:hAnsi="Times New Roman" w:cs="Times New Roman"/>
          <w:color w:val="000000" w:themeColor="text1"/>
          <w:sz w:val="24"/>
          <w:szCs w:val="24"/>
          <w:lang w:eastAsia="et-EE"/>
        </w:rPr>
        <w:t xml:space="preserve"> </w:t>
      </w:r>
      <w:r w:rsidR="00423BDB" w:rsidRPr="00CD1A63">
        <w:rPr>
          <w:rFonts w:ascii="Times New Roman" w:eastAsia="Times New Roman" w:hAnsi="Times New Roman" w:cs="Times New Roman"/>
          <w:color w:val="000000" w:themeColor="text1"/>
          <w:sz w:val="24"/>
          <w:szCs w:val="24"/>
          <w:lang w:eastAsia="et-EE"/>
        </w:rPr>
        <w:t xml:space="preserve">arendustega seotud kulud </w:t>
      </w:r>
      <w:r w:rsidR="00472057" w:rsidRPr="00CD1A63">
        <w:rPr>
          <w:rFonts w:ascii="Times New Roman" w:eastAsia="Times New Roman" w:hAnsi="Times New Roman" w:cs="Times New Roman"/>
          <w:color w:val="000000" w:themeColor="text1"/>
          <w:sz w:val="24"/>
          <w:szCs w:val="24"/>
          <w:lang w:eastAsia="et-EE"/>
        </w:rPr>
        <w:t>(</w:t>
      </w:r>
      <w:r w:rsidR="003D4DBE" w:rsidRPr="00CD1A63">
        <w:rPr>
          <w:rFonts w:ascii="Times New Roman" w:eastAsia="Times New Roman" w:hAnsi="Times New Roman" w:cs="Times New Roman"/>
          <w:color w:val="000000" w:themeColor="text1"/>
          <w:sz w:val="24"/>
          <w:szCs w:val="24"/>
          <w:lang w:eastAsia="et-EE"/>
        </w:rPr>
        <w:t>1 050 000 eurot) kaetakse</w:t>
      </w:r>
      <w:r w:rsidR="00423BDB" w:rsidRPr="00CD1A63">
        <w:rPr>
          <w:rFonts w:ascii="Times New Roman" w:eastAsia="Times New Roman" w:hAnsi="Times New Roman" w:cs="Times New Roman"/>
          <w:color w:val="000000" w:themeColor="text1"/>
          <w:sz w:val="24"/>
          <w:szCs w:val="24"/>
          <w:lang w:eastAsia="et-EE"/>
        </w:rPr>
        <w:t xml:space="preserve"> Euroopa Struktuurifondi vahenditest</w:t>
      </w:r>
      <w:r w:rsidR="00263326" w:rsidRPr="00CD1A63">
        <w:rPr>
          <w:rFonts w:ascii="Times New Roman" w:eastAsia="Times New Roman" w:hAnsi="Times New Roman" w:cs="Times New Roman"/>
          <w:color w:val="000000" w:themeColor="text1"/>
          <w:sz w:val="24"/>
          <w:szCs w:val="24"/>
          <w:lang w:eastAsia="et-EE"/>
        </w:rPr>
        <w:t xml:space="preserve"> perioodil 2024</w:t>
      </w:r>
      <w:r w:rsidR="00D67DA7">
        <w:rPr>
          <w:rFonts w:ascii="Times New Roman" w:eastAsia="Times New Roman" w:hAnsi="Times New Roman" w:cs="Times New Roman"/>
          <w:color w:val="000000" w:themeColor="text1"/>
          <w:sz w:val="24"/>
          <w:szCs w:val="24"/>
          <w:lang w:eastAsia="et-EE"/>
        </w:rPr>
        <w:t>–</w:t>
      </w:r>
      <w:r w:rsidR="00263326" w:rsidRPr="00CD1A63">
        <w:rPr>
          <w:rFonts w:ascii="Times New Roman" w:eastAsia="Times New Roman" w:hAnsi="Times New Roman" w:cs="Times New Roman"/>
          <w:color w:val="000000" w:themeColor="text1"/>
          <w:sz w:val="24"/>
          <w:szCs w:val="24"/>
          <w:lang w:eastAsia="et-EE"/>
        </w:rPr>
        <w:t>2026.</w:t>
      </w:r>
    </w:p>
    <w:p w14:paraId="56C350C1" w14:textId="77777777" w:rsidR="00423BDB" w:rsidRPr="00CD1A63" w:rsidRDefault="00423BDB"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6" w14:textId="77777777" w:rsidR="006D1AC1" w:rsidRPr="00CD1A63" w:rsidRDefault="006D1AC1" w:rsidP="00CD1A63">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CD1A63">
        <w:rPr>
          <w:rFonts w:ascii="Times New Roman" w:eastAsia="Times New Roman" w:hAnsi="Times New Roman" w:cs="Times New Roman"/>
          <w:b/>
          <w:color w:val="000000" w:themeColor="text1"/>
          <w:sz w:val="24"/>
          <w:szCs w:val="24"/>
          <w:lang w:eastAsia="et-EE"/>
        </w:rPr>
        <w:t>8. Rakendusaktid</w:t>
      </w:r>
    </w:p>
    <w:p w14:paraId="4D6CC48B" w14:textId="77777777" w:rsidR="006D1AC1" w:rsidRPr="00CD1A63" w:rsidRDefault="006D1AC1"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C" w14:textId="6EB79C18" w:rsidR="006D1AC1" w:rsidRPr="00CD1A63" w:rsidRDefault="006D1AC1" w:rsidP="00CD1A63">
      <w:pPr>
        <w:shd w:val="clear" w:color="auto" w:fill="FFFFFF"/>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Eelnõuga kaasnevad muudatused järgmistes rakendusaktides: </w:t>
      </w:r>
    </w:p>
    <w:p w14:paraId="4D6CC48D" w14:textId="77777777" w:rsidR="006D1AC1" w:rsidRPr="00CD1A63" w:rsidRDefault="006D1AC1" w:rsidP="00CD1A63">
      <w:pPr>
        <w:shd w:val="clear" w:color="auto" w:fill="FFFFFF"/>
        <w:spacing w:after="0" w:line="240" w:lineRule="auto"/>
        <w:jc w:val="both"/>
        <w:rPr>
          <w:rFonts w:ascii="Times New Roman" w:hAnsi="Times New Roman" w:cs="Times New Roman"/>
          <w:color w:val="000000" w:themeColor="text1"/>
          <w:sz w:val="24"/>
          <w:szCs w:val="24"/>
        </w:rPr>
      </w:pPr>
    </w:p>
    <w:p w14:paraId="62628616" w14:textId="02B9F675" w:rsidR="004736A0" w:rsidRPr="00CD1A63" w:rsidRDefault="00D67DA7" w:rsidP="00CD1A63">
      <w:pPr>
        <w:pStyle w:val="Loendilik"/>
        <w:numPr>
          <w:ilvl w:val="0"/>
          <w:numId w:val="22"/>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r>
        <w:rPr>
          <w:rFonts w:ascii="Times New Roman" w:hAnsi="Times New Roman" w:cs="Times New Roman"/>
          <w:sz w:val="24"/>
          <w:szCs w:val="24"/>
        </w:rPr>
        <w:t>t</w:t>
      </w:r>
      <w:r w:rsidR="00FE1CD1" w:rsidRPr="00CD1A63">
        <w:rPr>
          <w:rFonts w:ascii="Times New Roman" w:hAnsi="Times New Roman" w:cs="Times New Roman"/>
          <w:sz w:val="24"/>
          <w:szCs w:val="24"/>
        </w:rPr>
        <w:t>ervise- ja tööministri 15. detsembri 2022</w:t>
      </w:r>
      <w:r>
        <w:rPr>
          <w:rFonts w:ascii="Times New Roman" w:hAnsi="Times New Roman" w:cs="Times New Roman"/>
          <w:sz w:val="24"/>
          <w:szCs w:val="24"/>
        </w:rPr>
        <w:t>. a</w:t>
      </w:r>
      <w:r w:rsidR="00FE1CD1" w:rsidRPr="00CD1A63">
        <w:rPr>
          <w:rFonts w:ascii="Times New Roman" w:hAnsi="Times New Roman" w:cs="Times New Roman"/>
          <w:sz w:val="24"/>
          <w:szCs w:val="24"/>
        </w:rPr>
        <w:t xml:space="preserve"> määrus nr 87 </w:t>
      </w:r>
      <w:r w:rsidR="00F37B1E">
        <w:rPr>
          <w:rFonts w:ascii="Times New Roman" w:hAnsi="Times New Roman" w:cs="Times New Roman"/>
          <w:sz w:val="24"/>
          <w:szCs w:val="24"/>
        </w:rPr>
        <w:t>„</w:t>
      </w:r>
      <w:r w:rsidR="00FE1CD1" w:rsidRPr="00CD1A63">
        <w:rPr>
          <w:rFonts w:ascii="Times New Roman" w:hAnsi="Times New Roman" w:cs="Times New Roman"/>
          <w:sz w:val="24"/>
          <w:szCs w:val="24"/>
        </w:rPr>
        <w:t>Töötervishoiuteenuse osutamise kord</w:t>
      </w:r>
      <w:r w:rsidR="00F37B1E">
        <w:rPr>
          <w:rFonts w:ascii="Times New Roman" w:hAnsi="Times New Roman" w:cs="Times New Roman"/>
          <w:sz w:val="24"/>
          <w:szCs w:val="24"/>
        </w:rPr>
        <w:t>“</w:t>
      </w:r>
      <w:r w:rsidR="00095F33" w:rsidRPr="00CD1A63">
        <w:rPr>
          <w:rStyle w:val="Allmrkuseviide"/>
          <w:rFonts w:ascii="Times New Roman" w:hAnsi="Times New Roman" w:cs="Times New Roman"/>
          <w:sz w:val="24"/>
          <w:szCs w:val="24"/>
        </w:rPr>
        <w:footnoteReference w:id="33"/>
      </w:r>
      <w:r w:rsidR="004736A0" w:rsidRPr="00CD1A63">
        <w:rPr>
          <w:rFonts w:ascii="Times New Roman" w:hAnsi="Times New Roman" w:cs="Times New Roman"/>
          <w:sz w:val="24"/>
          <w:szCs w:val="24"/>
        </w:rPr>
        <w:t>;</w:t>
      </w:r>
    </w:p>
    <w:p w14:paraId="50F3E4B9" w14:textId="6BDD74DB" w:rsidR="00FE1CD1" w:rsidRPr="00CD1A63" w:rsidRDefault="00D67DA7" w:rsidP="00CD1A63">
      <w:pPr>
        <w:pStyle w:val="Loendilik"/>
        <w:numPr>
          <w:ilvl w:val="0"/>
          <w:numId w:val="22"/>
        </w:numPr>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00BD5A31" w:rsidRPr="00CD1A63">
        <w:rPr>
          <w:rFonts w:ascii="Times New Roman" w:hAnsi="Times New Roman" w:cs="Times New Roman"/>
          <w:sz w:val="24"/>
          <w:szCs w:val="24"/>
        </w:rPr>
        <w:t>ervise- ja tööministri</w:t>
      </w:r>
      <w:r w:rsidR="00793A57" w:rsidRPr="00CD1A63">
        <w:rPr>
          <w:rFonts w:ascii="Times New Roman" w:hAnsi="Times New Roman" w:cs="Times New Roman"/>
          <w:sz w:val="24"/>
          <w:szCs w:val="24"/>
        </w:rPr>
        <w:t xml:space="preserve"> 1</w:t>
      </w:r>
      <w:r w:rsidR="00BD5A31" w:rsidRPr="00CD1A63">
        <w:rPr>
          <w:rFonts w:ascii="Times New Roman" w:hAnsi="Times New Roman" w:cs="Times New Roman"/>
          <w:sz w:val="24"/>
          <w:szCs w:val="24"/>
        </w:rPr>
        <w:t>8</w:t>
      </w:r>
      <w:r w:rsidR="00793A57" w:rsidRPr="00CD1A63">
        <w:rPr>
          <w:rFonts w:ascii="Times New Roman" w:hAnsi="Times New Roman" w:cs="Times New Roman"/>
          <w:sz w:val="24"/>
          <w:szCs w:val="24"/>
        </w:rPr>
        <w:t xml:space="preserve">. </w:t>
      </w:r>
      <w:r w:rsidR="00BD5A31" w:rsidRPr="00CD1A63">
        <w:rPr>
          <w:rFonts w:ascii="Times New Roman" w:hAnsi="Times New Roman" w:cs="Times New Roman"/>
          <w:sz w:val="24"/>
          <w:szCs w:val="24"/>
        </w:rPr>
        <w:t>veebruari</w:t>
      </w:r>
      <w:r w:rsidR="00793A57" w:rsidRPr="00CD1A63">
        <w:rPr>
          <w:rFonts w:ascii="Times New Roman" w:hAnsi="Times New Roman" w:cs="Times New Roman"/>
          <w:sz w:val="24"/>
          <w:szCs w:val="24"/>
        </w:rPr>
        <w:t xml:space="preserve"> 20</w:t>
      </w:r>
      <w:r w:rsidR="00BD5A31" w:rsidRPr="00CD1A63">
        <w:rPr>
          <w:rFonts w:ascii="Times New Roman" w:hAnsi="Times New Roman" w:cs="Times New Roman"/>
          <w:sz w:val="24"/>
          <w:szCs w:val="24"/>
        </w:rPr>
        <w:t>21</w:t>
      </w:r>
      <w:r w:rsidR="00F37B1E">
        <w:rPr>
          <w:rFonts w:ascii="Times New Roman" w:hAnsi="Times New Roman" w:cs="Times New Roman"/>
          <w:sz w:val="24"/>
          <w:szCs w:val="24"/>
        </w:rPr>
        <w:t>. a</w:t>
      </w:r>
      <w:r w:rsidR="00793A57" w:rsidRPr="00CD1A63">
        <w:rPr>
          <w:rFonts w:ascii="Times New Roman" w:hAnsi="Times New Roman" w:cs="Times New Roman"/>
          <w:sz w:val="24"/>
          <w:szCs w:val="24"/>
        </w:rPr>
        <w:t xml:space="preserve"> määrus nr </w:t>
      </w:r>
      <w:r w:rsidR="00BD5A31" w:rsidRPr="00CD1A63">
        <w:rPr>
          <w:rFonts w:ascii="Times New Roman" w:hAnsi="Times New Roman" w:cs="Times New Roman"/>
          <w:sz w:val="24"/>
          <w:szCs w:val="24"/>
        </w:rPr>
        <w:t>4</w:t>
      </w:r>
      <w:r w:rsidR="00793A57" w:rsidRPr="00CD1A63">
        <w:rPr>
          <w:rFonts w:ascii="Times New Roman" w:hAnsi="Times New Roman" w:cs="Times New Roman"/>
          <w:sz w:val="24"/>
          <w:szCs w:val="24"/>
        </w:rPr>
        <w:t xml:space="preserve"> „</w:t>
      </w:r>
      <w:r w:rsidR="00BD5A31" w:rsidRPr="00CD1A63">
        <w:rPr>
          <w:rFonts w:ascii="Times New Roman" w:hAnsi="Times New Roman" w:cs="Times New Roman"/>
          <w:sz w:val="24"/>
          <w:szCs w:val="24"/>
        </w:rPr>
        <w:t>Töökeskkonna andmekogu põhimäärus</w:t>
      </w:r>
      <w:r w:rsidR="00793A57" w:rsidRPr="00CD1A63">
        <w:rPr>
          <w:rFonts w:ascii="Times New Roman" w:hAnsi="Times New Roman" w:cs="Times New Roman"/>
          <w:sz w:val="24"/>
          <w:szCs w:val="24"/>
        </w:rPr>
        <w:t>“</w:t>
      </w:r>
      <w:r w:rsidR="00506ECD" w:rsidRPr="00CD1A63">
        <w:rPr>
          <w:rStyle w:val="Allmrkuseviide"/>
          <w:rFonts w:ascii="Times New Roman" w:hAnsi="Times New Roman" w:cs="Times New Roman"/>
          <w:sz w:val="24"/>
          <w:szCs w:val="24"/>
        </w:rPr>
        <w:footnoteReference w:id="34"/>
      </w:r>
      <w:r w:rsidR="00F37B1E">
        <w:rPr>
          <w:rFonts w:ascii="Times New Roman" w:hAnsi="Times New Roman" w:cs="Times New Roman"/>
          <w:sz w:val="24"/>
          <w:szCs w:val="24"/>
        </w:rPr>
        <w:t>;</w:t>
      </w:r>
    </w:p>
    <w:p w14:paraId="4D7ED209" w14:textId="5D403AA3" w:rsidR="003223BB" w:rsidRDefault="003223BB" w:rsidP="00CD1A63">
      <w:pPr>
        <w:pStyle w:val="Loendilik"/>
        <w:numPr>
          <w:ilvl w:val="0"/>
          <w:numId w:val="22"/>
        </w:numPr>
        <w:spacing w:line="240" w:lineRule="auto"/>
        <w:jc w:val="both"/>
        <w:rPr>
          <w:rFonts w:ascii="Times New Roman" w:hAnsi="Times New Roman" w:cs="Times New Roman"/>
          <w:sz w:val="24"/>
          <w:szCs w:val="24"/>
        </w:rPr>
      </w:pPr>
      <w:r w:rsidRPr="00CD1A63">
        <w:rPr>
          <w:rFonts w:ascii="Times New Roman" w:hAnsi="Times New Roman" w:cs="Times New Roman"/>
          <w:sz w:val="24"/>
          <w:szCs w:val="24"/>
        </w:rPr>
        <w:t xml:space="preserve">Vabariigi Valitsuse </w:t>
      </w:r>
      <w:r w:rsidR="0058617A" w:rsidRPr="00CD1A63">
        <w:rPr>
          <w:rFonts w:ascii="Times New Roman" w:hAnsi="Times New Roman" w:cs="Times New Roman"/>
          <w:sz w:val="24"/>
          <w:szCs w:val="24"/>
        </w:rPr>
        <w:t>5. mai 2000</w:t>
      </w:r>
      <w:r w:rsidR="00F37B1E">
        <w:rPr>
          <w:rFonts w:ascii="Times New Roman" w:hAnsi="Times New Roman" w:cs="Times New Roman"/>
          <w:sz w:val="24"/>
          <w:szCs w:val="24"/>
        </w:rPr>
        <w:t>. a</w:t>
      </w:r>
      <w:r w:rsidR="0006277C" w:rsidRPr="00CD1A63">
        <w:rPr>
          <w:rFonts w:ascii="Times New Roman" w:hAnsi="Times New Roman" w:cs="Times New Roman"/>
          <w:sz w:val="24"/>
          <w:szCs w:val="24"/>
        </w:rPr>
        <w:t xml:space="preserve"> määrus nr 144 „Bioloogilistest ohuteguritest mõjutatud töökeskkonna töötervishoiu ja tööohutuse nõuded“</w:t>
      </w:r>
      <w:r w:rsidR="0006277C" w:rsidRPr="00CD1A63">
        <w:rPr>
          <w:rStyle w:val="Allmrkuseviide"/>
          <w:rFonts w:ascii="Times New Roman" w:hAnsi="Times New Roman" w:cs="Times New Roman"/>
          <w:sz w:val="24"/>
          <w:szCs w:val="24"/>
        </w:rPr>
        <w:footnoteReference w:id="35"/>
      </w:r>
      <w:r w:rsidR="008E25C5">
        <w:rPr>
          <w:rFonts w:ascii="Times New Roman" w:hAnsi="Times New Roman" w:cs="Times New Roman"/>
          <w:sz w:val="24"/>
          <w:szCs w:val="24"/>
        </w:rPr>
        <w:t>;</w:t>
      </w:r>
    </w:p>
    <w:p w14:paraId="53BB1165" w14:textId="16A8298F" w:rsidR="008E25C5" w:rsidRPr="008E25C5" w:rsidRDefault="001B7345" w:rsidP="008E25C5">
      <w:pPr>
        <w:numPr>
          <w:ilvl w:val="0"/>
          <w:numId w:val="22"/>
        </w:numPr>
        <w:spacing w:after="0" w:line="240" w:lineRule="auto"/>
        <w:jc w:val="both"/>
        <w:textAlignment w:val="baseline"/>
        <w:rPr>
          <w:rFonts w:ascii="Times New Roman" w:eastAsia="Times New Roman" w:hAnsi="Times New Roman" w:cs="Times New Roman"/>
          <w:sz w:val="24"/>
          <w:szCs w:val="24"/>
          <w:lang w:eastAsia="et-EE"/>
        </w:rPr>
      </w:pPr>
      <w:r>
        <w:rPr>
          <w:rFonts w:ascii="Times New Roman" w:eastAsia="Times New Roman" w:hAnsi="Times New Roman" w:cs="Times New Roman"/>
          <w:color w:val="000000"/>
          <w:sz w:val="24"/>
          <w:szCs w:val="24"/>
          <w:lang w:eastAsia="et-EE"/>
        </w:rPr>
        <w:t>s</w:t>
      </w:r>
      <w:r w:rsidR="008E25C5" w:rsidRPr="008E25C5">
        <w:rPr>
          <w:rFonts w:ascii="Times New Roman" w:eastAsia="Times New Roman" w:hAnsi="Times New Roman" w:cs="Times New Roman"/>
          <w:color w:val="000000"/>
          <w:sz w:val="24"/>
          <w:szCs w:val="24"/>
          <w:lang w:eastAsia="et-EE"/>
        </w:rPr>
        <w:t>otsiaalministri 18. septembri 2008. a määrus nr 56 „Tervishoiuteenuse osutamise dokumenteerimise tingimused ja kord“; </w:t>
      </w:r>
    </w:p>
    <w:p w14:paraId="2CDD17E7" w14:textId="00386797" w:rsidR="008E25C5" w:rsidRPr="005C501B" w:rsidRDefault="001B7345" w:rsidP="005C501B">
      <w:pPr>
        <w:numPr>
          <w:ilvl w:val="0"/>
          <w:numId w:val="22"/>
        </w:numPr>
        <w:spacing w:after="0" w:line="240" w:lineRule="auto"/>
        <w:jc w:val="both"/>
        <w:textAlignment w:val="baseline"/>
        <w:rPr>
          <w:rFonts w:ascii="Times New Roman" w:eastAsia="Times New Roman" w:hAnsi="Times New Roman" w:cs="Times New Roman"/>
          <w:sz w:val="24"/>
          <w:szCs w:val="24"/>
          <w:lang w:eastAsia="et-EE"/>
        </w:rPr>
      </w:pPr>
      <w:r>
        <w:rPr>
          <w:rFonts w:ascii="Times New Roman" w:eastAsia="Times New Roman" w:hAnsi="Times New Roman" w:cs="Times New Roman"/>
          <w:color w:val="000000"/>
          <w:sz w:val="24"/>
          <w:szCs w:val="24"/>
          <w:lang w:eastAsia="et-EE"/>
        </w:rPr>
        <w:t>s</w:t>
      </w:r>
      <w:r w:rsidR="008E25C5" w:rsidRPr="008E25C5">
        <w:rPr>
          <w:rFonts w:ascii="Times New Roman" w:eastAsia="Times New Roman" w:hAnsi="Times New Roman" w:cs="Times New Roman"/>
          <w:color w:val="000000"/>
          <w:sz w:val="24"/>
          <w:szCs w:val="24"/>
          <w:lang w:eastAsia="et-EE"/>
        </w:rPr>
        <w:t>otsiaalministri 17. septembri 2008. a määrus nr 53 “Tervise infosüsteemi andmekoosseisud ja nende esitamise tingimused</w:t>
      </w:r>
      <w:r>
        <w:rPr>
          <w:rFonts w:ascii="Times New Roman" w:eastAsia="Times New Roman" w:hAnsi="Times New Roman" w:cs="Times New Roman"/>
          <w:color w:val="000000"/>
          <w:sz w:val="24"/>
          <w:szCs w:val="24"/>
          <w:lang w:eastAsia="et-EE"/>
        </w:rPr>
        <w:t>“</w:t>
      </w:r>
      <w:r w:rsidR="008E25C5" w:rsidRPr="008E25C5">
        <w:rPr>
          <w:rFonts w:ascii="Times New Roman" w:eastAsia="Times New Roman" w:hAnsi="Times New Roman" w:cs="Times New Roman"/>
          <w:color w:val="000000"/>
          <w:sz w:val="24"/>
          <w:szCs w:val="24"/>
          <w:lang w:eastAsia="et-EE"/>
        </w:rPr>
        <w:t>.</w:t>
      </w:r>
    </w:p>
    <w:p w14:paraId="04872EC7" w14:textId="77777777" w:rsidR="004869A6" w:rsidRPr="00CD1A63" w:rsidRDefault="004869A6" w:rsidP="00CD1A63">
      <w:pPr>
        <w:shd w:val="clear" w:color="auto" w:fill="FFFFFF"/>
        <w:spacing w:after="0" w:line="240" w:lineRule="auto"/>
        <w:jc w:val="both"/>
        <w:rPr>
          <w:rFonts w:ascii="Times New Roman" w:hAnsi="Times New Roman" w:cs="Times New Roman"/>
          <w:color w:val="000000" w:themeColor="text1"/>
          <w:sz w:val="24"/>
          <w:szCs w:val="24"/>
        </w:rPr>
      </w:pPr>
    </w:p>
    <w:p w14:paraId="3BD78C40" w14:textId="7261D887" w:rsidR="00686207" w:rsidRPr="00CD1A63" w:rsidRDefault="00686207"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CD1A63">
        <w:rPr>
          <w:rFonts w:ascii="Times New Roman" w:hAnsi="Times New Roman" w:cs="Times New Roman"/>
          <w:color w:val="000000" w:themeColor="text1"/>
          <w:sz w:val="24"/>
          <w:szCs w:val="24"/>
        </w:rPr>
        <w:t>Rakendusaktid on kavas välja töötada ja jõustada samaaegselt seadusemuudatuste jõustumisega.</w:t>
      </w:r>
      <w:r w:rsidR="009C1B9B" w:rsidRPr="00CD1A63">
        <w:rPr>
          <w:rFonts w:ascii="Times New Roman" w:hAnsi="Times New Roman" w:cs="Times New Roman"/>
          <w:color w:val="000000" w:themeColor="text1"/>
          <w:sz w:val="24"/>
          <w:szCs w:val="24"/>
        </w:rPr>
        <w:t xml:space="preserve"> Rakendusaktide kavandid on lisatud</w:t>
      </w:r>
      <w:r w:rsidR="00E85DB0" w:rsidRPr="00CD1A63">
        <w:rPr>
          <w:rFonts w:ascii="Times New Roman" w:hAnsi="Times New Roman" w:cs="Times New Roman"/>
          <w:color w:val="000000" w:themeColor="text1"/>
          <w:sz w:val="24"/>
          <w:szCs w:val="24"/>
        </w:rPr>
        <w:t xml:space="preserve"> seletuskirja lisana</w:t>
      </w:r>
      <w:r w:rsidR="009C1B9B" w:rsidRPr="00CD1A63">
        <w:rPr>
          <w:rFonts w:ascii="Times New Roman" w:hAnsi="Times New Roman" w:cs="Times New Roman"/>
          <w:color w:val="000000" w:themeColor="text1"/>
          <w:sz w:val="24"/>
          <w:szCs w:val="24"/>
        </w:rPr>
        <w:t xml:space="preserve"> 1.</w:t>
      </w:r>
    </w:p>
    <w:p w14:paraId="5AD82E8B" w14:textId="77777777" w:rsidR="00686207" w:rsidRPr="00CD1A63" w:rsidRDefault="00686207"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90" w14:textId="77777777" w:rsidR="006D1AC1" w:rsidRPr="00CD1A63" w:rsidRDefault="006D1AC1" w:rsidP="00CD1A63">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CD1A63">
        <w:rPr>
          <w:rFonts w:ascii="Times New Roman" w:eastAsia="Times New Roman" w:hAnsi="Times New Roman" w:cs="Times New Roman"/>
          <w:b/>
          <w:color w:val="000000" w:themeColor="text1"/>
          <w:sz w:val="24"/>
          <w:szCs w:val="24"/>
          <w:lang w:eastAsia="et-EE"/>
        </w:rPr>
        <w:t>9. Seaduse jõustumine</w:t>
      </w:r>
    </w:p>
    <w:p w14:paraId="4D6CC491" w14:textId="77777777" w:rsidR="006D1AC1" w:rsidRPr="00CD1A63" w:rsidRDefault="006D1AC1"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92" w14:textId="45FE0AEA" w:rsidR="006D1AC1" w:rsidRPr="00CD1A63" w:rsidRDefault="006D1AC1"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CD1A63">
        <w:rPr>
          <w:rFonts w:ascii="Times New Roman" w:eastAsia="Times New Roman" w:hAnsi="Times New Roman" w:cs="Times New Roman"/>
          <w:color w:val="000000" w:themeColor="text1"/>
          <w:sz w:val="24"/>
          <w:szCs w:val="24"/>
          <w:lang w:eastAsia="et-EE"/>
        </w:rPr>
        <w:t xml:space="preserve">Seaduse jõustumine on planeeritud 1. </w:t>
      </w:r>
      <w:r w:rsidR="00F73F6C" w:rsidRPr="00CD1A63">
        <w:rPr>
          <w:rFonts w:ascii="Times New Roman" w:eastAsia="Times New Roman" w:hAnsi="Times New Roman" w:cs="Times New Roman"/>
          <w:color w:val="000000" w:themeColor="text1"/>
          <w:sz w:val="24"/>
          <w:szCs w:val="24"/>
          <w:lang w:eastAsia="et-EE"/>
        </w:rPr>
        <w:t>juuliks</w:t>
      </w:r>
      <w:r w:rsidR="00C3303A" w:rsidRPr="00CD1A63">
        <w:rPr>
          <w:rFonts w:ascii="Times New Roman" w:eastAsia="Times New Roman" w:hAnsi="Times New Roman" w:cs="Times New Roman"/>
          <w:color w:val="000000" w:themeColor="text1"/>
          <w:sz w:val="24"/>
          <w:szCs w:val="24"/>
          <w:lang w:eastAsia="et-EE"/>
        </w:rPr>
        <w:t xml:space="preserve"> </w:t>
      </w:r>
      <w:r w:rsidRPr="00CD1A63">
        <w:rPr>
          <w:rFonts w:ascii="Times New Roman" w:eastAsia="Times New Roman" w:hAnsi="Times New Roman" w:cs="Times New Roman"/>
          <w:color w:val="000000" w:themeColor="text1"/>
          <w:sz w:val="24"/>
          <w:szCs w:val="24"/>
          <w:lang w:eastAsia="et-EE"/>
        </w:rPr>
        <w:t>202</w:t>
      </w:r>
      <w:r w:rsidR="00F73F6C" w:rsidRPr="00CD1A63">
        <w:rPr>
          <w:rFonts w:ascii="Times New Roman" w:eastAsia="Times New Roman" w:hAnsi="Times New Roman" w:cs="Times New Roman"/>
          <w:color w:val="000000" w:themeColor="text1"/>
          <w:sz w:val="24"/>
          <w:szCs w:val="24"/>
          <w:lang w:eastAsia="et-EE"/>
        </w:rPr>
        <w:t>6</w:t>
      </w:r>
      <w:r w:rsidRPr="00CD1A63">
        <w:rPr>
          <w:rFonts w:ascii="Times New Roman" w:eastAsia="Times New Roman" w:hAnsi="Times New Roman" w:cs="Times New Roman"/>
          <w:color w:val="000000" w:themeColor="text1"/>
          <w:sz w:val="24"/>
          <w:szCs w:val="24"/>
          <w:lang w:eastAsia="et-EE"/>
        </w:rPr>
        <w:t>.</w:t>
      </w:r>
      <w:r w:rsidR="009961DF" w:rsidRPr="00CD1A63">
        <w:rPr>
          <w:rFonts w:ascii="Times New Roman" w:eastAsia="Times New Roman" w:hAnsi="Times New Roman" w:cs="Times New Roman"/>
          <w:color w:val="000000" w:themeColor="text1"/>
          <w:sz w:val="24"/>
          <w:szCs w:val="24"/>
          <w:lang w:eastAsia="et-EE"/>
        </w:rPr>
        <w:t xml:space="preserve"> aastal.</w:t>
      </w:r>
    </w:p>
    <w:p w14:paraId="72EEFA17" w14:textId="77777777" w:rsidR="00D211F5" w:rsidRPr="00CD1A63" w:rsidRDefault="00D211F5"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F5C4064" w14:textId="2CD2286B" w:rsidR="00D211F5" w:rsidRPr="00CD1A63" w:rsidRDefault="000249F6"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CD1A63">
        <w:rPr>
          <w:rFonts w:ascii="Times New Roman" w:eastAsia="Times New Roman" w:hAnsi="Times New Roman" w:cs="Times New Roman"/>
          <w:color w:val="000000" w:themeColor="text1"/>
          <w:sz w:val="24"/>
          <w:szCs w:val="24"/>
          <w:lang w:eastAsia="et-EE"/>
        </w:rPr>
        <w:t>S</w:t>
      </w:r>
      <w:r w:rsidR="00D211F5" w:rsidRPr="00CD1A63">
        <w:rPr>
          <w:rFonts w:ascii="Times New Roman" w:eastAsia="Times New Roman" w:hAnsi="Times New Roman" w:cs="Times New Roman"/>
          <w:color w:val="000000" w:themeColor="text1"/>
          <w:sz w:val="24"/>
          <w:szCs w:val="24"/>
          <w:lang w:eastAsia="et-EE"/>
        </w:rPr>
        <w:t xml:space="preserve">eaduse vastuvõtmise ja jõustumise vahel </w:t>
      </w:r>
      <w:r w:rsidRPr="00CD1A63">
        <w:rPr>
          <w:rFonts w:ascii="Times New Roman" w:eastAsia="Times New Roman" w:hAnsi="Times New Roman" w:cs="Times New Roman"/>
          <w:color w:val="000000" w:themeColor="text1"/>
          <w:sz w:val="24"/>
          <w:szCs w:val="24"/>
          <w:lang w:eastAsia="et-EE"/>
        </w:rPr>
        <w:t>on vaja</w:t>
      </w:r>
      <w:r w:rsidR="00D211F5" w:rsidRPr="00CD1A63">
        <w:rPr>
          <w:rFonts w:ascii="Times New Roman" w:eastAsia="Times New Roman" w:hAnsi="Times New Roman" w:cs="Times New Roman"/>
          <w:color w:val="000000" w:themeColor="text1"/>
          <w:sz w:val="24"/>
          <w:szCs w:val="24"/>
          <w:lang w:eastAsia="et-EE"/>
        </w:rPr>
        <w:t xml:space="preserve"> välja töötada ja vastu võtta rakendusaktid</w:t>
      </w:r>
      <w:r w:rsidR="00744C57" w:rsidRPr="00CD1A63">
        <w:rPr>
          <w:rFonts w:ascii="Times New Roman" w:eastAsia="Times New Roman" w:hAnsi="Times New Roman" w:cs="Times New Roman"/>
          <w:color w:val="000000" w:themeColor="text1"/>
          <w:sz w:val="24"/>
          <w:szCs w:val="24"/>
          <w:lang w:eastAsia="et-EE"/>
        </w:rPr>
        <w:t xml:space="preserve">. </w:t>
      </w:r>
      <w:r w:rsidRPr="00CD1A63">
        <w:rPr>
          <w:rFonts w:ascii="Times New Roman" w:eastAsia="Times New Roman" w:hAnsi="Times New Roman" w:cs="Times New Roman"/>
          <w:color w:val="000000" w:themeColor="text1"/>
          <w:sz w:val="24"/>
          <w:szCs w:val="24"/>
          <w:lang w:eastAsia="et-EE"/>
        </w:rPr>
        <w:t xml:space="preserve">Samuti on arvestatud sellega, et </w:t>
      </w:r>
      <w:r w:rsidR="00F73F6C" w:rsidRPr="00CD1A63">
        <w:rPr>
          <w:rFonts w:ascii="Times New Roman" w:eastAsia="Times New Roman" w:hAnsi="Times New Roman" w:cs="Times New Roman"/>
          <w:color w:val="000000" w:themeColor="text1"/>
          <w:sz w:val="24"/>
          <w:szCs w:val="24"/>
          <w:lang w:eastAsia="et-EE"/>
        </w:rPr>
        <w:t>töötervishoiuteenuse pakkujatele</w:t>
      </w:r>
      <w:r w:rsidRPr="00CD1A63">
        <w:rPr>
          <w:rFonts w:ascii="Times New Roman" w:eastAsia="Times New Roman" w:hAnsi="Times New Roman" w:cs="Times New Roman"/>
          <w:color w:val="000000" w:themeColor="text1"/>
          <w:sz w:val="24"/>
          <w:szCs w:val="24"/>
          <w:lang w:eastAsia="et-EE"/>
        </w:rPr>
        <w:t xml:space="preserve"> jääks piisav aeg ümberkorralduste tegemiseks (nt </w:t>
      </w:r>
      <w:r w:rsidR="00AC740E" w:rsidRPr="00CD1A63">
        <w:rPr>
          <w:rFonts w:ascii="Times New Roman" w:eastAsia="Times New Roman" w:hAnsi="Times New Roman" w:cs="Times New Roman"/>
          <w:color w:val="000000" w:themeColor="text1"/>
          <w:sz w:val="24"/>
          <w:szCs w:val="24"/>
          <w:lang w:eastAsia="et-EE"/>
        </w:rPr>
        <w:t>süsteemide viimine uuele andmestandardile</w:t>
      </w:r>
      <w:r w:rsidRPr="00CD1A63">
        <w:rPr>
          <w:rFonts w:ascii="Times New Roman" w:eastAsia="Times New Roman" w:hAnsi="Times New Roman" w:cs="Times New Roman"/>
          <w:color w:val="000000" w:themeColor="text1"/>
          <w:sz w:val="24"/>
          <w:szCs w:val="24"/>
          <w:lang w:eastAsia="et-EE"/>
        </w:rPr>
        <w:t xml:space="preserve">, </w:t>
      </w:r>
      <w:r w:rsidR="00AC740E" w:rsidRPr="00CD1A63">
        <w:rPr>
          <w:rFonts w:ascii="Times New Roman" w:eastAsia="Times New Roman" w:hAnsi="Times New Roman" w:cs="Times New Roman"/>
          <w:color w:val="000000" w:themeColor="text1"/>
          <w:sz w:val="24"/>
          <w:szCs w:val="24"/>
          <w:lang w:eastAsia="et-EE"/>
        </w:rPr>
        <w:t xml:space="preserve">andmevahetuse ja liidestuste </w:t>
      </w:r>
      <w:r w:rsidR="005A42C3" w:rsidRPr="00CD1A63">
        <w:rPr>
          <w:rFonts w:ascii="Times New Roman" w:eastAsia="Times New Roman" w:hAnsi="Times New Roman" w:cs="Times New Roman"/>
          <w:color w:val="000000" w:themeColor="text1"/>
          <w:sz w:val="24"/>
          <w:szCs w:val="24"/>
          <w:lang w:eastAsia="et-EE"/>
        </w:rPr>
        <w:t>loomine</w:t>
      </w:r>
      <w:r w:rsidRPr="00CD1A63">
        <w:rPr>
          <w:rFonts w:ascii="Times New Roman" w:eastAsia="Times New Roman" w:hAnsi="Times New Roman" w:cs="Times New Roman"/>
          <w:color w:val="000000" w:themeColor="text1"/>
          <w:sz w:val="24"/>
          <w:szCs w:val="24"/>
          <w:lang w:eastAsia="et-EE"/>
        </w:rPr>
        <w:t xml:space="preserve"> </w:t>
      </w:r>
      <w:r w:rsidR="00410644" w:rsidRPr="00CD1A63">
        <w:rPr>
          <w:rFonts w:ascii="Times New Roman" w:eastAsia="Times New Roman" w:hAnsi="Times New Roman" w:cs="Times New Roman"/>
          <w:color w:val="000000" w:themeColor="text1"/>
          <w:sz w:val="24"/>
          <w:szCs w:val="24"/>
          <w:lang w:eastAsia="et-EE"/>
        </w:rPr>
        <w:t>jms</w:t>
      </w:r>
      <w:r w:rsidRPr="00CD1A63">
        <w:rPr>
          <w:rFonts w:ascii="Times New Roman" w:eastAsia="Times New Roman" w:hAnsi="Times New Roman" w:cs="Times New Roman"/>
          <w:color w:val="000000" w:themeColor="text1"/>
          <w:sz w:val="24"/>
          <w:szCs w:val="24"/>
          <w:lang w:eastAsia="et-EE"/>
        </w:rPr>
        <w:t>)</w:t>
      </w:r>
      <w:r w:rsidR="008456E1" w:rsidRPr="00CD1A63">
        <w:rPr>
          <w:rFonts w:ascii="Times New Roman" w:eastAsia="Times New Roman" w:hAnsi="Times New Roman" w:cs="Times New Roman"/>
          <w:color w:val="000000" w:themeColor="text1"/>
          <w:sz w:val="24"/>
          <w:szCs w:val="24"/>
          <w:lang w:eastAsia="et-EE"/>
        </w:rPr>
        <w:t xml:space="preserve">. </w:t>
      </w:r>
      <w:r w:rsidR="00E224BE" w:rsidRPr="00CD1A63">
        <w:rPr>
          <w:rFonts w:ascii="Times New Roman" w:eastAsia="Times New Roman" w:hAnsi="Times New Roman" w:cs="Times New Roman"/>
          <w:color w:val="000000" w:themeColor="text1"/>
          <w:sz w:val="24"/>
          <w:szCs w:val="24"/>
          <w:lang w:eastAsia="et-EE"/>
        </w:rPr>
        <w:t xml:space="preserve">Seetõttu kavandatakse eelnõu jõustuma 2026. aasta 1. juulil, millega jääb piisav aeg eelnimetatud </w:t>
      </w:r>
      <w:r w:rsidR="008456E1" w:rsidRPr="00CD1A63">
        <w:rPr>
          <w:rFonts w:ascii="Times New Roman" w:eastAsia="Times New Roman" w:hAnsi="Times New Roman" w:cs="Times New Roman"/>
          <w:color w:val="000000" w:themeColor="text1"/>
          <w:sz w:val="24"/>
          <w:szCs w:val="24"/>
          <w:lang w:eastAsia="et-EE"/>
        </w:rPr>
        <w:t xml:space="preserve">ja eelnõus tervikuna kirjeldatud </w:t>
      </w:r>
      <w:r w:rsidR="00E224BE" w:rsidRPr="00CD1A63">
        <w:rPr>
          <w:rFonts w:ascii="Times New Roman" w:eastAsia="Times New Roman" w:hAnsi="Times New Roman" w:cs="Times New Roman"/>
          <w:color w:val="000000" w:themeColor="text1"/>
          <w:sz w:val="24"/>
          <w:szCs w:val="24"/>
          <w:lang w:eastAsia="et-EE"/>
        </w:rPr>
        <w:t>muudatuste tegemiseks.</w:t>
      </w:r>
    </w:p>
    <w:p w14:paraId="4D6CC493" w14:textId="77777777" w:rsidR="006D1AC1" w:rsidRPr="00CD1A63" w:rsidRDefault="006D1AC1" w:rsidP="00CD1A63">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6D87455" w14:textId="77777777" w:rsidR="00E5438E" w:rsidRPr="00CD1A63" w:rsidRDefault="00E5438E" w:rsidP="00CD1A63">
      <w:pPr>
        <w:pStyle w:val="Loendilik"/>
        <w:shd w:val="clear" w:color="auto" w:fill="FFFFFF"/>
        <w:spacing w:after="0" w:line="240" w:lineRule="auto"/>
        <w:ind w:left="0"/>
        <w:contextualSpacing w:val="0"/>
        <w:jc w:val="both"/>
        <w:rPr>
          <w:rFonts w:ascii="Times New Roman" w:eastAsia="Times New Roman" w:hAnsi="Times New Roman" w:cs="Times New Roman"/>
          <w:b/>
          <w:color w:val="000000" w:themeColor="text1"/>
          <w:sz w:val="24"/>
          <w:szCs w:val="24"/>
          <w:lang w:eastAsia="et-EE"/>
        </w:rPr>
      </w:pPr>
      <w:r w:rsidRPr="00CD1A63">
        <w:rPr>
          <w:rFonts w:ascii="Times New Roman" w:eastAsia="Times New Roman" w:hAnsi="Times New Roman" w:cs="Times New Roman"/>
          <w:b/>
          <w:color w:val="000000" w:themeColor="text1"/>
          <w:sz w:val="24"/>
          <w:szCs w:val="24"/>
          <w:lang w:eastAsia="et-EE"/>
        </w:rPr>
        <w:t>10. Eelnõu kooskõlastamine, huvirühmade kaasamine ja avalik konsultatsioon</w:t>
      </w:r>
    </w:p>
    <w:p w14:paraId="08F39D5A" w14:textId="77777777" w:rsidR="00E5438E" w:rsidRPr="00CD1A63" w:rsidRDefault="00E5438E" w:rsidP="00CD1A63">
      <w:pPr>
        <w:pStyle w:val="Loendilik"/>
        <w:shd w:val="clear" w:color="auto" w:fill="FFFFFF"/>
        <w:spacing w:after="0" w:line="240" w:lineRule="auto"/>
        <w:ind w:left="0"/>
        <w:contextualSpacing w:val="0"/>
        <w:jc w:val="both"/>
        <w:rPr>
          <w:rFonts w:ascii="Times New Roman" w:hAnsi="Times New Roman" w:cs="Times New Roman"/>
          <w:color w:val="000000" w:themeColor="text1"/>
          <w:sz w:val="24"/>
          <w:szCs w:val="24"/>
        </w:rPr>
      </w:pPr>
    </w:p>
    <w:p w14:paraId="2C85A267" w14:textId="03335370" w:rsidR="00DE6F6B" w:rsidRPr="00CD1A63" w:rsidRDefault="008C4363" w:rsidP="00CD1A63">
      <w:pPr>
        <w:spacing w:after="0" w:line="240" w:lineRule="auto"/>
        <w:jc w:val="both"/>
        <w:rPr>
          <w:rFonts w:ascii="Times New Roman" w:hAnsi="Times New Roman" w:cs="Times New Roman"/>
          <w:color w:val="000000" w:themeColor="text1"/>
          <w:sz w:val="24"/>
          <w:szCs w:val="24"/>
        </w:rPr>
      </w:pPr>
      <w:r w:rsidRPr="00CD1A63">
        <w:rPr>
          <w:rFonts w:ascii="Times New Roman" w:hAnsi="Times New Roman" w:cs="Times New Roman"/>
          <w:color w:val="000000" w:themeColor="text1"/>
          <w:sz w:val="24"/>
          <w:szCs w:val="24"/>
        </w:rPr>
        <w:t xml:space="preserve">Väljatöötamiskavatsus esitati </w:t>
      </w:r>
      <w:r w:rsidR="00DD0037" w:rsidRPr="00CD1A63">
        <w:rPr>
          <w:rFonts w:ascii="Times New Roman" w:hAnsi="Times New Roman" w:cs="Times New Roman"/>
          <w:color w:val="000000" w:themeColor="text1"/>
          <w:sz w:val="24"/>
          <w:szCs w:val="24"/>
        </w:rPr>
        <w:t>13. jaanuari</w:t>
      </w:r>
      <w:r w:rsidR="00D3404F" w:rsidRPr="00CD1A63">
        <w:rPr>
          <w:rFonts w:ascii="Times New Roman" w:hAnsi="Times New Roman" w:cs="Times New Roman"/>
          <w:color w:val="000000" w:themeColor="text1"/>
          <w:sz w:val="24"/>
          <w:szCs w:val="24"/>
        </w:rPr>
        <w:t>l</w:t>
      </w:r>
      <w:r w:rsidR="00DD0037" w:rsidRPr="00CD1A63">
        <w:rPr>
          <w:rFonts w:ascii="Times New Roman" w:hAnsi="Times New Roman" w:cs="Times New Roman"/>
          <w:color w:val="000000" w:themeColor="text1"/>
          <w:sz w:val="24"/>
          <w:szCs w:val="24"/>
        </w:rPr>
        <w:t xml:space="preserve"> 2020</w:t>
      </w:r>
      <w:r w:rsidR="00FB3F53" w:rsidRPr="00CD1A63">
        <w:rPr>
          <w:rFonts w:ascii="Times New Roman" w:hAnsi="Times New Roman" w:cs="Times New Roman"/>
          <w:color w:val="000000" w:themeColor="text1"/>
          <w:sz w:val="24"/>
          <w:szCs w:val="24"/>
        </w:rPr>
        <w:t xml:space="preserve"> </w:t>
      </w:r>
      <w:r w:rsidRPr="00CD1A63">
        <w:rPr>
          <w:rFonts w:ascii="Times New Roman" w:hAnsi="Times New Roman" w:cs="Times New Roman"/>
          <w:color w:val="000000" w:themeColor="text1"/>
          <w:sz w:val="24"/>
          <w:szCs w:val="24"/>
        </w:rPr>
        <w:t xml:space="preserve">kooskõlastamiseks </w:t>
      </w:r>
      <w:r w:rsidR="00FB3F53" w:rsidRPr="00CD1A63">
        <w:rPr>
          <w:rFonts w:ascii="Times New Roman" w:hAnsi="Times New Roman" w:cs="Times New Roman"/>
          <w:color w:val="000000" w:themeColor="text1"/>
          <w:sz w:val="24"/>
          <w:szCs w:val="24"/>
        </w:rPr>
        <w:t>ja arvamuse avaldamiseks ministeeriumidele ja teistele huvigruppidele. Väljatöötamiskavatsuse kohta esitatud tagasisidega on eelnõu koostamisel arvestatud.</w:t>
      </w:r>
    </w:p>
    <w:p w14:paraId="231288A4" w14:textId="77777777" w:rsidR="00DE6F6B" w:rsidRPr="00CD1A63" w:rsidRDefault="00DE6F6B" w:rsidP="00CD1A63">
      <w:pPr>
        <w:spacing w:after="0" w:line="240" w:lineRule="auto"/>
        <w:jc w:val="both"/>
        <w:rPr>
          <w:rFonts w:ascii="Times New Roman" w:hAnsi="Times New Roman" w:cs="Times New Roman"/>
          <w:color w:val="000000" w:themeColor="text1"/>
          <w:sz w:val="24"/>
          <w:szCs w:val="24"/>
        </w:rPr>
      </w:pPr>
    </w:p>
    <w:p w14:paraId="04E834B7" w14:textId="33C1CADB" w:rsidR="00E5438E" w:rsidRPr="00CD1A63" w:rsidRDefault="00E5438E" w:rsidP="00CD1A63">
      <w:pPr>
        <w:spacing w:after="0" w:line="240" w:lineRule="auto"/>
        <w:jc w:val="both"/>
        <w:rPr>
          <w:rFonts w:ascii="Times New Roman" w:eastAsia="Calibri" w:hAnsi="Times New Roman" w:cs="Times New Roman"/>
          <w:color w:val="000000" w:themeColor="text1"/>
          <w:sz w:val="24"/>
          <w:szCs w:val="24"/>
        </w:rPr>
      </w:pPr>
      <w:r w:rsidRPr="00CD1A63">
        <w:rPr>
          <w:rFonts w:ascii="Times New Roman" w:hAnsi="Times New Roman" w:cs="Times New Roman"/>
          <w:color w:val="000000" w:themeColor="text1"/>
          <w:sz w:val="24"/>
          <w:szCs w:val="24"/>
        </w:rPr>
        <w:t>Eelnõu esitat</w:t>
      </w:r>
      <w:r w:rsidR="0045485F" w:rsidRPr="00CD1A63">
        <w:rPr>
          <w:rFonts w:ascii="Times New Roman" w:hAnsi="Times New Roman" w:cs="Times New Roman"/>
          <w:color w:val="000000" w:themeColor="text1"/>
          <w:sz w:val="24"/>
          <w:szCs w:val="24"/>
        </w:rPr>
        <w:t>akse</w:t>
      </w:r>
      <w:r w:rsidRPr="00CD1A63">
        <w:rPr>
          <w:rFonts w:ascii="Times New Roman" w:hAnsi="Times New Roman" w:cs="Times New Roman"/>
          <w:color w:val="000000" w:themeColor="text1"/>
          <w:sz w:val="24"/>
          <w:szCs w:val="24"/>
        </w:rPr>
        <w:t xml:space="preserve"> kooskõlastamiseks ministeeriumi</w:t>
      </w:r>
      <w:r w:rsidR="006B0409" w:rsidRPr="00CD1A63">
        <w:rPr>
          <w:rFonts w:ascii="Times New Roman" w:hAnsi="Times New Roman" w:cs="Times New Roman"/>
          <w:color w:val="000000" w:themeColor="text1"/>
          <w:sz w:val="24"/>
          <w:szCs w:val="24"/>
        </w:rPr>
        <w:t>d</w:t>
      </w:r>
      <w:r w:rsidRPr="00CD1A63">
        <w:rPr>
          <w:rFonts w:ascii="Times New Roman" w:hAnsi="Times New Roman" w:cs="Times New Roman"/>
          <w:color w:val="000000" w:themeColor="text1"/>
          <w:sz w:val="24"/>
          <w:szCs w:val="24"/>
        </w:rPr>
        <w:t xml:space="preserve">ele ja </w:t>
      </w:r>
      <w:r w:rsidR="00AB0C03" w:rsidRPr="00CD1A63">
        <w:rPr>
          <w:rFonts w:ascii="Times New Roman" w:hAnsi="Times New Roman" w:cs="Times New Roman"/>
          <w:color w:val="000000" w:themeColor="text1"/>
          <w:sz w:val="24"/>
          <w:szCs w:val="24"/>
        </w:rPr>
        <w:t xml:space="preserve">arvamuse avaldamiseks </w:t>
      </w:r>
      <w:r w:rsidR="00FE26BC" w:rsidRPr="00CD1A63">
        <w:rPr>
          <w:rFonts w:ascii="Times New Roman" w:eastAsia="Calibri" w:hAnsi="Times New Roman" w:cs="Times New Roman"/>
          <w:color w:val="000000" w:themeColor="text1"/>
          <w:sz w:val="24"/>
          <w:szCs w:val="24"/>
        </w:rPr>
        <w:t xml:space="preserve">Eesti Tööandjate Keskliidule, Eesti Ametiühingute Keskliidule, </w:t>
      </w:r>
      <w:r w:rsidR="00C574D4" w:rsidRPr="00CD1A63">
        <w:rPr>
          <w:rFonts w:ascii="Times New Roman" w:eastAsia="Calibri" w:hAnsi="Times New Roman" w:cs="Times New Roman"/>
          <w:color w:val="000000" w:themeColor="text1"/>
          <w:sz w:val="24"/>
          <w:szCs w:val="24"/>
        </w:rPr>
        <w:t>Tööinspektsioonile, Eesti Kaubandus-Tööstuskojale, Eesti Väike- ja Keskmiste Ettevõtjate Assotsiatsioon</w:t>
      </w:r>
      <w:r w:rsidR="005A1BE4">
        <w:rPr>
          <w:rFonts w:ascii="Times New Roman" w:eastAsia="Calibri" w:hAnsi="Times New Roman" w:cs="Times New Roman"/>
          <w:color w:val="000000" w:themeColor="text1"/>
          <w:sz w:val="24"/>
          <w:szCs w:val="24"/>
        </w:rPr>
        <w:t>ile</w:t>
      </w:r>
      <w:r w:rsidR="00C574D4" w:rsidRPr="00CD1A63">
        <w:rPr>
          <w:rFonts w:ascii="Times New Roman" w:eastAsia="Calibri" w:hAnsi="Times New Roman" w:cs="Times New Roman"/>
          <w:color w:val="000000" w:themeColor="text1"/>
          <w:sz w:val="24"/>
          <w:szCs w:val="24"/>
        </w:rPr>
        <w:t>, Teenistujate Ametiliitude Keskorganisatsioonile</w:t>
      </w:r>
      <w:r w:rsidR="00BA6356" w:rsidRPr="00CD1A63">
        <w:rPr>
          <w:rFonts w:ascii="Times New Roman" w:eastAsia="Calibri" w:hAnsi="Times New Roman" w:cs="Times New Roman"/>
          <w:color w:val="000000" w:themeColor="text1"/>
          <w:sz w:val="24"/>
          <w:szCs w:val="24"/>
        </w:rPr>
        <w:t xml:space="preserve"> TALO</w:t>
      </w:r>
      <w:r w:rsidR="00C574D4" w:rsidRPr="00CD1A63">
        <w:rPr>
          <w:rFonts w:ascii="Times New Roman" w:eastAsia="Calibri" w:hAnsi="Times New Roman" w:cs="Times New Roman"/>
          <w:color w:val="000000" w:themeColor="text1"/>
          <w:sz w:val="24"/>
          <w:szCs w:val="24"/>
        </w:rPr>
        <w:t>, Eesti Personalijuhtimise Ühingule, Eesti Töötervishoiuarstide Seltsile, Põhja-Eesti Regionaalhaiglale,</w:t>
      </w:r>
      <w:r w:rsidR="00B24BD8" w:rsidRPr="00CD1A63">
        <w:rPr>
          <w:rFonts w:ascii="Times New Roman" w:eastAsia="Calibri" w:hAnsi="Times New Roman" w:cs="Times New Roman"/>
          <w:color w:val="000000" w:themeColor="text1"/>
          <w:sz w:val="24"/>
          <w:szCs w:val="24"/>
        </w:rPr>
        <w:t xml:space="preserve"> </w:t>
      </w:r>
      <w:r w:rsidR="008E102B" w:rsidRPr="00CD1A63">
        <w:rPr>
          <w:rFonts w:ascii="Times New Roman" w:eastAsia="Calibri" w:hAnsi="Times New Roman" w:cs="Times New Roman"/>
          <w:color w:val="000000" w:themeColor="text1"/>
          <w:sz w:val="24"/>
          <w:szCs w:val="24"/>
        </w:rPr>
        <w:t>Tervise ja Heaolu Infosüsteemide Keskusele (TEHI</w:t>
      </w:r>
      <w:r w:rsidR="00BA3568" w:rsidRPr="00CD1A63">
        <w:rPr>
          <w:rFonts w:ascii="Times New Roman" w:eastAsia="Calibri" w:hAnsi="Times New Roman" w:cs="Times New Roman"/>
          <w:color w:val="000000" w:themeColor="text1"/>
          <w:sz w:val="24"/>
          <w:szCs w:val="24"/>
        </w:rPr>
        <w:t xml:space="preserve">K), </w:t>
      </w:r>
      <w:r w:rsidR="00DD2DCF">
        <w:rPr>
          <w:rFonts w:ascii="Times New Roman" w:eastAsia="Calibri" w:hAnsi="Times New Roman" w:cs="Times New Roman"/>
          <w:color w:val="000000" w:themeColor="text1"/>
          <w:sz w:val="24"/>
          <w:szCs w:val="24"/>
        </w:rPr>
        <w:t xml:space="preserve">Terviseametile, </w:t>
      </w:r>
      <w:r w:rsidR="00BA3568" w:rsidRPr="00CD1A63">
        <w:rPr>
          <w:rFonts w:ascii="Times New Roman" w:eastAsia="Calibri" w:hAnsi="Times New Roman" w:cs="Times New Roman"/>
          <w:color w:val="000000" w:themeColor="text1"/>
          <w:sz w:val="24"/>
          <w:szCs w:val="24"/>
        </w:rPr>
        <w:t>Andmekaitse Inspektsioonile</w:t>
      </w:r>
      <w:r w:rsidR="00676C27">
        <w:rPr>
          <w:rFonts w:ascii="Times New Roman" w:eastAsia="Calibri" w:hAnsi="Times New Roman" w:cs="Times New Roman"/>
          <w:color w:val="000000" w:themeColor="text1"/>
          <w:sz w:val="24"/>
          <w:szCs w:val="24"/>
        </w:rPr>
        <w:t xml:space="preserve">, </w:t>
      </w:r>
      <w:r w:rsidR="00676C27" w:rsidRPr="00676C27">
        <w:rPr>
          <w:rFonts w:ascii="Times New Roman" w:eastAsia="Calibri" w:hAnsi="Times New Roman" w:cs="Times New Roman"/>
          <w:color w:val="000000" w:themeColor="text1"/>
          <w:sz w:val="24"/>
          <w:szCs w:val="24"/>
        </w:rPr>
        <w:t>Eesti Perearstide Selts</w:t>
      </w:r>
      <w:r w:rsidR="00676C27">
        <w:rPr>
          <w:rFonts w:ascii="Times New Roman" w:eastAsia="Calibri" w:hAnsi="Times New Roman" w:cs="Times New Roman"/>
          <w:color w:val="000000" w:themeColor="text1"/>
          <w:sz w:val="24"/>
          <w:szCs w:val="24"/>
        </w:rPr>
        <w:t>ile</w:t>
      </w:r>
      <w:r w:rsidR="005117E5">
        <w:rPr>
          <w:rFonts w:ascii="Times New Roman" w:eastAsia="Calibri" w:hAnsi="Times New Roman" w:cs="Times New Roman"/>
          <w:color w:val="000000" w:themeColor="text1"/>
          <w:sz w:val="24"/>
          <w:szCs w:val="24"/>
        </w:rPr>
        <w:t xml:space="preserve"> ja</w:t>
      </w:r>
      <w:r w:rsidR="00BA3568" w:rsidRPr="00CD1A63">
        <w:rPr>
          <w:rFonts w:ascii="Times New Roman" w:eastAsia="Calibri" w:hAnsi="Times New Roman" w:cs="Times New Roman"/>
          <w:color w:val="000000" w:themeColor="text1"/>
          <w:sz w:val="24"/>
          <w:szCs w:val="24"/>
        </w:rPr>
        <w:t xml:space="preserve"> </w:t>
      </w:r>
      <w:r w:rsidR="004C71B1" w:rsidRPr="00CD1A63">
        <w:rPr>
          <w:rFonts w:ascii="Times New Roman" w:eastAsia="Calibri" w:hAnsi="Times New Roman" w:cs="Times New Roman"/>
          <w:color w:val="000000" w:themeColor="text1"/>
          <w:sz w:val="24"/>
          <w:szCs w:val="24"/>
        </w:rPr>
        <w:t>Eesti Töötervishoiu Teenuseosutajate Lii</w:t>
      </w:r>
      <w:r w:rsidR="00095FAB" w:rsidRPr="00CD1A63">
        <w:rPr>
          <w:rFonts w:ascii="Times New Roman" w:eastAsia="Calibri" w:hAnsi="Times New Roman" w:cs="Times New Roman"/>
          <w:color w:val="000000" w:themeColor="text1"/>
          <w:sz w:val="24"/>
          <w:szCs w:val="24"/>
        </w:rPr>
        <w:t>dule</w:t>
      </w:r>
      <w:r w:rsidR="005117E5">
        <w:rPr>
          <w:rFonts w:ascii="Times New Roman" w:eastAsia="Calibri" w:hAnsi="Times New Roman" w:cs="Times New Roman"/>
          <w:color w:val="000000" w:themeColor="text1"/>
          <w:sz w:val="24"/>
          <w:szCs w:val="24"/>
        </w:rPr>
        <w:t>.</w:t>
      </w:r>
    </w:p>
    <w:p w14:paraId="37A5BCEA" w14:textId="3447F1A6" w:rsidR="00C36D2E" w:rsidRDefault="00F93207" w:rsidP="00CD1A63">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___________________________________________________________________________</w:t>
      </w:r>
    </w:p>
    <w:p w14:paraId="62BFB382" w14:textId="77777777" w:rsidR="00F93207" w:rsidRPr="00CD1A63" w:rsidRDefault="00F93207" w:rsidP="00CD1A63">
      <w:pPr>
        <w:spacing w:after="0" w:line="240" w:lineRule="auto"/>
        <w:jc w:val="both"/>
        <w:rPr>
          <w:rFonts w:ascii="Times New Roman" w:eastAsia="Calibri" w:hAnsi="Times New Roman" w:cs="Times New Roman"/>
          <w:color w:val="000000" w:themeColor="text1"/>
          <w:sz w:val="24"/>
          <w:szCs w:val="24"/>
        </w:rPr>
      </w:pPr>
    </w:p>
    <w:p w14:paraId="70D85E50" w14:textId="4507F0A1" w:rsidR="00944D2E" w:rsidRPr="00CD1A63" w:rsidRDefault="00F93207" w:rsidP="00CD1A63">
      <w:pPr>
        <w:spacing w:after="0" w:line="240" w:lineRule="auto"/>
        <w:jc w:val="both"/>
        <w:rPr>
          <w:rFonts w:ascii="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Algatab Vabariigi Valitsus ………………………. 2026</w:t>
      </w:r>
    </w:p>
    <w:sectPr w:rsidR="00944D2E" w:rsidRPr="00CD1A63" w:rsidSect="001E2A7B">
      <w:footerReference w:type="default" r:id="rId16"/>
      <w:pgSz w:w="11906" w:h="16838"/>
      <w:pgMar w:top="1134" w:right="1134" w:bottom="1134" w:left="1701" w:header="708" w:footer="58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6-01-27T18:54:00Z" w:initials="KK">
    <w:p w14:paraId="284C6FE4" w14:textId="77777777" w:rsidR="00D03A1C" w:rsidRDefault="00D03A1C" w:rsidP="00D03A1C">
      <w:pPr>
        <w:pStyle w:val="Kommentaaritekst"/>
        <w:jc w:val="left"/>
      </w:pPr>
      <w:r>
        <w:rPr>
          <w:rStyle w:val="Kommentaariviide"/>
        </w:rPr>
        <w:annotationRef/>
      </w:r>
      <w:r>
        <w:t xml:space="preserve">Palume Sk vormistamisel järgida Riigikogu </w:t>
      </w:r>
      <w:r>
        <w:rPr>
          <w:color w:val="000000"/>
          <w:highlight w:val="white"/>
        </w:rPr>
        <w:t> juhatuse 2014. aasta 10. aprilli otsusega nr 70 kehtestatud eelnõu ja seletuskirja vormistamise juhend</w:t>
      </w:r>
      <w:r>
        <w:t xml:space="preserve">i nõudeid, sh peab SK pealkiri olema punktisuurusega 16. </w:t>
      </w:r>
    </w:p>
    <w:p w14:paraId="7A0633FA" w14:textId="77777777" w:rsidR="00D03A1C" w:rsidRDefault="00D03A1C" w:rsidP="00D03A1C">
      <w:pPr>
        <w:pStyle w:val="Kommentaaritekst"/>
        <w:jc w:val="left"/>
      </w:pPr>
      <w:r>
        <w:t xml:space="preserve">Viidatud juhend on leitav Justiits- ja Digiministeeriumi veebilehel </w:t>
      </w:r>
      <w:hyperlink r:id="rId1" w:history="1">
        <w:r w:rsidRPr="00B17AE3">
          <w:rPr>
            <w:rStyle w:val="Hperlink"/>
          </w:rPr>
          <w:t>HÕNTE käsiraamat | Justiits- ja Digiministeerium</w:t>
        </w:r>
      </w:hyperlink>
      <w:r>
        <w:t xml:space="preserve"> </w:t>
      </w:r>
    </w:p>
  </w:comment>
  <w:comment w:id="1" w:author="Katariina Kärsten - JUSTDIGI" w:date="2026-01-27T18:29:00Z" w:initials="KK">
    <w:p w14:paraId="3ECF2325" w14:textId="57F1767E" w:rsidR="00EA478A" w:rsidRDefault="005B30DD" w:rsidP="00EA478A">
      <w:pPr>
        <w:pStyle w:val="Kommentaaritekst"/>
        <w:jc w:val="left"/>
      </w:pPr>
      <w:r>
        <w:rPr>
          <w:rStyle w:val="Kommentaariviide"/>
        </w:rPr>
        <w:annotationRef/>
      </w:r>
      <w:r w:rsidR="00EA478A">
        <w:t xml:space="preserve">Palume lisada info, kas eelnõu on seotud EL õigusega, samuti seos Vabariigi Valitsuse tegevusprogrammiga (HÕNTE § 41 lg 4 p 2 ja 3). Eelnõu lugejate jaoks on oluline ära märkida ka see, kui seost ei ole. </w:t>
      </w:r>
    </w:p>
  </w:comment>
  <w:comment w:id="6" w:author="Birgit Hermann - JUSTDIGI" w:date="2026-01-22T11:03:00Z" w:initials="BJ">
    <w:p w14:paraId="697970B1" w14:textId="715053AA" w:rsidR="00A80A0D" w:rsidRDefault="00000000">
      <w:r>
        <w:annotationRef/>
      </w:r>
      <w:r w:rsidRPr="14512B38">
        <w:t>Palume sihtrühm arvuliselt välja tuua.</w:t>
      </w:r>
    </w:p>
  </w:comment>
  <w:comment w:id="7" w:author="Birgit Hermann - JUSTDIGI" w:date="2026-01-22T11:06:00Z" w:initials="BJ">
    <w:p w14:paraId="411D8F21" w14:textId="0F06F2FA" w:rsidR="00A80A0D" w:rsidRDefault="00000000">
      <w:r>
        <w:annotationRef/>
      </w:r>
      <w:r w:rsidRPr="452CE6F8">
        <w:t>Kas on teada kui palju neid on? ideaalis võiks ka seda osa seletuskirjas kajastada.</w:t>
      </w:r>
    </w:p>
  </w:comment>
  <w:comment w:id="8" w:author="Birgit Hermann - JUSTDIGI" w:date="2026-01-22T11:07:00Z" w:initials="BJ">
    <w:p w14:paraId="3B29F307" w14:textId="6A068284" w:rsidR="00A80A0D" w:rsidRDefault="00000000">
      <w:r>
        <w:annotationRef/>
      </w:r>
      <w:r w:rsidRPr="36B5DF01">
        <w:t>Täpsustada, kui palju liidestamine ja infosüsteemi arendamine ühele teenusepakkujale maksaks?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0633FA" w15:done="0"/>
  <w15:commentEx w15:paraId="3ECF2325" w15:done="0"/>
  <w15:commentEx w15:paraId="697970B1" w15:done="0"/>
  <w15:commentEx w15:paraId="411D8F21" w15:done="0"/>
  <w15:commentEx w15:paraId="3B29F3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F306551" w16cex:dateUtc="2026-01-27T16:54:00Z"/>
  <w16cex:commentExtensible w16cex:durableId="6B52C64E" w16cex:dateUtc="2026-01-27T16:29:00Z"/>
  <w16cex:commentExtensible w16cex:durableId="7085B195" w16cex:dateUtc="2026-01-22T09:03:00Z"/>
  <w16cex:commentExtensible w16cex:durableId="7FE16C9E" w16cex:dateUtc="2026-01-22T09:06:00Z"/>
  <w16cex:commentExtensible w16cex:durableId="0420BF93" w16cex:dateUtc="2026-01-22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0633FA" w16cid:durableId="3F306551"/>
  <w16cid:commentId w16cid:paraId="3ECF2325" w16cid:durableId="6B52C64E"/>
  <w16cid:commentId w16cid:paraId="697970B1" w16cid:durableId="7085B195"/>
  <w16cid:commentId w16cid:paraId="411D8F21" w16cid:durableId="7FE16C9E"/>
  <w16cid:commentId w16cid:paraId="3B29F307" w16cid:durableId="0420BF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B17F1" w14:textId="77777777" w:rsidR="0078141C" w:rsidRDefault="0078141C" w:rsidP="006D1AC1">
      <w:pPr>
        <w:spacing w:after="0" w:line="240" w:lineRule="auto"/>
      </w:pPr>
      <w:r>
        <w:separator/>
      </w:r>
    </w:p>
  </w:endnote>
  <w:endnote w:type="continuationSeparator" w:id="0">
    <w:p w14:paraId="01613ECD" w14:textId="77777777" w:rsidR="0078141C" w:rsidRDefault="0078141C" w:rsidP="006D1AC1">
      <w:pPr>
        <w:spacing w:after="0" w:line="240" w:lineRule="auto"/>
      </w:pPr>
      <w:r>
        <w:continuationSeparator/>
      </w:r>
    </w:p>
  </w:endnote>
  <w:endnote w:type="continuationNotice" w:id="1">
    <w:p w14:paraId="0F34FABA" w14:textId="77777777" w:rsidR="0078141C" w:rsidRDefault="007814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275874"/>
      <w:docPartObj>
        <w:docPartGallery w:val="Page Numbers (Bottom of Page)"/>
        <w:docPartUnique/>
      </w:docPartObj>
    </w:sdtPr>
    <w:sdtEndPr>
      <w:rPr>
        <w:rFonts w:ascii="Times New Roman" w:hAnsi="Times New Roman" w:cs="Times New Roman"/>
      </w:rPr>
    </w:sdtEndPr>
    <w:sdtContent>
      <w:p w14:paraId="67655EA1" w14:textId="3EA56DEE" w:rsidR="00C113D6" w:rsidRPr="00351A6B" w:rsidRDefault="00C113D6">
        <w:pPr>
          <w:pStyle w:val="Jalus"/>
          <w:jc w:val="center"/>
          <w:rPr>
            <w:rFonts w:ascii="Times New Roman" w:hAnsi="Times New Roman" w:cs="Times New Roman"/>
          </w:rPr>
        </w:pPr>
        <w:r w:rsidRPr="00351A6B">
          <w:rPr>
            <w:rFonts w:ascii="Times New Roman" w:hAnsi="Times New Roman" w:cs="Times New Roman"/>
          </w:rPr>
          <w:fldChar w:fldCharType="begin"/>
        </w:r>
        <w:r w:rsidRPr="00351A6B">
          <w:rPr>
            <w:rFonts w:ascii="Times New Roman" w:hAnsi="Times New Roman" w:cs="Times New Roman"/>
          </w:rPr>
          <w:instrText>PAGE   \* MERGEFORMAT</w:instrText>
        </w:r>
        <w:r w:rsidRPr="00351A6B">
          <w:rPr>
            <w:rFonts w:ascii="Times New Roman" w:hAnsi="Times New Roman" w:cs="Times New Roman"/>
          </w:rPr>
          <w:fldChar w:fldCharType="separate"/>
        </w:r>
        <w:r w:rsidRPr="00351A6B">
          <w:rPr>
            <w:rFonts w:ascii="Times New Roman" w:hAnsi="Times New Roman" w:cs="Times New Roman"/>
            <w:noProof/>
          </w:rPr>
          <w:t>11</w:t>
        </w:r>
        <w:r w:rsidRPr="00351A6B">
          <w:rPr>
            <w:rFonts w:ascii="Times New Roman" w:hAnsi="Times New Roman" w:cs="Times New Roman"/>
          </w:rPr>
          <w:fldChar w:fldCharType="end"/>
        </w:r>
      </w:p>
    </w:sdtContent>
  </w:sdt>
  <w:p w14:paraId="7140C139" w14:textId="77777777" w:rsidR="00C113D6" w:rsidRDefault="00C113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CE129" w14:textId="77777777" w:rsidR="0078141C" w:rsidRDefault="0078141C" w:rsidP="006D1AC1">
      <w:pPr>
        <w:spacing w:after="0" w:line="240" w:lineRule="auto"/>
      </w:pPr>
      <w:r>
        <w:separator/>
      </w:r>
    </w:p>
  </w:footnote>
  <w:footnote w:type="continuationSeparator" w:id="0">
    <w:p w14:paraId="31C556AB" w14:textId="77777777" w:rsidR="0078141C" w:rsidRDefault="0078141C" w:rsidP="006D1AC1">
      <w:pPr>
        <w:spacing w:after="0" w:line="240" w:lineRule="auto"/>
      </w:pPr>
      <w:r>
        <w:continuationSeparator/>
      </w:r>
    </w:p>
  </w:footnote>
  <w:footnote w:type="continuationNotice" w:id="1">
    <w:p w14:paraId="1CD24711" w14:textId="77777777" w:rsidR="0078141C" w:rsidRDefault="0078141C">
      <w:pPr>
        <w:spacing w:after="0" w:line="240" w:lineRule="auto"/>
      </w:pPr>
    </w:p>
  </w:footnote>
  <w:footnote w:id="2">
    <w:p w14:paraId="167E7A1F" w14:textId="18E355ED" w:rsidR="00DA1150" w:rsidRDefault="00DA1150" w:rsidP="00DA1150">
      <w:pPr>
        <w:pStyle w:val="Allmrkusetekst"/>
      </w:pPr>
      <w:r>
        <w:rPr>
          <w:rStyle w:val="Allmrkuseviide"/>
        </w:rPr>
        <w:footnoteRef/>
      </w:r>
      <w:r>
        <w:t xml:space="preserve"> </w:t>
      </w:r>
      <w:r w:rsidRPr="00B21850">
        <w:t>Inimkeskse tervishoiu programm 2025</w:t>
      </w:r>
      <w:r w:rsidR="00311F68">
        <w:t>–</w:t>
      </w:r>
      <w:r w:rsidRPr="00B21850">
        <w:t>2028</w:t>
      </w:r>
      <w:r w:rsidR="00311F68">
        <w:t xml:space="preserve">. </w:t>
      </w:r>
      <w:hyperlink r:id="rId1" w:history="1">
        <w:r w:rsidRPr="00866C2B">
          <w:rPr>
            <w:rStyle w:val="Hperlink"/>
          </w:rPr>
          <w:t>Inimkeskse tervishoiu programm 2025-2028.pdf</w:t>
        </w:r>
      </w:hyperlink>
    </w:p>
  </w:footnote>
  <w:footnote w:id="3">
    <w:p w14:paraId="2E6B1F27" w14:textId="646419C5" w:rsidR="00DA1150" w:rsidRDefault="00DA1150" w:rsidP="00DA1150">
      <w:pPr>
        <w:pStyle w:val="Allmrkusetekst"/>
      </w:pPr>
      <w:r>
        <w:rPr>
          <w:rStyle w:val="Allmrkuseviide"/>
        </w:rPr>
        <w:footnoteRef/>
      </w:r>
      <w:r>
        <w:t xml:space="preserve"> Esmatasandi tervishoiu arengukava 2035</w:t>
      </w:r>
      <w:r w:rsidR="00CF74A7">
        <w:t xml:space="preserve">. </w:t>
      </w:r>
      <w:hyperlink r:id="rId2" w:history="1">
        <w:r w:rsidRPr="00E47166">
          <w:rPr>
            <w:rStyle w:val="Hperlink"/>
          </w:rPr>
          <w:t>Esmatasandi tervishoiu arengukava 2035.pdf</w:t>
        </w:r>
      </w:hyperlink>
    </w:p>
  </w:footnote>
  <w:footnote w:id="4">
    <w:p w14:paraId="0D2A5FAB" w14:textId="0055CE4E" w:rsidR="00854E63" w:rsidRDefault="00854E63" w:rsidP="00854E63">
      <w:pPr>
        <w:pStyle w:val="Allmrkusetekst"/>
      </w:pPr>
      <w:r>
        <w:rPr>
          <w:rStyle w:val="Allmrkuseviide"/>
        </w:rPr>
        <w:footnoteRef/>
      </w:r>
      <w:r>
        <w:t xml:space="preserve"> Euroopa Parlamendi ja Nõukogu määrus (EL) 2016/679 füüsiliste isikute kaitse kohta isikuandmete töötlemisel ja selliste andmete vaba liikumise ning direktiivi 95/46/EÜ kehtetuks tunnistamise kohta (isikuandmete kaitse üldmäärus)</w:t>
      </w:r>
      <w:r w:rsidR="00F50FC9">
        <w:t>.</w:t>
      </w:r>
      <w:r>
        <w:t xml:space="preserve"> </w:t>
      </w:r>
      <w:hyperlink r:id="rId3" w:history="1">
        <w:r w:rsidRPr="003A3ECD">
          <w:rPr>
            <w:rStyle w:val="Hperlink"/>
          </w:rPr>
          <w:t>L_2016119ET.01000101.xml</w:t>
        </w:r>
      </w:hyperlink>
    </w:p>
  </w:footnote>
  <w:footnote w:id="5">
    <w:p w14:paraId="38BA5E79" w14:textId="0D565DA6" w:rsidR="00A96C8A" w:rsidRDefault="00A96C8A" w:rsidP="00A96C8A">
      <w:pPr>
        <w:pStyle w:val="Allmrkusetekst"/>
      </w:pPr>
      <w:r>
        <w:rPr>
          <w:rStyle w:val="Allmrkuseviide"/>
        </w:rPr>
        <w:footnoteRef/>
      </w:r>
      <w:r>
        <w:t xml:space="preserve"> </w:t>
      </w:r>
      <w:r w:rsidRPr="00F62439">
        <w:t>Töötervishoiu ja tööohutuse seaduseelnõu väljatöötamise kavatsus (tööelu infosüsteemi arendamine)</w:t>
      </w:r>
      <w:r>
        <w:t xml:space="preserve">, toimiku nr </w:t>
      </w:r>
      <w:r w:rsidRPr="00F803CB">
        <w:t>20-0031</w:t>
      </w:r>
      <w:r>
        <w:t>-</w:t>
      </w:r>
      <w:hyperlink r:id="rId4" w:history="1">
        <w:r w:rsidRPr="00855EE3">
          <w:rPr>
            <w:rStyle w:val="Hperlink"/>
          </w:rPr>
          <w:t>https://eelnoud.valitsus.ee/main/mount/docList/dd269519-88c9-4e09-9bfd-310f34eab45b</w:t>
        </w:r>
      </w:hyperlink>
    </w:p>
  </w:footnote>
  <w:footnote w:id="6">
    <w:p w14:paraId="750190CB" w14:textId="10CAD61B" w:rsidR="008E3DEE" w:rsidRDefault="008E3DEE">
      <w:pPr>
        <w:pStyle w:val="Allmrkusetekst"/>
      </w:pPr>
      <w:r>
        <w:rPr>
          <w:rStyle w:val="Allmrkuseviide"/>
        </w:rPr>
        <w:footnoteRef/>
      </w:r>
      <w:r>
        <w:t xml:space="preserve"> </w:t>
      </w:r>
      <w:r w:rsidRPr="00B21850">
        <w:t>Inimkeskse tervishoiu programm 2025-2028</w:t>
      </w:r>
      <w:r>
        <w:t>, E</w:t>
      </w:r>
      <w:r w:rsidRPr="008E3DEE">
        <w:t>smatasandi tervishoiu arengukava 2035</w:t>
      </w:r>
    </w:p>
  </w:footnote>
  <w:footnote w:id="7">
    <w:p w14:paraId="67ED243C" w14:textId="05D7349B" w:rsidR="00FF77C5" w:rsidRDefault="00FF77C5">
      <w:pPr>
        <w:pStyle w:val="Allmrkusetekst"/>
      </w:pPr>
      <w:r>
        <w:rPr>
          <w:rStyle w:val="Allmrkuseviide"/>
        </w:rPr>
        <w:footnoteRef/>
      </w:r>
      <w:r>
        <w:t xml:space="preserve"> </w:t>
      </w:r>
      <w:r w:rsidR="009821B8" w:rsidRPr="009821B8">
        <w:t>Sündmuspõhine andmevahetus tervishoius</w:t>
      </w:r>
      <w:r w:rsidR="00B46D39">
        <w:t>.</w:t>
      </w:r>
      <w:r w:rsidR="009821B8">
        <w:t xml:space="preserve"> </w:t>
      </w:r>
      <w:hyperlink r:id="rId5" w:history="1">
        <w:r w:rsidRPr="00FF77C5">
          <w:rPr>
            <w:rStyle w:val="Hperlink"/>
          </w:rPr>
          <w:t>Teabekeskus</w:t>
        </w:r>
      </w:hyperlink>
    </w:p>
  </w:footnote>
  <w:footnote w:id="8">
    <w:p w14:paraId="66BBFACF" w14:textId="77777777" w:rsidR="00F35B60" w:rsidRDefault="00F35B60" w:rsidP="00F35B60">
      <w:pPr>
        <w:pStyle w:val="Allmrkusetekst"/>
      </w:pPr>
      <w:r>
        <w:rPr>
          <w:rStyle w:val="Allmrkuseviide"/>
        </w:rPr>
        <w:footnoteRef/>
      </w:r>
      <w:r>
        <w:t xml:space="preserve"> </w:t>
      </w:r>
      <w:r w:rsidRPr="00F62439">
        <w:t>Töötervishoiu ja tööohutuse seaduseelnõu väljatöötamise kavatsus (tööelu infosüsteemi arendamine)</w:t>
      </w:r>
      <w:r>
        <w:t xml:space="preserve">, toimik nr </w:t>
      </w:r>
      <w:r w:rsidRPr="00F803CB">
        <w:t>20-0031</w:t>
      </w:r>
      <w:r>
        <w:t xml:space="preserve">. </w:t>
      </w:r>
      <w:hyperlink r:id="rId6" w:history="1">
        <w:r w:rsidRPr="00855EE3">
          <w:rPr>
            <w:rStyle w:val="Hperlink"/>
          </w:rPr>
          <w:t>https://eelnoud.valitsus.ee/main/mount/docList/dd269519-88c9-4e09-9bfd-310f34eab45b</w:t>
        </w:r>
      </w:hyperlink>
    </w:p>
  </w:footnote>
  <w:footnote w:id="9">
    <w:p w14:paraId="5491C5A5" w14:textId="77777777" w:rsidR="00F35B60" w:rsidRDefault="00F35B60" w:rsidP="00F35B60">
      <w:pPr>
        <w:pStyle w:val="Allmrkusetekst"/>
      </w:pPr>
      <w:r>
        <w:rPr>
          <w:rStyle w:val="Allmrkuseviide"/>
        </w:rPr>
        <w:footnoteRef/>
      </w:r>
      <w:r>
        <w:t xml:space="preserve"> </w:t>
      </w:r>
      <w:r w:rsidRPr="00F62439">
        <w:t>Töötervishoiu ja tööohutuse seaduseelnõu väljatöötamise kavatsus (tööelu infosüsteemi arendamine)</w:t>
      </w:r>
      <w:r>
        <w:t xml:space="preserve">, toimik nr </w:t>
      </w:r>
      <w:r w:rsidRPr="00F803CB">
        <w:t>20-0031</w:t>
      </w:r>
      <w:r>
        <w:t xml:space="preserve">. </w:t>
      </w:r>
      <w:hyperlink r:id="rId7" w:history="1">
        <w:r w:rsidRPr="00855EE3">
          <w:rPr>
            <w:rStyle w:val="Hperlink"/>
          </w:rPr>
          <w:t>https://eelnoud.valitsus.ee/main/mount/docList/dd269519-88c9-4e09-9bfd-310f34eab45b</w:t>
        </w:r>
      </w:hyperlink>
    </w:p>
  </w:footnote>
  <w:footnote w:id="10">
    <w:p w14:paraId="77581ABD" w14:textId="77777777" w:rsidR="00F35B60" w:rsidRDefault="00F35B60" w:rsidP="00F35B60">
      <w:pPr>
        <w:pStyle w:val="Allmrkusetekst"/>
      </w:pPr>
      <w:r>
        <w:rPr>
          <w:rStyle w:val="Allmrkuseviide"/>
        </w:rPr>
        <w:footnoteRef/>
      </w:r>
      <w:r>
        <w:t xml:space="preserve"> </w:t>
      </w:r>
      <w:r w:rsidRPr="00F62439">
        <w:t>Töötervishoiu ja tööohutuse seaduseelnõu väljatöötamise kavatsus (tööelu infosüsteemi arendamine)</w:t>
      </w:r>
      <w:r>
        <w:t xml:space="preserve">, toimik nr </w:t>
      </w:r>
      <w:r w:rsidRPr="00F803CB">
        <w:t>20-0031</w:t>
      </w:r>
      <w:r>
        <w:t xml:space="preserve">. </w:t>
      </w:r>
      <w:hyperlink r:id="rId8" w:history="1">
        <w:r w:rsidRPr="00855EE3">
          <w:rPr>
            <w:rStyle w:val="Hperlink"/>
          </w:rPr>
          <w:t>https://eelnoud.valitsus.ee/main/mount/docList/dd269519-88c9-4e09-9bfd-310f34eab45b</w:t>
        </w:r>
      </w:hyperlink>
      <w:r>
        <w:t xml:space="preserve"> </w:t>
      </w:r>
    </w:p>
  </w:footnote>
  <w:footnote w:id="11">
    <w:p w14:paraId="0A06AFA9" w14:textId="77777777" w:rsidR="00F35B60" w:rsidRDefault="00F35B60" w:rsidP="00F35B60">
      <w:pPr>
        <w:pStyle w:val="Allmrkusetekst"/>
      </w:pPr>
      <w:r>
        <w:rPr>
          <w:rStyle w:val="Allmrkuseviide"/>
        </w:rPr>
        <w:footnoteRef/>
      </w:r>
      <w:r>
        <w:t xml:space="preserve"> </w:t>
      </w:r>
      <w:r w:rsidRPr="00423CC0">
        <w:t>Tervisekontrolli otsuste digitaliseerimise ärianalüüs</w:t>
      </w:r>
      <w:r>
        <w:t xml:space="preserve"> - </w:t>
      </w:r>
      <w:hyperlink r:id="rId9" w:history="1">
        <w:r w:rsidRPr="007D773A">
          <w:rPr>
            <w:rStyle w:val="Hperlink"/>
          </w:rPr>
          <w:t>ärianalüüsid/Tervisetõendite_ärianalüüs_2024.pdf · master · TEHIK / Teabekeskus / Dokumentatsioon · GitLab</w:t>
        </w:r>
      </w:hyperlink>
    </w:p>
  </w:footnote>
  <w:footnote w:id="12">
    <w:p w14:paraId="3FBCAF31" w14:textId="77922526" w:rsidR="00A8524F" w:rsidRDefault="00A8524F" w:rsidP="00A8524F">
      <w:pPr>
        <w:pStyle w:val="Allmrkusetekst"/>
      </w:pPr>
      <w:r>
        <w:rPr>
          <w:rStyle w:val="Allmrkuseviide"/>
        </w:rPr>
        <w:footnoteRef/>
      </w:r>
      <w:r>
        <w:t xml:space="preserve"> </w:t>
      </w:r>
      <w:r w:rsidRPr="00B21850">
        <w:t>Inimkeskse tervishoiu programm 2025</w:t>
      </w:r>
      <w:r w:rsidR="00870F54">
        <w:t>–</w:t>
      </w:r>
      <w:r w:rsidRPr="00B21850">
        <w:t>2028</w:t>
      </w:r>
      <w:r w:rsidR="00870F54">
        <w:t>.</w:t>
      </w:r>
      <w:r>
        <w:t xml:space="preserve"> </w:t>
      </w:r>
      <w:hyperlink r:id="rId10" w:history="1">
        <w:r w:rsidRPr="00866C2B">
          <w:rPr>
            <w:rStyle w:val="Hperlink"/>
          </w:rPr>
          <w:t>Inimkeskse tervishoiu programm 2025</w:t>
        </w:r>
        <w:r w:rsidR="004C5AE0">
          <w:rPr>
            <w:rStyle w:val="Hperlink"/>
          </w:rPr>
          <w:t>–</w:t>
        </w:r>
        <w:r w:rsidRPr="00866C2B">
          <w:rPr>
            <w:rStyle w:val="Hperlink"/>
          </w:rPr>
          <w:t>2028.pdf</w:t>
        </w:r>
      </w:hyperlink>
    </w:p>
  </w:footnote>
  <w:footnote w:id="13">
    <w:p w14:paraId="4499AEFC" w14:textId="3CA81479" w:rsidR="00A8524F" w:rsidRDefault="00A8524F" w:rsidP="00A8524F">
      <w:pPr>
        <w:pStyle w:val="Allmrkusetekst"/>
      </w:pPr>
      <w:r>
        <w:rPr>
          <w:rStyle w:val="Allmrkuseviide"/>
        </w:rPr>
        <w:footnoteRef/>
      </w:r>
      <w:r>
        <w:t xml:space="preserve"> </w:t>
      </w:r>
      <w:r w:rsidR="004A0150">
        <w:t>Esmatasandi tervishoiu arengukava 2035</w:t>
      </w:r>
      <w:r w:rsidR="00870F54">
        <w:t xml:space="preserve">. </w:t>
      </w:r>
      <w:hyperlink r:id="rId11" w:history="1">
        <w:r w:rsidRPr="00E47166">
          <w:rPr>
            <w:rStyle w:val="Hperlink"/>
          </w:rPr>
          <w:t>Esmatasandi tervishoiu arengukava 2035.pdf</w:t>
        </w:r>
      </w:hyperlink>
    </w:p>
  </w:footnote>
  <w:footnote w:id="14">
    <w:p w14:paraId="1A751408" w14:textId="1B891C1C" w:rsidR="00323400" w:rsidRDefault="00323400" w:rsidP="00323400">
      <w:pPr>
        <w:pStyle w:val="Allmrkusetekst"/>
      </w:pPr>
      <w:r>
        <w:rPr>
          <w:rStyle w:val="Allmrkuseviide"/>
        </w:rPr>
        <w:footnoteRef/>
      </w:r>
      <w:r>
        <w:t xml:space="preserve"> </w:t>
      </w:r>
      <w:hyperlink r:id="rId12" w:history="1">
        <w:r w:rsidRPr="003A3459">
          <w:rPr>
            <w:rStyle w:val="Hperlink"/>
          </w:rPr>
          <w:t>Tervishoiuteenuste korraldamise seadus</w:t>
        </w:r>
        <w:r w:rsidR="004C5AE0">
          <w:rPr>
            <w:rStyle w:val="Hperlink"/>
          </w:rPr>
          <w:t xml:space="preserve"> </w:t>
        </w:r>
        <w:r w:rsidRPr="003A3459">
          <w:rPr>
            <w:rStyle w:val="Hperlink"/>
          </w:rPr>
          <w:t>–</w:t>
        </w:r>
        <w:r w:rsidR="004C5AE0">
          <w:rPr>
            <w:rStyle w:val="Hperlink"/>
          </w:rPr>
          <w:t xml:space="preserve"> </w:t>
        </w:r>
        <w:r w:rsidRPr="003A3459">
          <w:rPr>
            <w:rStyle w:val="Hperlink"/>
          </w:rPr>
          <w:t>Riigi Teataja</w:t>
        </w:r>
      </w:hyperlink>
    </w:p>
  </w:footnote>
  <w:footnote w:id="15">
    <w:p w14:paraId="5D1E5DAD" w14:textId="776312FD" w:rsidR="0002464E" w:rsidRPr="009D61F3" w:rsidRDefault="0002464E">
      <w:pPr>
        <w:pStyle w:val="Allmrkusetekst"/>
      </w:pPr>
      <w:r w:rsidRPr="009D61F3">
        <w:rPr>
          <w:rStyle w:val="Allmrkuseviide"/>
        </w:rPr>
        <w:footnoteRef/>
      </w:r>
      <w:r w:rsidRPr="009D61F3">
        <w:t xml:space="preserve"> </w:t>
      </w:r>
      <w:hyperlink r:id="rId13" w:history="1">
        <w:r w:rsidRPr="009D61F3">
          <w:rPr>
            <w:rStyle w:val="Hperlink"/>
          </w:rPr>
          <w:t>Tervise infosüsteemi andmekoosseisud ja nende esitamise tingimused</w:t>
        </w:r>
        <w:r w:rsidR="00C80D9C">
          <w:rPr>
            <w:rStyle w:val="Hperlink"/>
          </w:rPr>
          <w:t xml:space="preserve"> </w:t>
        </w:r>
        <w:r w:rsidRPr="009D61F3">
          <w:rPr>
            <w:rStyle w:val="Hperlink"/>
          </w:rPr>
          <w:t>–</w:t>
        </w:r>
        <w:r w:rsidR="00C80D9C">
          <w:rPr>
            <w:rStyle w:val="Hperlink"/>
          </w:rPr>
          <w:t xml:space="preserve"> </w:t>
        </w:r>
        <w:r w:rsidRPr="009D61F3">
          <w:rPr>
            <w:rStyle w:val="Hperlink"/>
          </w:rPr>
          <w:t>Riigi Teataja</w:t>
        </w:r>
      </w:hyperlink>
    </w:p>
  </w:footnote>
  <w:footnote w:id="16">
    <w:p w14:paraId="50E8C609" w14:textId="0422BFB4" w:rsidR="00492473" w:rsidRPr="009D61F3" w:rsidRDefault="00492473" w:rsidP="00492473">
      <w:pPr>
        <w:pStyle w:val="Allmrkusetekst"/>
      </w:pPr>
      <w:r w:rsidRPr="009D61F3">
        <w:rPr>
          <w:rStyle w:val="Allmrkuseviide"/>
        </w:rPr>
        <w:footnoteRef/>
      </w:r>
      <w:r w:rsidRPr="009D61F3">
        <w:t xml:space="preserve"> </w:t>
      </w:r>
      <w:hyperlink r:id="rId14" w:history="1">
        <w:r w:rsidRPr="009D61F3">
          <w:rPr>
            <w:rStyle w:val="Hperlink"/>
          </w:rPr>
          <w:t>Tervise infosüsteemi põhimäärus</w:t>
        </w:r>
        <w:r w:rsidR="00C80D9C">
          <w:rPr>
            <w:rStyle w:val="Hperlink"/>
          </w:rPr>
          <w:t xml:space="preserve"> </w:t>
        </w:r>
        <w:r w:rsidRPr="009D61F3">
          <w:rPr>
            <w:rStyle w:val="Hperlink"/>
          </w:rPr>
          <w:t>–</w:t>
        </w:r>
        <w:r w:rsidR="00C80D9C">
          <w:rPr>
            <w:rStyle w:val="Hperlink"/>
          </w:rPr>
          <w:t xml:space="preserve"> </w:t>
        </w:r>
        <w:r w:rsidRPr="009D61F3">
          <w:rPr>
            <w:rStyle w:val="Hperlink"/>
          </w:rPr>
          <w:t>Riigi Teataja</w:t>
        </w:r>
      </w:hyperlink>
    </w:p>
  </w:footnote>
  <w:footnote w:id="17">
    <w:p w14:paraId="5BE63F4E" w14:textId="17262E91" w:rsidR="0061109D" w:rsidRPr="009D61F3" w:rsidRDefault="0061109D" w:rsidP="0061109D">
      <w:pPr>
        <w:jc w:val="both"/>
        <w:rPr>
          <w:sz w:val="20"/>
          <w:szCs w:val="20"/>
        </w:rPr>
      </w:pPr>
      <w:r w:rsidRPr="009D61F3">
        <w:rPr>
          <w:rStyle w:val="Allmrkuseviide"/>
          <w:sz w:val="20"/>
          <w:szCs w:val="20"/>
        </w:rPr>
        <w:footnoteRef/>
      </w:r>
      <w:r w:rsidRPr="009D61F3">
        <w:rPr>
          <w:sz w:val="20"/>
          <w:szCs w:val="20"/>
        </w:rPr>
        <w:t xml:space="preserve"> </w:t>
      </w:r>
      <w:hyperlink r:id="rId15" w:history="1">
        <w:r w:rsidRPr="009D61F3">
          <w:rPr>
            <w:rStyle w:val="Hperlink"/>
            <w:sz w:val="20"/>
            <w:szCs w:val="20"/>
          </w:rPr>
          <w:t>Uue põlvkonna tervise infosüsteem (upTIS)</w:t>
        </w:r>
      </w:hyperlink>
      <w:r w:rsidRPr="009D61F3">
        <w:rPr>
          <w:sz w:val="20"/>
          <w:szCs w:val="20"/>
        </w:rPr>
        <w:t>, sh fail „upTIS visioon 2030“</w:t>
      </w:r>
    </w:p>
  </w:footnote>
  <w:footnote w:id="18">
    <w:p w14:paraId="4D9096A2" w14:textId="5A57CBF2" w:rsidR="00DB602D" w:rsidRPr="009D61F3" w:rsidRDefault="00DB602D" w:rsidP="00DB602D">
      <w:pPr>
        <w:pStyle w:val="Allmrkusetekst"/>
      </w:pPr>
      <w:r w:rsidRPr="009D61F3">
        <w:rPr>
          <w:rStyle w:val="Allmrkuseviide"/>
        </w:rPr>
        <w:footnoteRef/>
      </w:r>
      <w:r w:rsidRPr="009D61F3">
        <w:t xml:space="preserve"> Sündmuspõhise andmevahetuse dokumenteerimise analüüs 2025</w:t>
      </w:r>
      <w:r w:rsidR="00E3167E">
        <w:t xml:space="preserve">. </w:t>
      </w:r>
      <w:hyperlink r:id="rId16" w:history="1">
        <w:r w:rsidRPr="009D61F3">
          <w:rPr>
            <w:rStyle w:val="Hperlink"/>
          </w:rPr>
          <w:t>Sündmuspõhise andmevahetuse dokumenteerimise analüüs 2025</w:t>
        </w:r>
      </w:hyperlink>
    </w:p>
  </w:footnote>
  <w:footnote w:id="19">
    <w:p w14:paraId="14DF9D06" w14:textId="77777777" w:rsidR="007154A7" w:rsidRDefault="007154A7" w:rsidP="007154A7">
      <w:pPr>
        <w:pStyle w:val="Allmrkusetekst"/>
      </w:pPr>
      <w:r w:rsidRPr="009D61F3">
        <w:rPr>
          <w:rStyle w:val="Allmrkuseviide"/>
        </w:rPr>
        <w:footnoteRef/>
      </w:r>
      <w:r w:rsidRPr="009D61F3">
        <w:t xml:space="preserve"> </w:t>
      </w:r>
      <w:hyperlink r:id="rId17" w:history="1">
        <w:r w:rsidRPr="009D61F3">
          <w:rPr>
            <w:rStyle w:val="Hperlink"/>
          </w:rPr>
          <w:t>Esmatasandi tervishoiu arengukava 2035.pdf</w:t>
        </w:r>
      </w:hyperlink>
    </w:p>
  </w:footnote>
  <w:footnote w:id="20">
    <w:p w14:paraId="64A23A96" w14:textId="7F66B861" w:rsidR="006249EA" w:rsidRDefault="006249EA">
      <w:pPr>
        <w:pStyle w:val="Allmrkusetekst"/>
      </w:pPr>
      <w:r>
        <w:rPr>
          <w:rStyle w:val="Allmrkuseviide"/>
        </w:rPr>
        <w:footnoteRef/>
      </w:r>
      <w:r>
        <w:t xml:space="preserve"> </w:t>
      </w:r>
      <w:hyperlink r:id="rId18" w:history="1">
        <w:r w:rsidRPr="006249EA">
          <w:rPr>
            <w:rStyle w:val="Hperlink"/>
          </w:rPr>
          <w:t xml:space="preserve">EUR-Lex </w:t>
        </w:r>
        <w:r w:rsidR="006D0718">
          <w:rPr>
            <w:rStyle w:val="Hperlink"/>
          </w:rPr>
          <w:t>–</w:t>
        </w:r>
        <w:r w:rsidRPr="006249EA">
          <w:rPr>
            <w:rStyle w:val="Hperlink"/>
          </w:rPr>
          <w:t xml:space="preserve"> 02004L0037-20240408</w:t>
        </w:r>
      </w:hyperlink>
    </w:p>
  </w:footnote>
  <w:footnote w:id="21">
    <w:p w14:paraId="6AA5A146" w14:textId="670F19D6" w:rsidR="00C75224" w:rsidRDefault="00C75224">
      <w:pPr>
        <w:pStyle w:val="Allmrkusetekst"/>
      </w:pPr>
      <w:r>
        <w:rPr>
          <w:rStyle w:val="Allmrkuseviide"/>
        </w:rPr>
        <w:footnoteRef/>
      </w:r>
      <w:r>
        <w:t xml:space="preserve"> </w:t>
      </w:r>
      <w:hyperlink r:id="rId19" w:history="1">
        <w:r w:rsidRPr="00C75224">
          <w:rPr>
            <w:rStyle w:val="Hperlink"/>
          </w:rPr>
          <w:t>EUR-Lex - 02000L0054-20200624 - ET - EUR-Lex</w:t>
        </w:r>
      </w:hyperlink>
    </w:p>
  </w:footnote>
  <w:footnote w:id="22">
    <w:p w14:paraId="4A145C05" w14:textId="2CC48F1E" w:rsidR="00C8000B" w:rsidRDefault="00C8000B">
      <w:pPr>
        <w:pStyle w:val="Allmrkusetekst"/>
      </w:pPr>
      <w:r>
        <w:rPr>
          <w:rStyle w:val="Allmrkuseviide"/>
        </w:rPr>
        <w:footnoteRef/>
      </w:r>
      <w:r>
        <w:t xml:space="preserve"> </w:t>
      </w:r>
      <w:hyperlink r:id="rId20" w:history="1">
        <w:r w:rsidRPr="00C8000B">
          <w:rPr>
            <w:rStyle w:val="Hperlink"/>
          </w:rPr>
          <w:t>Bioloogilistest ohuteguritest mõjutatud töökeskkonna töötervishoiu ja tööohutuse nõuded</w:t>
        </w:r>
        <w:r w:rsidR="009518F5">
          <w:rPr>
            <w:rStyle w:val="Hperlink"/>
          </w:rPr>
          <w:t xml:space="preserve"> </w:t>
        </w:r>
        <w:r w:rsidRPr="00C8000B">
          <w:rPr>
            <w:rStyle w:val="Hperlink"/>
          </w:rPr>
          <w:t>–</w:t>
        </w:r>
        <w:r w:rsidR="009518F5">
          <w:rPr>
            <w:rStyle w:val="Hperlink"/>
          </w:rPr>
          <w:t xml:space="preserve"> </w:t>
        </w:r>
        <w:r w:rsidRPr="00C8000B">
          <w:rPr>
            <w:rStyle w:val="Hperlink"/>
          </w:rPr>
          <w:t>Riigi Teataja</w:t>
        </w:r>
      </w:hyperlink>
    </w:p>
  </w:footnote>
  <w:footnote w:id="23">
    <w:p w14:paraId="62BE2094" w14:textId="22BC5FA5" w:rsidR="006D4C26" w:rsidRPr="00E66E62" w:rsidRDefault="006D4C26" w:rsidP="006D4C26">
      <w:pPr>
        <w:pStyle w:val="Allmrkusetekst"/>
        <w:rPr>
          <w:rFonts w:ascii="Times New Roman" w:hAnsi="Times New Roman" w:cs="Times New Roman"/>
          <w:sz w:val="18"/>
          <w:szCs w:val="18"/>
        </w:rPr>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Statistikaameti andmebaas</w:t>
      </w:r>
      <w:r w:rsidR="00924290">
        <w:rPr>
          <w:rFonts w:ascii="Times New Roman" w:hAnsi="Times New Roman" w:cs="Times New Roman"/>
          <w:sz w:val="18"/>
          <w:szCs w:val="18"/>
        </w:rPr>
        <w:t>.</w:t>
      </w:r>
      <w:r w:rsidRPr="00E66E62">
        <w:rPr>
          <w:rFonts w:ascii="Times New Roman" w:hAnsi="Times New Roman" w:cs="Times New Roman"/>
          <w:sz w:val="18"/>
          <w:szCs w:val="18"/>
        </w:rPr>
        <w:t xml:space="preserve"> </w:t>
      </w:r>
      <w:hyperlink r:id="rId21" w:history="1">
        <w:r w:rsidRPr="00E66E62">
          <w:rPr>
            <w:rStyle w:val="Hperlink"/>
            <w:rFonts w:ascii="Times New Roman" w:hAnsi="Times New Roman" w:cs="Times New Roman"/>
            <w:sz w:val="18"/>
            <w:szCs w:val="18"/>
          </w:rPr>
          <w:t>Tabel TT262</w:t>
        </w:r>
      </w:hyperlink>
      <w:r w:rsidRPr="00E66E62">
        <w:rPr>
          <w:rFonts w:ascii="Times New Roman" w:hAnsi="Times New Roman" w:cs="Times New Roman"/>
          <w:sz w:val="18"/>
          <w:szCs w:val="18"/>
        </w:rPr>
        <w:t>: palgatöötajad soo, elukoha ja töösuhte liigi järgi</w:t>
      </w:r>
      <w:r w:rsidR="00924290">
        <w:rPr>
          <w:rFonts w:ascii="Times New Roman" w:hAnsi="Times New Roman" w:cs="Times New Roman"/>
          <w:sz w:val="18"/>
          <w:szCs w:val="18"/>
        </w:rPr>
        <w:t>.</w:t>
      </w:r>
    </w:p>
  </w:footnote>
  <w:footnote w:id="24">
    <w:p w14:paraId="32F4BBB0" w14:textId="01B98162" w:rsidR="006D4C26" w:rsidRPr="00E66E62" w:rsidRDefault="006D4C26" w:rsidP="006D4C26">
      <w:pPr>
        <w:pStyle w:val="Allmrkusetekst"/>
        <w:rPr>
          <w:rFonts w:ascii="Times New Roman" w:hAnsi="Times New Roman" w:cs="Times New Roman"/>
          <w:sz w:val="18"/>
          <w:szCs w:val="18"/>
        </w:rPr>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Võrdlus Statistikaameti avaldatud rahvaarvuga 1. jaanuari seisuga</w:t>
      </w:r>
      <w:r w:rsidR="00924290">
        <w:rPr>
          <w:rFonts w:ascii="Times New Roman" w:hAnsi="Times New Roman" w:cs="Times New Roman"/>
          <w:sz w:val="18"/>
          <w:szCs w:val="18"/>
        </w:rPr>
        <w:t>.</w:t>
      </w:r>
      <w:r w:rsidRPr="00E66E62">
        <w:rPr>
          <w:rFonts w:ascii="Times New Roman" w:hAnsi="Times New Roman" w:cs="Times New Roman"/>
          <w:sz w:val="18"/>
          <w:szCs w:val="18"/>
        </w:rPr>
        <w:t xml:space="preserve"> </w:t>
      </w:r>
      <w:r w:rsidR="00924290">
        <w:fldChar w:fldCharType="begin"/>
      </w:r>
      <w:r w:rsidR="00924290">
        <w:instrText>HYPERLINK "https://andmed.stat.ee/et/stat/rahvastik__rahvastikunaitajad-ja-koosseis__rahvaarv-ja-rahvastiku-koosseis/RV021/table/tableViewLayout2"</w:instrText>
      </w:r>
      <w:r w:rsidR="00924290">
        <w:fldChar w:fldCharType="separate"/>
      </w:r>
      <w:r w:rsidR="00924290">
        <w:rPr>
          <w:rStyle w:val="Hperlink"/>
          <w:rFonts w:ascii="Times New Roman" w:hAnsi="Times New Roman" w:cs="Times New Roman"/>
          <w:sz w:val="18"/>
          <w:szCs w:val="18"/>
        </w:rPr>
        <w:t>T</w:t>
      </w:r>
      <w:r w:rsidRPr="00E66E62">
        <w:rPr>
          <w:rStyle w:val="Hperlink"/>
          <w:rFonts w:ascii="Times New Roman" w:hAnsi="Times New Roman" w:cs="Times New Roman"/>
          <w:sz w:val="18"/>
          <w:szCs w:val="18"/>
        </w:rPr>
        <w:t xml:space="preserve">abel </w:t>
      </w:r>
      <w:del w:id="5" w:author="Ragnar Kass - MKM" w:date="2025-12-16T13:59:00Z" w16du:dateUtc="2025-12-16T11:59:00Z">
        <w:r w:rsidRPr="00E66E62" w:rsidDel="00D10685">
          <w:rPr>
            <w:rStyle w:val="Hperlink"/>
            <w:rFonts w:ascii="Times New Roman" w:hAnsi="Times New Roman" w:cs="Times New Roman"/>
            <w:sz w:val="18"/>
            <w:szCs w:val="18"/>
          </w:rPr>
          <w:delText xml:space="preserve"> </w:delText>
        </w:r>
      </w:del>
      <w:r w:rsidRPr="00E66E62">
        <w:rPr>
          <w:rStyle w:val="Hperlink"/>
          <w:rFonts w:ascii="Times New Roman" w:hAnsi="Times New Roman" w:cs="Times New Roman"/>
          <w:sz w:val="18"/>
          <w:szCs w:val="18"/>
        </w:rPr>
        <w:t>RV021</w:t>
      </w:r>
      <w:r w:rsidR="00924290">
        <w:fldChar w:fldCharType="end"/>
      </w:r>
      <w:r w:rsidRPr="00E66E62">
        <w:rPr>
          <w:rFonts w:ascii="Times New Roman" w:hAnsi="Times New Roman" w:cs="Times New Roman"/>
          <w:sz w:val="18"/>
          <w:szCs w:val="18"/>
        </w:rPr>
        <w:t>: rahvastik soo ja vanuserühma järgi</w:t>
      </w:r>
      <w:r w:rsidR="00924290">
        <w:rPr>
          <w:rFonts w:ascii="Times New Roman" w:hAnsi="Times New Roman" w:cs="Times New Roman"/>
          <w:sz w:val="18"/>
          <w:szCs w:val="18"/>
        </w:rPr>
        <w:t>.</w:t>
      </w:r>
    </w:p>
  </w:footnote>
  <w:footnote w:id="25">
    <w:p w14:paraId="71D11452" w14:textId="5DD3B25A" w:rsidR="006D4C26" w:rsidRPr="00E66E62" w:rsidRDefault="006D4C26" w:rsidP="006D4C26">
      <w:pPr>
        <w:pStyle w:val="Allmrkusetekst"/>
        <w:rPr>
          <w:rFonts w:ascii="Times New Roman" w:hAnsi="Times New Roman" w:cs="Times New Roman"/>
          <w:sz w:val="18"/>
          <w:szCs w:val="18"/>
        </w:rPr>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Majandus- ja Kommunikatsiooniministeeriumi arvutused</w:t>
      </w:r>
      <w:r w:rsidR="00924290">
        <w:rPr>
          <w:rFonts w:ascii="Times New Roman" w:hAnsi="Times New Roman" w:cs="Times New Roman"/>
          <w:sz w:val="18"/>
          <w:szCs w:val="18"/>
        </w:rPr>
        <w:t>.</w:t>
      </w:r>
    </w:p>
  </w:footnote>
  <w:footnote w:id="26">
    <w:p w14:paraId="7D056F44" w14:textId="6B3D4FD4" w:rsidR="006D4C26" w:rsidRDefault="006D4C26" w:rsidP="006D4C26">
      <w:pPr>
        <w:pStyle w:val="Allmrkusetekst"/>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Statistikaameti andmebaas</w:t>
      </w:r>
      <w:r w:rsidR="00924290">
        <w:rPr>
          <w:rFonts w:ascii="Times New Roman" w:hAnsi="Times New Roman" w:cs="Times New Roman"/>
          <w:sz w:val="18"/>
          <w:szCs w:val="18"/>
        </w:rPr>
        <w:t>.</w:t>
      </w:r>
      <w:r w:rsidRPr="00E66E62">
        <w:rPr>
          <w:rFonts w:ascii="Times New Roman" w:hAnsi="Times New Roman" w:cs="Times New Roman"/>
          <w:sz w:val="18"/>
          <w:szCs w:val="18"/>
        </w:rPr>
        <w:t xml:space="preserve"> </w:t>
      </w:r>
      <w:hyperlink r:id="rId22" w:history="1">
        <w:r w:rsidRPr="00E66E62">
          <w:rPr>
            <w:rStyle w:val="Hperlink"/>
            <w:rFonts w:ascii="Times New Roman" w:hAnsi="Times New Roman" w:cs="Times New Roman"/>
            <w:sz w:val="18"/>
            <w:szCs w:val="18"/>
          </w:rPr>
          <w:t>Tabel TKU050</w:t>
        </w:r>
      </w:hyperlink>
      <w:r w:rsidRPr="00E66E62">
        <w:rPr>
          <w:rFonts w:ascii="Times New Roman" w:hAnsi="Times New Roman" w:cs="Times New Roman"/>
          <w:sz w:val="18"/>
          <w:szCs w:val="18"/>
        </w:rPr>
        <w:t>: töötajad töötajate rühma ja ettevõttes töötamise ajal töötervishoiuarsti juures tervisekontrollis käimise järgi</w:t>
      </w:r>
      <w:r w:rsidR="00924290">
        <w:rPr>
          <w:rFonts w:ascii="Times New Roman" w:hAnsi="Times New Roman" w:cs="Times New Roman"/>
          <w:sz w:val="18"/>
          <w:szCs w:val="18"/>
        </w:rPr>
        <w:t>.</w:t>
      </w:r>
    </w:p>
  </w:footnote>
  <w:footnote w:id="27">
    <w:p w14:paraId="548A900B" w14:textId="2A2C724D" w:rsidR="006D4C26" w:rsidRPr="00E66E62" w:rsidRDefault="006D4C26" w:rsidP="006D4C26">
      <w:pPr>
        <w:pStyle w:val="Allmrkusetekst"/>
        <w:rPr>
          <w:rFonts w:ascii="Times New Roman" w:hAnsi="Times New Roman" w:cs="Times New Roman"/>
          <w:sz w:val="18"/>
          <w:szCs w:val="18"/>
        </w:rPr>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w:t>
      </w:r>
      <w:r w:rsidRPr="00E66E62">
        <w:rPr>
          <w:rFonts w:ascii="Times New Roman" w:eastAsia="Times New Roman" w:hAnsi="Times New Roman" w:cs="Times New Roman"/>
          <w:color w:val="000000" w:themeColor="text1"/>
          <w:sz w:val="18"/>
          <w:szCs w:val="18"/>
          <w:lang w:eastAsia="ar-SA"/>
        </w:rPr>
        <w:t xml:space="preserve">Anneli Rätsep, Elsa Trumm, Evelyn Aaviksoo, Evelin Kostabi, Gerly Tamm, Helen Urmann, Kadi Lubi, Kadri Lees, Maie Kiisel, Merle Mägi, Raul-Allan Kiivet, Ruth Kalda, Saara Maria Puur, Ene Tubelt (2020). </w:t>
      </w:r>
      <w:hyperlink r:id="rId23" w:history="1">
        <w:r w:rsidRPr="00E66E62">
          <w:rPr>
            <w:rStyle w:val="Hperlink"/>
            <w:rFonts w:ascii="Times New Roman" w:eastAsia="Times New Roman" w:hAnsi="Times New Roman" w:cs="Times New Roman"/>
            <w:sz w:val="18"/>
            <w:szCs w:val="18"/>
            <w:lang w:eastAsia="ar-SA"/>
          </w:rPr>
          <w:t>Töötervishoiuteenuse uuring Sotsiaalministeeriumile</w:t>
        </w:r>
      </w:hyperlink>
      <w:r w:rsidRPr="00E66E62">
        <w:rPr>
          <w:rFonts w:ascii="Times New Roman" w:eastAsia="Times New Roman" w:hAnsi="Times New Roman" w:cs="Times New Roman"/>
          <w:color w:val="000000" w:themeColor="text1"/>
          <w:sz w:val="18"/>
          <w:szCs w:val="18"/>
          <w:lang w:eastAsia="ar-SA"/>
        </w:rPr>
        <w:t xml:space="preserve">. Tartu Ülikooli sotsiaalteaduslike rakendusuuringute keskus RAKE </w:t>
      </w:r>
      <w:r w:rsidR="00CF6AA2">
        <w:rPr>
          <w:rFonts w:ascii="Times New Roman" w:eastAsia="Times New Roman" w:hAnsi="Times New Roman" w:cs="Times New Roman"/>
          <w:color w:val="000000" w:themeColor="text1"/>
          <w:sz w:val="18"/>
          <w:szCs w:val="18"/>
          <w:lang w:eastAsia="ar-SA"/>
        </w:rPr>
        <w:t>ning</w:t>
      </w:r>
      <w:r w:rsidRPr="00E66E62">
        <w:rPr>
          <w:rFonts w:ascii="Times New Roman" w:eastAsia="Times New Roman" w:hAnsi="Times New Roman" w:cs="Times New Roman"/>
          <w:color w:val="000000" w:themeColor="text1"/>
          <w:sz w:val="18"/>
          <w:szCs w:val="18"/>
          <w:lang w:eastAsia="ar-SA"/>
        </w:rPr>
        <w:t xml:space="preserve"> peremeditsiini ja rahvatervise instituut koostöös Tallinna Tervishoiu Kõrgkooliga.</w:t>
      </w:r>
    </w:p>
  </w:footnote>
  <w:footnote w:id="28">
    <w:p w14:paraId="62C4D813" w14:textId="0629B83C" w:rsidR="006D4C26" w:rsidRPr="00E66E62" w:rsidRDefault="006D4C26" w:rsidP="006D4C26">
      <w:pPr>
        <w:pStyle w:val="Allmrkusetekst"/>
        <w:rPr>
          <w:rFonts w:ascii="Times New Roman" w:hAnsi="Times New Roman" w:cs="Times New Roman"/>
          <w:sz w:val="18"/>
          <w:szCs w:val="18"/>
        </w:rPr>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TEHIK (2024). </w:t>
      </w:r>
      <w:hyperlink r:id="rId24" w:history="1">
        <w:r w:rsidRPr="00E66E62">
          <w:rPr>
            <w:rStyle w:val="Hperlink"/>
            <w:rFonts w:ascii="Times New Roman" w:hAnsi="Times New Roman" w:cs="Times New Roman"/>
            <w:sz w:val="18"/>
            <w:szCs w:val="18"/>
          </w:rPr>
          <w:t>Tervisekontrolli otsuste digitaliseerimise ärianalüüs</w:t>
        </w:r>
      </w:hyperlink>
    </w:p>
  </w:footnote>
  <w:footnote w:id="29">
    <w:p w14:paraId="34A24830" w14:textId="098D9B7C" w:rsidR="006D4C26" w:rsidRPr="00E66E62" w:rsidRDefault="006D4C26" w:rsidP="006D4C26">
      <w:pPr>
        <w:pStyle w:val="Allmrkusetekst"/>
        <w:rPr>
          <w:rFonts w:ascii="Times New Roman" w:hAnsi="Times New Roman" w:cs="Times New Roman"/>
          <w:sz w:val="18"/>
          <w:szCs w:val="18"/>
        </w:rPr>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Statistikaameti andmebaas. </w:t>
      </w:r>
      <w:r w:rsidR="00FE2639">
        <w:rPr>
          <w:rFonts w:ascii="Times New Roman" w:hAnsi="Times New Roman" w:cs="Times New Roman"/>
          <w:sz w:val="18"/>
          <w:szCs w:val="18"/>
        </w:rPr>
        <w:t>T</w:t>
      </w:r>
      <w:r w:rsidRPr="00E66E62">
        <w:rPr>
          <w:rFonts w:ascii="Times New Roman" w:hAnsi="Times New Roman" w:cs="Times New Roman"/>
          <w:sz w:val="18"/>
          <w:szCs w:val="18"/>
        </w:rPr>
        <w:t xml:space="preserve">abel </w:t>
      </w:r>
      <w:hyperlink r:id="rId25" w:history="1">
        <w:r w:rsidRPr="00E66E62">
          <w:rPr>
            <w:rStyle w:val="Hperlink"/>
            <w:rFonts w:ascii="Times New Roman" w:hAnsi="Times New Roman" w:cs="Times New Roman"/>
            <w:sz w:val="18"/>
            <w:szCs w:val="18"/>
          </w:rPr>
          <w:t>ER006: statistilisse profiili kuuluvad üksused tegevusala (EMTAK 2008) järgi. Statistika andmebaas</w:t>
        </w:r>
      </w:hyperlink>
    </w:p>
  </w:footnote>
  <w:footnote w:id="30">
    <w:p w14:paraId="50B839DF" w14:textId="189294AE" w:rsidR="006D4C26" w:rsidRDefault="006D4C26" w:rsidP="006D4C26">
      <w:pPr>
        <w:pStyle w:val="Allmrkusetekst"/>
      </w:pPr>
      <w:r w:rsidRPr="00E66E62">
        <w:rPr>
          <w:rStyle w:val="Allmrkuseviide"/>
          <w:rFonts w:ascii="Times New Roman" w:hAnsi="Times New Roman" w:cs="Times New Roman"/>
          <w:sz w:val="18"/>
          <w:szCs w:val="18"/>
        </w:rPr>
        <w:footnoteRef/>
      </w:r>
      <w:r w:rsidRPr="00E66E62">
        <w:rPr>
          <w:rFonts w:ascii="Times New Roman" w:hAnsi="Times New Roman" w:cs="Times New Roman"/>
          <w:sz w:val="18"/>
          <w:szCs w:val="18"/>
        </w:rPr>
        <w:t xml:space="preserve"> </w:t>
      </w:r>
      <w:r w:rsidRPr="00E66E62">
        <w:rPr>
          <w:rFonts w:ascii="Times New Roman" w:eastAsia="Times New Roman" w:hAnsi="Times New Roman" w:cs="Times New Roman"/>
          <w:color w:val="000000" w:themeColor="text1"/>
          <w:sz w:val="18"/>
          <w:szCs w:val="18"/>
          <w:lang w:eastAsia="ar-SA"/>
        </w:rPr>
        <w:t xml:space="preserve">Anneli Rätsep, Elsa Trumm, Evelyn Aaviksoo, Evelin Kostabi, Gerly Tamm, Helen Urmann, Kadi Lubi, Kadri Lees, Maie Kiisel, Merle Mägi, Raul-Allan Kiivet, Ruth Kalda, Saara Maria Puur, Ene Tubelt (2020). </w:t>
      </w:r>
      <w:hyperlink r:id="rId26" w:history="1">
        <w:r w:rsidRPr="00E66E62">
          <w:rPr>
            <w:rStyle w:val="Hperlink"/>
            <w:rFonts w:ascii="Times New Roman" w:eastAsia="Times New Roman" w:hAnsi="Times New Roman" w:cs="Times New Roman"/>
            <w:sz w:val="18"/>
            <w:szCs w:val="18"/>
            <w:lang w:eastAsia="ar-SA"/>
          </w:rPr>
          <w:t>Töötervishoiuteenuse uuring Sotsiaalministeeriumile</w:t>
        </w:r>
      </w:hyperlink>
      <w:r w:rsidRPr="00E66E62">
        <w:rPr>
          <w:rFonts w:ascii="Times New Roman" w:eastAsia="Times New Roman" w:hAnsi="Times New Roman" w:cs="Times New Roman"/>
          <w:color w:val="000000" w:themeColor="text1"/>
          <w:sz w:val="18"/>
          <w:szCs w:val="18"/>
          <w:lang w:eastAsia="ar-SA"/>
        </w:rPr>
        <w:t xml:space="preserve">. Tartu Ülikooli sotsiaalteaduslike rakendusuuringute keskus RAKE </w:t>
      </w:r>
      <w:r w:rsidR="00FE2639">
        <w:rPr>
          <w:rFonts w:ascii="Times New Roman" w:eastAsia="Times New Roman" w:hAnsi="Times New Roman" w:cs="Times New Roman"/>
          <w:color w:val="000000" w:themeColor="text1"/>
          <w:sz w:val="18"/>
          <w:szCs w:val="18"/>
          <w:lang w:eastAsia="ar-SA"/>
        </w:rPr>
        <w:t>ning</w:t>
      </w:r>
      <w:r w:rsidRPr="00E66E62">
        <w:rPr>
          <w:rFonts w:ascii="Times New Roman" w:eastAsia="Times New Roman" w:hAnsi="Times New Roman" w:cs="Times New Roman"/>
          <w:color w:val="000000" w:themeColor="text1"/>
          <w:sz w:val="18"/>
          <w:szCs w:val="18"/>
          <w:lang w:eastAsia="ar-SA"/>
        </w:rPr>
        <w:t xml:space="preserve"> peremeditsiini ja rahvatervise instituut koostöös Tallinna Tervishoiu Kõrgkooliga.</w:t>
      </w:r>
      <w:r>
        <w:t xml:space="preserve"> </w:t>
      </w:r>
    </w:p>
  </w:footnote>
  <w:footnote w:id="31">
    <w:p w14:paraId="4690F116" w14:textId="77777777" w:rsidR="006D4C26" w:rsidRDefault="006D4C26" w:rsidP="006D4C26">
      <w:pPr>
        <w:pStyle w:val="Allmrkusetekst"/>
      </w:pPr>
      <w:r>
        <w:rPr>
          <w:rStyle w:val="Allmrkuseviide"/>
        </w:rPr>
        <w:footnoteRef/>
      </w:r>
      <w:r>
        <w:t xml:space="preserve"> </w:t>
      </w:r>
      <w:hyperlink r:id="rId27" w:history="1">
        <w:r>
          <w:rPr>
            <w:rStyle w:val="Hperlink"/>
          </w:rPr>
          <w:t>Tööinspektsiooni aastaraamat 2024.pdf</w:t>
        </w:r>
      </w:hyperlink>
    </w:p>
  </w:footnote>
  <w:footnote w:id="32">
    <w:p w14:paraId="3BD05C6A" w14:textId="0588F984" w:rsidR="003A3ECD" w:rsidRDefault="003A3ECD" w:rsidP="00393759">
      <w:pPr>
        <w:pStyle w:val="Allmrkusetekst"/>
      </w:pPr>
      <w:r>
        <w:rPr>
          <w:rStyle w:val="Allmrkuseviide"/>
        </w:rPr>
        <w:footnoteRef/>
      </w:r>
      <w:r w:rsidR="00393759">
        <w:t xml:space="preserve"> </w:t>
      </w:r>
      <w:r w:rsidR="00D3233B">
        <w:t xml:space="preserve">Euroopa Parlamendi ja </w:t>
      </w:r>
      <w:r w:rsidR="007D2D89">
        <w:t>n</w:t>
      </w:r>
      <w:r w:rsidR="00D3233B">
        <w:t xml:space="preserve">õukogu määrus </w:t>
      </w:r>
      <w:r w:rsidR="00393759">
        <w:t>(EL) 2016/679 füüsiliste isikute kaitse kohta isikuandmete töötlemisel ja selliste andmete vaba liikumise ning direktiivi 95/46/EÜ kehtetuks tunnistamise kohta (isikuandmete kaitse üldmäärus)</w:t>
      </w:r>
      <w:r w:rsidR="007D2D89">
        <w:t>.</w:t>
      </w:r>
      <w:r>
        <w:t xml:space="preserve"> </w:t>
      </w:r>
      <w:hyperlink r:id="rId28" w:history="1">
        <w:r w:rsidRPr="003A3ECD">
          <w:rPr>
            <w:rStyle w:val="Hperlink"/>
          </w:rPr>
          <w:t>L_2016119ET.01000101.xml</w:t>
        </w:r>
      </w:hyperlink>
    </w:p>
  </w:footnote>
  <w:footnote w:id="33">
    <w:p w14:paraId="5B38D131" w14:textId="083EB59E" w:rsidR="00095F33" w:rsidRDefault="00095F33">
      <w:pPr>
        <w:pStyle w:val="Allmrkusetekst"/>
      </w:pPr>
      <w:r>
        <w:rPr>
          <w:rStyle w:val="Allmrkuseviide"/>
        </w:rPr>
        <w:footnoteRef/>
      </w:r>
      <w:r w:rsidR="003E1336">
        <w:t xml:space="preserve"> </w:t>
      </w:r>
      <w:r w:rsidR="003E1336" w:rsidRPr="003E1336">
        <w:t>Töötervishoiuteenuse osutamise kord</w:t>
      </w:r>
      <w:r w:rsidR="003E1336">
        <w:t xml:space="preserve">, </w:t>
      </w:r>
      <w:r w:rsidR="003E1336" w:rsidRPr="003E1336">
        <w:t>RT I, 17.12.2022, 26</w:t>
      </w:r>
      <w:r w:rsidR="005A1BE4">
        <w:t xml:space="preserve">. </w:t>
      </w:r>
      <w:hyperlink r:id="rId29" w:history="1">
        <w:r w:rsidRPr="00095F33">
          <w:rPr>
            <w:rStyle w:val="Hperlink"/>
          </w:rPr>
          <w:t>Töötervishoiuteenuse osutamise kord</w:t>
        </w:r>
        <w:r w:rsidR="005A1BE4">
          <w:rPr>
            <w:rStyle w:val="Hperlink"/>
          </w:rPr>
          <w:t xml:space="preserve"> </w:t>
        </w:r>
        <w:r w:rsidRPr="00095F33">
          <w:rPr>
            <w:rStyle w:val="Hperlink"/>
          </w:rPr>
          <w:t>–</w:t>
        </w:r>
        <w:r w:rsidR="005A1BE4">
          <w:rPr>
            <w:rStyle w:val="Hperlink"/>
          </w:rPr>
          <w:t xml:space="preserve"> </w:t>
        </w:r>
        <w:r w:rsidRPr="00095F33">
          <w:rPr>
            <w:rStyle w:val="Hperlink"/>
          </w:rPr>
          <w:t>Riigi Teataja</w:t>
        </w:r>
      </w:hyperlink>
    </w:p>
  </w:footnote>
  <w:footnote w:id="34">
    <w:p w14:paraId="09C2CA74" w14:textId="68CA2E76" w:rsidR="00506ECD" w:rsidRDefault="00506ECD">
      <w:pPr>
        <w:pStyle w:val="Allmrkusetekst"/>
      </w:pPr>
      <w:r>
        <w:rPr>
          <w:rStyle w:val="Allmrkuseviide"/>
        </w:rPr>
        <w:footnoteRef/>
      </w:r>
      <w:r>
        <w:t xml:space="preserve"> </w:t>
      </w:r>
      <w:r w:rsidR="00121787">
        <w:t xml:space="preserve">Töökeskkonna andmekogu põhimäärus, </w:t>
      </w:r>
      <w:r w:rsidR="00121787" w:rsidRPr="00121787">
        <w:t>RT I, 03.10.2023, 4</w:t>
      </w:r>
      <w:r w:rsidR="005A1BE4">
        <w:t xml:space="preserve">. </w:t>
      </w:r>
      <w:hyperlink r:id="rId30" w:history="1">
        <w:r w:rsidRPr="00506ECD">
          <w:rPr>
            <w:rStyle w:val="Hperlink"/>
          </w:rPr>
          <w:t>Töökeskkonna andmekogu põhimäärus</w:t>
        </w:r>
        <w:r w:rsidR="005A1BE4">
          <w:rPr>
            <w:rStyle w:val="Hperlink"/>
          </w:rPr>
          <w:t xml:space="preserve"> </w:t>
        </w:r>
        <w:r w:rsidRPr="00506ECD">
          <w:rPr>
            <w:rStyle w:val="Hperlink"/>
          </w:rPr>
          <w:t>–</w:t>
        </w:r>
        <w:r w:rsidR="005A1BE4">
          <w:rPr>
            <w:rStyle w:val="Hperlink"/>
          </w:rPr>
          <w:t xml:space="preserve"> </w:t>
        </w:r>
        <w:r w:rsidRPr="00506ECD">
          <w:rPr>
            <w:rStyle w:val="Hperlink"/>
          </w:rPr>
          <w:t>Riigi Teataja</w:t>
        </w:r>
      </w:hyperlink>
    </w:p>
  </w:footnote>
  <w:footnote w:id="35">
    <w:p w14:paraId="454DC42E" w14:textId="5BE10361" w:rsidR="0006277C" w:rsidRDefault="0006277C">
      <w:pPr>
        <w:pStyle w:val="Allmrkusetekst"/>
      </w:pPr>
      <w:r>
        <w:rPr>
          <w:rStyle w:val="Allmrkuseviide"/>
        </w:rPr>
        <w:footnoteRef/>
      </w:r>
      <w:r>
        <w:t xml:space="preserve"> </w:t>
      </w:r>
      <w:r w:rsidRPr="0006277C">
        <w:t>Bioloogilistest ohuteguritest mõjutatud töökeskkonna töötervishoiu ja tööohutuse nõuded</w:t>
      </w:r>
      <w:r>
        <w:t xml:space="preserve">, </w:t>
      </w:r>
      <w:r w:rsidR="00F92F43" w:rsidRPr="00F92F43">
        <w:t>RT I, 02.04.2024, 15</w:t>
      </w:r>
      <w:r w:rsidR="005A1BE4">
        <w:t xml:space="preserve">. </w:t>
      </w:r>
      <w:hyperlink r:id="rId31" w:history="1">
        <w:r w:rsidRPr="0006277C">
          <w:rPr>
            <w:rStyle w:val="Hperlink"/>
          </w:rPr>
          <w:t>Bioloogilistest ohuteguritest mõjutatud töökeskkonna töötervishoiu ja tööohutuse nõuded</w:t>
        </w:r>
        <w:r w:rsidR="005A1BE4">
          <w:rPr>
            <w:rStyle w:val="Hperlink"/>
          </w:rPr>
          <w:t xml:space="preserve"> </w:t>
        </w:r>
        <w:r w:rsidRPr="0006277C">
          <w:rPr>
            <w:rStyle w:val="Hperlink"/>
          </w:rPr>
          <w:t>–</w:t>
        </w:r>
        <w:r w:rsidR="005A1BE4">
          <w:rPr>
            <w:rStyle w:val="Hperlink"/>
          </w:rPr>
          <w:t xml:space="preserve"> </w:t>
        </w:r>
        <w:r w:rsidRPr="0006277C">
          <w:rPr>
            <w:rStyle w:val="Hperlink"/>
          </w:rPr>
          <w:t>Riigi Teataja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3A45"/>
    <w:multiLevelType w:val="hybridMultilevel"/>
    <w:tmpl w:val="F202DBBC"/>
    <w:lvl w:ilvl="0" w:tplc="D1287C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DA61E5"/>
    <w:multiLevelType w:val="hybridMultilevel"/>
    <w:tmpl w:val="A9688488"/>
    <w:lvl w:ilvl="0" w:tplc="04250019">
      <w:start w:val="1"/>
      <w:numFmt w:val="lowerLetter"/>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081C5AF9"/>
    <w:multiLevelType w:val="hybridMultilevel"/>
    <w:tmpl w:val="74903E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F0115D"/>
    <w:multiLevelType w:val="hybridMultilevel"/>
    <w:tmpl w:val="FCA85FD2"/>
    <w:lvl w:ilvl="0" w:tplc="6C62658A">
      <w:start w:val="17"/>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2F45031"/>
    <w:multiLevelType w:val="hybridMultilevel"/>
    <w:tmpl w:val="FD10DC7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15D66552"/>
    <w:multiLevelType w:val="hybridMultilevel"/>
    <w:tmpl w:val="B6A8D09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B2346F4"/>
    <w:multiLevelType w:val="hybridMultilevel"/>
    <w:tmpl w:val="586200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6D5908"/>
    <w:multiLevelType w:val="hybridMultilevel"/>
    <w:tmpl w:val="97FC2C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162711"/>
    <w:multiLevelType w:val="hybridMultilevel"/>
    <w:tmpl w:val="A968848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FE47F29"/>
    <w:multiLevelType w:val="multilevel"/>
    <w:tmpl w:val="2BA0DE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7A0301"/>
    <w:multiLevelType w:val="hybridMultilevel"/>
    <w:tmpl w:val="8E68A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0834A2E"/>
    <w:multiLevelType w:val="hybridMultilevel"/>
    <w:tmpl w:val="6E0425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117288"/>
    <w:multiLevelType w:val="hybridMultilevel"/>
    <w:tmpl w:val="51EC469E"/>
    <w:lvl w:ilvl="0" w:tplc="AF529266">
      <w:start w:val="1"/>
      <w:numFmt w:val="decimal"/>
      <w:lvlText w:val="%1)"/>
      <w:lvlJc w:val="left"/>
      <w:pPr>
        <w:ind w:left="720" w:hanging="360"/>
      </w:pPr>
    </w:lvl>
    <w:lvl w:ilvl="1" w:tplc="BA62C72A">
      <w:start w:val="1"/>
      <w:numFmt w:val="decimal"/>
      <w:lvlText w:val="%2)"/>
      <w:lvlJc w:val="left"/>
      <w:pPr>
        <w:ind w:left="720" w:hanging="360"/>
      </w:pPr>
    </w:lvl>
    <w:lvl w:ilvl="2" w:tplc="3BE4E386">
      <w:start w:val="1"/>
      <w:numFmt w:val="decimal"/>
      <w:lvlText w:val="%3)"/>
      <w:lvlJc w:val="left"/>
      <w:pPr>
        <w:ind w:left="720" w:hanging="360"/>
      </w:pPr>
    </w:lvl>
    <w:lvl w:ilvl="3" w:tplc="471A2542">
      <w:start w:val="1"/>
      <w:numFmt w:val="decimal"/>
      <w:lvlText w:val="%4)"/>
      <w:lvlJc w:val="left"/>
      <w:pPr>
        <w:ind w:left="720" w:hanging="360"/>
      </w:pPr>
    </w:lvl>
    <w:lvl w:ilvl="4" w:tplc="C220E03A">
      <w:start w:val="1"/>
      <w:numFmt w:val="decimal"/>
      <w:lvlText w:val="%5)"/>
      <w:lvlJc w:val="left"/>
      <w:pPr>
        <w:ind w:left="720" w:hanging="360"/>
      </w:pPr>
    </w:lvl>
    <w:lvl w:ilvl="5" w:tplc="9CA26176">
      <w:start w:val="1"/>
      <w:numFmt w:val="decimal"/>
      <w:lvlText w:val="%6)"/>
      <w:lvlJc w:val="left"/>
      <w:pPr>
        <w:ind w:left="720" w:hanging="360"/>
      </w:pPr>
    </w:lvl>
    <w:lvl w:ilvl="6" w:tplc="4C76A9D6">
      <w:start w:val="1"/>
      <w:numFmt w:val="decimal"/>
      <w:lvlText w:val="%7)"/>
      <w:lvlJc w:val="left"/>
      <w:pPr>
        <w:ind w:left="720" w:hanging="360"/>
      </w:pPr>
    </w:lvl>
    <w:lvl w:ilvl="7" w:tplc="29E23BD4">
      <w:start w:val="1"/>
      <w:numFmt w:val="decimal"/>
      <w:lvlText w:val="%8)"/>
      <w:lvlJc w:val="left"/>
      <w:pPr>
        <w:ind w:left="720" w:hanging="360"/>
      </w:pPr>
    </w:lvl>
    <w:lvl w:ilvl="8" w:tplc="B1C43F5C">
      <w:start w:val="1"/>
      <w:numFmt w:val="decimal"/>
      <w:lvlText w:val="%9)"/>
      <w:lvlJc w:val="left"/>
      <w:pPr>
        <w:ind w:left="720" w:hanging="360"/>
      </w:pPr>
    </w:lvl>
  </w:abstractNum>
  <w:abstractNum w:abstractNumId="13" w15:restartNumberingAfterBreak="0">
    <w:nsid w:val="32994AA0"/>
    <w:multiLevelType w:val="hybridMultilevel"/>
    <w:tmpl w:val="1E7CF09A"/>
    <w:lvl w:ilvl="0" w:tplc="D1647E1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4" w15:restartNumberingAfterBreak="0">
    <w:nsid w:val="3D8968D1"/>
    <w:multiLevelType w:val="hybridMultilevel"/>
    <w:tmpl w:val="ED242ECE"/>
    <w:lvl w:ilvl="0" w:tplc="BA40A8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3136823"/>
    <w:multiLevelType w:val="hybridMultilevel"/>
    <w:tmpl w:val="A29E0572"/>
    <w:lvl w:ilvl="0" w:tplc="BA40A8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33F7D3F"/>
    <w:multiLevelType w:val="multilevel"/>
    <w:tmpl w:val="6F78E6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86365E"/>
    <w:multiLevelType w:val="hybridMultilevel"/>
    <w:tmpl w:val="BF6E6C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9D703D1"/>
    <w:multiLevelType w:val="hybridMultilevel"/>
    <w:tmpl w:val="8CA656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C0F2671"/>
    <w:multiLevelType w:val="hybridMultilevel"/>
    <w:tmpl w:val="7B887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C161A0F"/>
    <w:multiLevelType w:val="hybridMultilevel"/>
    <w:tmpl w:val="088A0F6E"/>
    <w:lvl w:ilvl="0" w:tplc="265E60D6">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FFC485E"/>
    <w:multiLevelType w:val="hybridMultilevel"/>
    <w:tmpl w:val="5672AE80"/>
    <w:lvl w:ilvl="0" w:tplc="E9C01044">
      <w:start w:val="1"/>
      <w:numFmt w:val="decimal"/>
      <w:lvlText w:val="%1)"/>
      <w:lvlJc w:val="left"/>
      <w:pPr>
        <w:ind w:left="855" w:hanging="495"/>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0FF1A25"/>
    <w:multiLevelType w:val="hybridMultilevel"/>
    <w:tmpl w:val="28A80210"/>
    <w:lvl w:ilvl="0" w:tplc="12409C3E">
      <w:start w:val="1"/>
      <w:numFmt w:val="decimal"/>
      <w:lvlText w:val="%1."/>
      <w:lvlJc w:val="left"/>
      <w:pPr>
        <w:ind w:left="360" w:hanging="360"/>
      </w:pPr>
      <w:rPr>
        <w:b w:val="0"/>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3" w15:restartNumberingAfterBreak="0">
    <w:nsid w:val="51527BBE"/>
    <w:multiLevelType w:val="hybridMultilevel"/>
    <w:tmpl w:val="0F5467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4797B70"/>
    <w:multiLevelType w:val="hybridMultilevel"/>
    <w:tmpl w:val="4E1887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4E641F0"/>
    <w:multiLevelType w:val="hybridMultilevel"/>
    <w:tmpl w:val="588C61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7563E00"/>
    <w:multiLevelType w:val="hybridMultilevel"/>
    <w:tmpl w:val="F3F21F4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7" w15:restartNumberingAfterBreak="0">
    <w:nsid w:val="59747DB3"/>
    <w:multiLevelType w:val="multilevel"/>
    <w:tmpl w:val="3B686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2154B5"/>
    <w:multiLevelType w:val="hybridMultilevel"/>
    <w:tmpl w:val="6548ECA8"/>
    <w:lvl w:ilvl="0" w:tplc="309C357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1955864"/>
    <w:multiLevelType w:val="hybridMultilevel"/>
    <w:tmpl w:val="DA0EFE06"/>
    <w:lvl w:ilvl="0" w:tplc="18A019C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565288E"/>
    <w:multiLevelType w:val="hybridMultilevel"/>
    <w:tmpl w:val="EE526C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FED1606"/>
    <w:multiLevelType w:val="hybridMultilevel"/>
    <w:tmpl w:val="D436BE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2BF6B85"/>
    <w:multiLevelType w:val="hybridMultilevel"/>
    <w:tmpl w:val="395CEA06"/>
    <w:lvl w:ilvl="0" w:tplc="18A019C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39612F2"/>
    <w:multiLevelType w:val="hybridMultilevel"/>
    <w:tmpl w:val="71BEF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5DE20A8"/>
    <w:multiLevelType w:val="hybridMultilevel"/>
    <w:tmpl w:val="06786324"/>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763B0D16"/>
    <w:multiLevelType w:val="hybridMultilevel"/>
    <w:tmpl w:val="5BB6CA54"/>
    <w:lvl w:ilvl="0" w:tplc="16DAF556">
      <w:start w:val="2021"/>
      <w:numFmt w:val="bullet"/>
      <w:lvlText w:val="-"/>
      <w:lvlJc w:val="left"/>
      <w:pPr>
        <w:ind w:left="420" w:hanging="360"/>
      </w:pPr>
      <w:rPr>
        <w:rFonts w:ascii="Times New Roman" w:eastAsia="SimSu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36" w15:restartNumberingAfterBreak="0">
    <w:nsid w:val="77721CB7"/>
    <w:multiLevelType w:val="multilevel"/>
    <w:tmpl w:val="9FD083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023ED9"/>
    <w:multiLevelType w:val="multilevel"/>
    <w:tmpl w:val="861A3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8182335">
    <w:abstractNumId w:val="28"/>
  </w:num>
  <w:num w:numId="2" w16cid:durableId="1958876176">
    <w:abstractNumId w:val="34"/>
  </w:num>
  <w:num w:numId="3" w16cid:durableId="154075522">
    <w:abstractNumId w:val="33"/>
  </w:num>
  <w:num w:numId="4" w16cid:durableId="1658413945">
    <w:abstractNumId w:val="23"/>
  </w:num>
  <w:num w:numId="5" w16cid:durableId="836193519">
    <w:abstractNumId w:val="14"/>
  </w:num>
  <w:num w:numId="6" w16cid:durableId="1192303098">
    <w:abstractNumId w:val="15"/>
  </w:num>
  <w:num w:numId="7" w16cid:durableId="375735192">
    <w:abstractNumId w:val="17"/>
  </w:num>
  <w:num w:numId="8" w16cid:durableId="675226959">
    <w:abstractNumId w:val="19"/>
  </w:num>
  <w:num w:numId="9" w16cid:durableId="148445287">
    <w:abstractNumId w:val="37"/>
  </w:num>
  <w:num w:numId="10" w16cid:durableId="658386318">
    <w:abstractNumId w:val="26"/>
  </w:num>
  <w:num w:numId="11" w16cid:durableId="1147236078">
    <w:abstractNumId w:val="10"/>
  </w:num>
  <w:num w:numId="12" w16cid:durableId="327634753">
    <w:abstractNumId w:val="18"/>
  </w:num>
  <w:num w:numId="13" w16cid:durableId="374820444">
    <w:abstractNumId w:val="25"/>
  </w:num>
  <w:num w:numId="14" w16cid:durableId="837382808">
    <w:abstractNumId w:val="5"/>
  </w:num>
  <w:num w:numId="15" w16cid:durableId="413552384">
    <w:abstractNumId w:val="6"/>
  </w:num>
  <w:num w:numId="16" w16cid:durableId="1519273427">
    <w:abstractNumId w:val="35"/>
  </w:num>
  <w:num w:numId="17" w16cid:durableId="2111663201">
    <w:abstractNumId w:val="0"/>
  </w:num>
  <w:num w:numId="18" w16cid:durableId="1994288967">
    <w:abstractNumId w:val="12"/>
  </w:num>
  <w:num w:numId="19" w16cid:durableId="768233654">
    <w:abstractNumId w:val="20"/>
  </w:num>
  <w:num w:numId="20" w16cid:durableId="1052969306">
    <w:abstractNumId w:val="7"/>
  </w:num>
  <w:num w:numId="21" w16cid:durableId="948128135">
    <w:abstractNumId w:val="21"/>
  </w:num>
  <w:num w:numId="22" w16cid:durableId="2095349175">
    <w:abstractNumId w:val="24"/>
  </w:num>
  <w:num w:numId="23" w16cid:durableId="7264124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09731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8273937">
    <w:abstractNumId w:val="1"/>
  </w:num>
  <w:num w:numId="26" w16cid:durableId="1904485177">
    <w:abstractNumId w:val="8"/>
  </w:num>
  <w:num w:numId="27" w16cid:durableId="1191259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4980548">
    <w:abstractNumId w:val="9"/>
  </w:num>
  <w:num w:numId="29" w16cid:durableId="910119241">
    <w:abstractNumId w:val="11"/>
  </w:num>
  <w:num w:numId="30" w16cid:durableId="711658442">
    <w:abstractNumId w:val="2"/>
  </w:num>
  <w:num w:numId="31" w16cid:durableId="1819420187">
    <w:abstractNumId w:val="29"/>
  </w:num>
  <w:num w:numId="32" w16cid:durableId="398092414">
    <w:abstractNumId w:val="32"/>
  </w:num>
  <w:num w:numId="33" w16cid:durableId="247886541">
    <w:abstractNumId w:val="31"/>
  </w:num>
  <w:num w:numId="34" w16cid:durableId="1211962716">
    <w:abstractNumId w:val="27"/>
  </w:num>
  <w:num w:numId="35" w16cid:durableId="1565095345">
    <w:abstractNumId w:val="30"/>
  </w:num>
  <w:num w:numId="36" w16cid:durableId="1709143549">
    <w:abstractNumId w:val="3"/>
  </w:num>
  <w:num w:numId="37" w16cid:durableId="996032218">
    <w:abstractNumId w:val="16"/>
  </w:num>
  <w:num w:numId="38" w16cid:durableId="124664681">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Ragnar Kass - MKM">
    <w15:presenceInfo w15:providerId="AD" w15:userId="S::Ragnar.Kass@mkm.ee::7e5e79b3-3d88-4f10-a6e1-7dea6aa865e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61B"/>
    <w:rsid w:val="00000D78"/>
    <w:rsid w:val="00001676"/>
    <w:rsid w:val="0000198E"/>
    <w:rsid w:val="000028C2"/>
    <w:rsid w:val="000028D7"/>
    <w:rsid w:val="00002FA2"/>
    <w:rsid w:val="000031E5"/>
    <w:rsid w:val="0000369B"/>
    <w:rsid w:val="00004372"/>
    <w:rsid w:val="000044B1"/>
    <w:rsid w:val="0000486B"/>
    <w:rsid w:val="00004F51"/>
    <w:rsid w:val="0000612E"/>
    <w:rsid w:val="000062F8"/>
    <w:rsid w:val="00006A67"/>
    <w:rsid w:val="00007745"/>
    <w:rsid w:val="00007C1A"/>
    <w:rsid w:val="000102FB"/>
    <w:rsid w:val="000110DC"/>
    <w:rsid w:val="000111FF"/>
    <w:rsid w:val="00012719"/>
    <w:rsid w:val="000129AC"/>
    <w:rsid w:val="00012AB8"/>
    <w:rsid w:val="00012D62"/>
    <w:rsid w:val="000130A8"/>
    <w:rsid w:val="0001390E"/>
    <w:rsid w:val="00013986"/>
    <w:rsid w:val="000151DF"/>
    <w:rsid w:val="00016020"/>
    <w:rsid w:val="000163A6"/>
    <w:rsid w:val="00020547"/>
    <w:rsid w:val="00021178"/>
    <w:rsid w:val="000211F7"/>
    <w:rsid w:val="00021F39"/>
    <w:rsid w:val="000226FF"/>
    <w:rsid w:val="0002329F"/>
    <w:rsid w:val="000239ED"/>
    <w:rsid w:val="0002464E"/>
    <w:rsid w:val="00024795"/>
    <w:rsid w:val="000249E6"/>
    <w:rsid w:val="000249F6"/>
    <w:rsid w:val="00025425"/>
    <w:rsid w:val="0002678D"/>
    <w:rsid w:val="00026B3C"/>
    <w:rsid w:val="00027BDA"/>
    <w:rsid w:val="000303C5"/>
    <w:rsid w:val="00030525"/>
    <w:rsid w:val="000309F8"/>
    <w:rsid w:val="00030A23"/>
    <w:rsid w:val="000310D3"/>
    <w:rsid w:val="0003161F"/>
    <w:rsid w:val="000323BB"/>
    <w:rsid w:val="00032A3B"/>
    <w:rsid w:val="00032B69"/>
    <w:rsid w:val="00033C7F"/>
    <w:rsid w:val="00034BDD"/>
    <w:rsid w:val="00034EA6"/>
    <w:rsid w:val="00035067"/>
    <w:rsid w:val="00035084"/>
    <w:rsid w:val="000352F7"/>
    <w:rsid w:val="00036913"/>
    <w:rsid w:val="00036A8A"/>
    <w:rsid w:val="0004083F"/>
    <w:rsid w:val="000408E3"/>
    <w:rsid w:val="00040B74"/>
    <w:rsid w:val="00041293"/>
    <w:rsid w:val="00042723"/>
    <w:rsid w:val="00042AB0"/>
    <w:rsid w:val="00043CAE"/>
    <w:rsid w:val="000448C1"/>
    <w:rsid w:val="00044C1D"/>
    <w:rsid w:val="0004519D"/>
    <w:rsid w:val="000452A8"/>
    <w:rsid w:val="00045BBE"/>
    <w:rsid w:val="00045BC0"/>
    <w:rsid w:val="000467B5"/>
    <w:rsid w:val="00046CB1"/>
    <w:rsid w:val="00047785"/>
    <w:rsid w:val="00047F4F"/>
    <w:rsid w:val="00047FDC"/>
    <w:rsid w:val="00050A81"/>
    <w:rsid w:val="000527C9"/>
    <w:rsid w:val="00053B2A"/>
    <w:rsid w:val="00054C02"/>
    <w:rsid w:val="000556E0"/>
    <w:rsid w:val="00055AAA"/>
    <w:rsid w:val="000564CD"/>
    <w:rsid w:val="00056AFE"/>
    <w:rsid w:val="00060412"/>
    <w:rsid w:val="0006096C"/>
    <w:rsid w:val="00061504"/>
    <w:rsid w:val="000616CF"/>
    <w:rsid w:val="00061D0F"/>
    <w:rsid w:val="0006277C"/>
    <w:rsid w:val="000631D0"/>
    <w:rsid w:val="00063240"/>
    <w:rsid w:val="00063514"/>
    <w:rsid w:val="00064CA4"/>
    <w:rsid w:val="0006502D"/>
    <w:rsid w:val="00065372"/>
    <w:rsid w:val="000664BA"/>
    <w:rsid w:val="000677ED"/>
    <w:rsid w:val="00067EE6"/>
    <w:rsid w:val="00070A95"/>
    <w:rsid w:val="00070EE5"/>
    <w:rsid w:val="000716B1"/>
    <w:rsid w:val="0007184E"/>
    <w:rsid w:val="000720A3"/>
    <w:rsid w:val="00072B34"/>
    <w:rsid w:val="00073B53"/>
    <w:rsid w:val="0007432B"/>
    <w:rsid w:val="00074615"/>
    <w:rsid w:val="00075416"/>
    <w:rsid w:val="0007608E"/>
    <w:rsid w:val="00076D4B"/>
    <w:rsid w:val="00077024"/>
    <w:rsid w:val="00077780"/>
    <w:rsid w:val="0008082B"/>
    <w:rsid w:val="000808B6"/>
    <w:rsid w:val="00081639"/>
    <w:rsid w:val="00081B0A"/>
    <w:rsid w:val="00081C43"/>
    <w:rsid w:val="00081FA2"/>
    <w:rsid w:val="000822C9"/>
    <w:rsid w:val="0008269C"/>
    <w:rsid w:val="00082A1B"/>
    <w:rsid w:val="00082ACC"/>
    <w:rsid w:val="00083E7B"/>
    <w:rsid w:val="0008495D"/>
    <w:rsid w:val="000851E6"/>
    <w:rsid w:val="0008522B"/>
    <w:rsid w:val="00085354"/>
    <w:rsid w:val="000862F5"/>
    <w:rsid w:val="0008632D"/>
    <w:rsid w:val="000871C0"/>
    <w:rsid w:val="00087922"/>
    <w:rsid w:val="00087AF7"/>
    <w:rsid w:val="00090148"/>
    <w:rsid w:val="00090177"/>
    <w:rsid w:val="000913EA"/>
    <w:rsid w:val="00091944"/>
    <w:rsid w:val="00091D0C"/>
    <w:rsid w:val="00093DD0"/>
    <w:rsid w:val="00094C01"/>
    <w:rsid w:val="0009506B"/>
    <w:rsid w:val="00095D62"/>
    <w:rsid w:val="00095F33"/>
    <w:rsid w:val="00095FAB"/>
    <w:rsid w:val="00096A41"/>
    <w:rsid w:val="00096D61"/>
    <w:rsid w:val="000974B3"/>
    <w:rsid w:val="00097F09"/>
    <w:rsid w:val="000A0E50"/>
    <w:rsid w:val="000A1201"/>
    <w:rsid w:val="000A1748"/>
    <w:rsid w:val="000A1879"/>
    <w:rsid w:val="000A1E32"/>
    <w:rsid w:val="000A29D0"/>
    <w:rsid w:val="000A2CA7"/>
    <w:rsid w:val="000A2FAA"/>
    <w:rsid w:val="000A3677"/>
    <w:rsid w:val="000A4B9C"/>
    <w:rsid w:val="000A4D37"/>
    <w:rsid w:val="000A58EB"/>
    <w:rsid w:val="000A59DF"/>
    <w:rsid w:val="000A5EBB"/>
    <w:rsid w:val="000A6F01"/>
    <w:rsid w:val="000B01CF"/>
    <w:rsid w:val="000B1B44"/>
    <w:rsid w:val="000B2002"/>
    <w:rsid w:val="000B2523"/>
    <w:rsid w:val="000B29F5"/>
    <w:rsid w:val="000B2DA3"/>
    <w:rsid w:val="000B2F78"/>
    <w:rsid w:val="000B37DA"/>
    <w:rsid w:val="000B40A8"/>
    <w:rsid w:val="000B4258"/>
    <w:rsid w:val="000B5578"/>
    <w:rsid w:val="000B5943"/>
    <w:rsid w:val="000B6815"/>
    <w:rsid w:val="000B6B11"/>
    <w:rsid w:val="000B7411"/>
    <w:rsid w:val="000B79D5"/>
    <w:rsid w:val="000C003C"/>
    <w:rsid w:val="000C1CF4"/>
    <w:rsid w:val="000C1EE7"/>
    <w:rsid w:val="000C241D"/>
    <w:rsid w:val="000C29FB"/>
    <w:rsid w:val="000C2D69"/>
    <w:rsid w:val="000C37B8"/>
    <w:rsid w:val="000C4D45"/>
    <w:rsid w:val="000C5A67"/>
    <w:rsid w:val="000C5E02"/>
    <w:rsid w:val="000C67F8"/>
    <w:rsid w:val="000C7055"/>
    <w:rsid w:val="000D01C4"/>
    <w:rsid w:val="000D0AA7"/>
    <w:rsid w:val="000D1143"/>
    <w:rsid w:val="000D1830"/>
    <w:rsid w:val="000D1E2E"/>
    <w:rsid w:val="000D24AE"/>
    <w:rsid w:val="000D26DE"/>
    <w:rsid w:val="000D2C15"/>
    <w:rsid w:val="000D318C"/>
    <w:rsid w:val="000D36E1"/>
    <w:rsid w:val="000D39E1"/>
    <w:rsid w:val="000D4102"/>
    <w:rsid w:val="000D4E43"/>
    <w:rsid w:val="000D5548"/>
    <w:rsid w:val="000E0127"/>
    <w:rsid w:val="000E17F9"/>
    <w:rsid w:val="000E1D5A"/>
    <w:rsid w:val="000E1DAE"/>
    <w:rsid w:val="000E230D"/>
    <w:rsid w:val="000E2C16"/>
    <w:rsid w:val="000E2CE9"/>
    <w:rsid w:val="000E31AE"/>
    <w:rsid w:val="000E3C72"/>
    <w:rsid w:val="000E46A0"/>
    <w:rsid w:val="000E4762"/>
    <w:rsid w:val="000E4B4D"/>
    <w:rsid w:val="000E4C87"/>
    <w:rsid w:val="000E5E83"/>
    <w:rsid w:val="000E757D"/>
    <w:rsid w:val="000E7A7D"/>
    <w:rsid w:val="000F07EB"/>
    <w:rsid w:val="000F1240"/>
    <w:rsid w:val="000F1B84"/>
    <w:rsid w:val="000F1DFF"/>
    <w:rsid w:val="000F1F81"/>
    <w:rsid w:val="000F267B"/>
    <w:rsid w:val="000F3323"/>
    <w:rsid w:val="000F36D9"/>
    <w:rsid w:val="000F4620"/>
    <w:rsid w:val="000F4ACB"/>
    <w:rsid w:val="000F4F9B"/>
    <w:rsid w:val="000F50A5"/>
    <w:rsid w:val="000F600D"/>
    <w:rsid w:val="000F61FC"/>
    <w:rsid w:val="000F65F6"/>
    <w:rsid w:val="000F755F"/>
    <w:rsid w:val="000F76B4"/>
    <w:rsid w:val="000F7907"/>
    <w:rsid w:val="001001FA"/>
    <w:rsid w:val="00100632"/>
    <w:rsid w:val="00100E12"/>
    <w:rsid w:val="00100E9D"/>
    <w:rsid w:val="00101CFF"/>
    <w:rsid w:val="00102628"/>
    <w:rsid w:val="0010269F"/>
    <w:rsid w:val="0010302E"/>
    <w:rsid w:val="00103E4B"/>
    <w:rsid w:val="00105028"/>
    <w:rsid w:val="001053DB"/>
    <w:rsid w:val="00105C75"/>
    <w:rsid w:val="00106469"/>
    <w:rsid w:val="0010674D"/>
    <w:rsid w:val="00106A91"/>
    <w:rsid w:val="00106F4B"/>
    <w:rsid w:val="0010702B"/>
    <w:rsid w:val="001079C8"/>
    <w:rsid w:val="00107C20"/>
    <w:rsid w:val="00111370"/>
    <w:rsid w:val="00111A38"/>
    <w:rsid w:val="00111F47"/>
    <w:rsid w:val="001134AB"/>
    <w:rsid w:val="0011384C"/>
    <w:rsid w:val="00113AAE"/>
    <w:rsid w:val="00114AB6"/>
    <w:rsid w:val="0011612D"/>
    <w:rsid w:val="001167D4"/>
    <w:rsid w:val="001170AD"/>
    <w:rsid w:val="00117D30"/>
    <w:rsid w:val="00117F34"/>
    <w:rsid w:val="00120889"/>
    <w:rsid w:val="00120A6D"/>
    <w:rsid w:val="001210B3"/>
    <w:rsid w:val="00121787"/>
    <w:rsid w:val="0012193D"/>
    <w:rsid w:val="00121CA5"/>
    <w:rsid w:val="00122805"/>
    <w:rsid w:val="00123234"/>
    <w:rsid w:val="001237AB"/>
    <w:rsid w:val="00123F11"/>
    <w:rsid w:val="001241DD"/>
    <w:rsid w:val="00124636"/>
    <w:rsid w:val="00124748"/>
    <w:rsid w:val="001247B1"/>
    <w:rsid w:val="00124B05"/>
    <w:rsid w:val="00124B58"/>
    <w:rsid w:val="00124C85"/>
    <w:rsid w:val="00125B41"/>
    <w:rsid w:val="001261E1"/>
    <w:rsid w:val="00127B08"/>
    <w:rsid w:val="00127DB6"/>
    <w:rsid w:val="00130E5F"/>
    <w:rsid w:val="0013164A"/>
    <w:rsid w:val="00131ABE"/>
    <w:rsid w:val="00133464"/>
    <w:rsid w:val="00133909"/>
    <w:rsid w:val="00133B41"/>
    <w:rsid w:val="00134E2D"/>
    <w:rsid w:val="001361D6"/>
    <w:rsid w:val="00137C46"/>
    <w:rsid w:val="00137D9D"/>
    <w:rsid w:val="00141863"/>
    <w:rsid w:val="00141DA7"/>
    <w:rsid w:val="001424F2"/>
    <w:rsid w:val="00142622"/>
    <w:rsid w:val="00142FBC"/>
    <w:rsid w:val="0014359A"/>
    <w:rsid w:val="001445D7"/>
    <w:rsid w:val="001447C0"/>
    <w:rsid w:val="00145A9E"/>
    <w:rsid w:val="00145ECB"/>
    <w:rsid w:val="0014616D"/>
    <w:rsid w:val="00147292"/>
    <w:rsid w:val="0014766C"/>
    <w:rsid w:val="00147F89"/>
    <w:rsid w:val="001509E1"/>
    <w:rsid w:val="00151151"/>
    <w:rsid w:val="00151765"/>
    <w:rsid w:val="0015223F"/>
    <w:rsid w:val="00153336"/>
    <w:rsid w:val="001534AA"/>
    <w:rsid w:val="00153DEC"/>
    <w:rsid w:val="001540A5"/>
    <w:rsid w:val="001542C7"/>
    <w:rsid w:val="00154D37"/>
    <w:rsid w:val="001558DA"/>
    <w:rsid w:val="00156574"/>
    <w:rsid w:val="00157431"/>
    <w:rsid w:val="00160EF4"/>
    <w:rsid w:val="001614E8"/>
    <w:rsid w:val="00162368"/>
    <w:rsid w:val="0016288F"/>
    <w:rsid w:val="001642F9"/>
    <w:rsid w:val="001647F3"/>
    <w:rsid w:val="0016485C"/>
    <w:rsid w:val="00164F8D"/>
    <w:rsid w:val="001656C9"/>
    <w:rsid w:val="00167409"/>
    <w:rsid w:val="00167572"/>
    <w:rsid w:val="00167B61"/>
    <w:rsid w:val="0017016D"/>
    <w:rsid w:val="0017022F"/>
    <w:rsid w:val="00170289"/>
    <w:rsid w:val="001703CA"/>
    <w:rsid w:val="001727E8"/>
    <w:rsid w:val="00173EF9"/>
    <w:rsid w:val="00174013"/>
    <w:rsid w:val="00174F46"/>
    <w:rsid w:val="00176BC0"/>
    <w:rsid w:val="00177B4E"/>
    <w:rsid w:val="0018041A"/>
    <w:rsid w:val="00181C7C"/>
    <w:rsid w:val="0018204E"/>
    <w:rsid w:val="0018230C"/>
    <w:rsid w:val="00182FB7"/>
    <w:rsid w:val="0018364D"/>
    <w:rsid w:val="00183B81"/>
    <w:rsid w:val="00183E3A"/>
    <w:rsid w:val="00183EF8"/>
    <w:rsid w:val="0018401B"/>
    <w:rsid w:val="001841DF"/>
    <w:rsid w:val="00184579"/>
    <w:rsid w:val="0018488D"/>
    <w:rsid w:val="00184A75"/>
    <w:rsid w:val="00184F40"/>
    <w:rsid w:val="001851D0"/>
    <w:rsid w:val="0018552C"/>
    <w:rsid w:val="00185C7E"/>
    <w:rsid w:val="0018791E"/>
    <w:rsid w:val="00190710"/>
    <w:rsid w:val="00190B66"/>
    <w:rsid w:val="00190BED"/>
    <w:rsid w:val="0019150B"/>
    <w:rsid w:val="00191F71"/>
    <w:rsid w:val="001923A4"/>
    <w:rsid w:val="001923EE"/>
    <w:rsid w:val="00192D0B"/>
    <w:rsid w:val="0019331D"/>
    <w:rsid w:val="0019360D"/>
    <w:rsid w:val="0019460F"/>
    <w:rsid w:val="00195002"/>
    <w:rsid w:val="00196FDE"/>
    <w:rsid w:val="0019740A"/>
    <w:rsid w:val="00197632"/>
    <w:rsid w:val="00197838"/>
    <w:rsid w:val="001A02DA"/>
    <w:rsid w:val="001A0F5C"/>
    <w:rsid w:val="001A1329"/>
    <w:rsid w:val="001A141E"/>
    <w:rsid w:val="001A1652"/>
    <w:rsid w:val="001A2EBF"/>
    <w:rsid w:val="001A32B7"/>
    <w:rsid w:val="001A34D1"/>
    <w:rsid w:val="001A37FC"/>
    <w:rsid w:val="001A402D"/>
    <w:rsid w:val="001A44EA"/>
    <w:rsid w:val="001A58C6"/>
    <w:rsid w:val="001A5D9D"/>
    <w:rsid w:val="001A7A54"/>
    <w:rsid w:val="001A7B22"/>
    <w:rsid w:val="001A7F78"/>
    <w:rsid w:val="001B0B56"/>
    <w:rsid w:val="001B11D4"/>
    <w:rsid w:val="001B1B45"/>
    <w:rsid w:val="001B1C1F"/>
    <w:rsid w:val="001B21C1"/>
    <w:rsid w:val="001B268A"/>
    <w:rsid w:val="001B2698"/>
    <w:rsid w:val="001B3A2F"/>
    <w:rsid w:val="001B4350"/>
    <w:rsid w:val="001B46ED"/>
    <w:rsid w:val="001B61A2"/>
    <w:rsid w:val="001B653D"/>
    <w:rsid w:val="001B67DF"/>
    <w:rsid w:val="001B6B90"/>
    <w:rsid w:val="001B7345"/>
    <w:rsid w:val="001B734D"/>
    <w:rsid w:val="001B7B34"/>
    <w:rsid w:val="001B7C41"/>
    <w:rsid w:val="001C0A24"/>
    <w:rsid w:val="001C0E1C"/>
    <w:rsid w:val="001C1F0D"/>
    <w:rsid w:val="001C2DDA"/>
    <w:rsid w:val="001C35EA"/>
    <w:rsid w:val="001C37C6"/>
    <w:rsid w:val="001C45CB"/>
    <w:rsid w:val="001C7DD0"/>
    <w:rsid w:val="001D1E19"/>
    <w:rsid w:val="001D1E6D"/>
    <w:rsid w:val="001D26C9"/>
    <w:rsid w:val="001D28D5"/>
    <w:rsid w:val="001D28F4"/>
    <w:rsid w:val="001D613B"/>
    <w:rsid w:val="001D61C9"/>
    <w:rsid w:val="001D6254"/>
    <w:rsid w:val="001D680D"/>
    <w:rsid w:val="001D6C48"/>
    <w:rsid w:val="001D7300"/>
    <w:rsid w:val="001E02D1"/>
    <w:rsid w:val="001E043E"/>
    <w:rsid w:val="001E05B0"/>
    <w:rsid w:val="001E1011"/>
    <w:rsid w:val="001E1DE3"/>
    <w:rsid w:val="001E244D"/>
    <w:rsid w:val="001E2855"/>
    <w:rsid w:val="001E291C"/>
    <w:rsid w:val="001E2A7B"/>
    <w:rsid w:val="001E2D52"/>
    <w:rsid w:val="001E2DEA"/>
    <w:rsid w:val="001E3963"/>
    <w:rsid w:val="001E3D00"/>
    <w:rsid w:val="001E421E"/>
    <w:rsid w:val="001E50A7"/>
    <w:rsid w:val="001E51D3"/>
    <w:rsid w:val="001E633B"/>
    <w:rsid w:val="001E66B7"/>
    <w:rsid w:val="001E6A4B"/>
    <w:rsid w:val="001E7EDD"/>
    <w:rsid w:val="001F0724"/>
    <w:rsid w:val="001F0DD7"/>
    <w:rsid w:val="001F2147"/>
    <w:rsid w:val="001F32D8"/>
    <w:rsid w:val="001F3545"/>
    <w:rsid w:val="001F495F"/>
    <w:rsid w:val="001F616A"/>
    <w:rsid w:val="001F7240"/>
    <w:rsid w:val="001F7A99"/>
    <w:rsid w:val="001F7DFC"/>
    <w:rsid w:val="0020064B"/>
    <w:rsid w:val="00200B08"/>
    <w:rsid w:val="00201A3D"/>
    <w:rsid w:val="002021E5"/>
    <w:rsid w:val="0020222B"/>
    <w:rsid w:val="0021033C"/>
    <w:rsid w:val="0021089C"/>
    <w:rsid w:val="0021178F"/>
    <w:rsid w:val="002118C2"/>
    <w:rsid w:val="00213852"/>
    <w:rsid w:val="00213BB3"/>
    <w:rsid w:val="00213F0F"/>
    <w:rsid w:val="0021477A"/>
    <w:rsid w:val="00214A7C"/>
    <w:rsid w:val="002159FE"/>
    <w:rsid w:val="00215B92"/>
    <w:rsid w:val="00216088"/>
    <w:rsid w:val="00216F61"/>
    <w:rsid w:val="00217BB5"/>
    <w:rsid w:val="00221D3B"/>
    <w:rsid w:val="002225AD"/>
    <w:rsid w:val="00222C23"/>
    <w:rsid w:val="00222C9A"/>
    <w:rsid w:val="00223522"/>
    <w:rsid w:val="00224487"/>
    <w:rsid w:val="00225213"/>
    <w:rsid w:val="00225239"/>
    <w:rsid w:val="0022541E"/>
    <w:rsid w:val="00227044"/>
    <w:rsid w:val="002271B7"/>
    <w:rsid w:val="00230034"/>
    <w:rsid w:val="00230527"/>
    <w:rsid w:val="00231C85"/>
    <w:rsid w:val="002320AC"/>
    <w:rsid w:val="00232325"/>
    <w:rsid w:val="00232B80"/>
    <w:rsid w:val="002341B0"/>
    <w:rsid w:val="00234EBB"/>
    <w:rsid w:val="00235CEE"/>
    <w:rsid w:val="00236063"/>
    <w:rsid w:val="00237333"/>
    <w:rsid w:val="00240435"/>
    <w:rsid w:val="002408B6"/>
    <w:rsid w:val="00240CBB"/>
    <w:rsid w:val="00242AC0"/>
    <w:rsid w:val="00242B56"/>
    <w:rsid w:val="002430C5"/>
    <w:rsid w:val="0024338B"/>
    <w:rsid w:val="00244A59"/>
    <w:rsid w:val="002456A6"/>
    <w:rsid w:val="002459F8"/>
    <w:rsid w:val="00245B69"/>
    <w:rsid w:val="00246411"/>
    <w:rsid w:val="00246B9F"/>
    <w:rsid w:val="002476F9"/>
    <w:rsid w:val="00247BE2"/>
    <w:rsid w:val="00250062"/>
    <w:rsid w:val="002507CF"/>
    <w:rsid w:val="002527D3"/>
    <w:rsid w:val="00255C36"/>
    <w:rsid w:val="0025647C"/>
    <w:rsid w:val="0025693E"/>
    <w:rsid w:val="002607FF"/>
    <w:rsid w:val="002608C7"/>
    <w:rsid w:val="00260A07"/>
    <w:rsid w:val="00260B1F"/>
    <w:rsid w:val="00260D77"/>
    <w:rsid w:val="002613D4"/>
    <w:rsid w:val="0026259A"/>
    <w:rsid w:val="00263326"/>
    <w:rsid w:val="00264475"/>
    <w:rsid w:val="00264D95"/>
    <w:rsid w:val="002654A2"/>
    <w:rsid w:val="002656DD"/>
    <w:rsid w:val="00265CAB"/>
    <w:rsid w:val="00266395"/>
    <w:rsid w:val="002668EA"/>
    <w:rsid w:val="0026696D"/>
    <w:rsid w:val="00266BB7"/>
    <w:rsid w:val="00267857"/>
    <w:rsid w:val="002704F7"/>
    <w:rsid w:val="00270939"/>
    <w:rsid w:val="0027097B"/>
    <w:rsid w:val="00270E3B"/>
    <w:rsid w:val="002728B1"/>
    <w:rsid w:val="002728C2"/>
    <w:rsid w:val="00274EC3"/>
    <w:rsid w:val="002753E1"/>
    <w:rsid w:val="00275748"/>
    <w:rsid w:val="00276CAB"/>
    <w:rsid w:val="0027721A"/>
    <w:rsid w:val="002772E6"/>
    <w:rsid w:val="00280EFC"/>
    <w:rsid w:val="00280FFE"/>
    <w:rsid w:val="00281AE4"/>
    <w:rsid w:val="002849FE"/>
    <w:rsid w:val="002854AD"/>
    <w:rsid w:val="00285587"/>
    <w:rsid w:val="0028653C"/>
    <w:rsid w:val="00286CF2"/>
    <w:rsid w:val="00287AEE"/>
    <w:rsid w:val="00287FA7"/>
    <w:rsid w:val="0029062E"/>
    <w:rsid w:val="002906E2"/>
    <w:rsid w:val="002908BE"/>
    <w:rsid w:val="00290A8A"/>
    <w:rsid w:val="00290AD5"/>
    <w:rsid w:val="0029218C"/>
    <w:rsid w:val="00293B96"/>
    <w:rsid w:val="002949F4"/>
    <w:rsid w:val="00294ED6"/>
    <w:rsid w:val="00295242"/>
    <w:rsid w:val="0029570C"/>
    <w:rsid w:val="0029633E"/>
    <w:rsid w:val="0029659C"/>
    <w:rsid w:val="002966EC"/>
    <w:rsid w:val="002967C6"/>
    <w:rsid w:val="00297730"/>
    <w:rsid w:val="002A03C6"/>
    <w:rsid w:val="002A079F"/>
    <w:rsid w:val="002A196E"/>
    <w:rsid w:val="002A344A"/>
    <w:rsid w:val="002A3B83"/>
    <w:rsid w:val="002A3D78"/>
    <w:rsid w:val="002A3FB1"/>
    <w:rsid w:val="002A44C9"/>
    <w:rsid w:val="002A49A7"/>
    <w:rsid w:val="002A4DAD"/>
    <w:rsid w:val="002A54DA"/>
    <w:rsid w:val="002A5BF9"/>
    <w:rsid w:val="002A6B8E"/>
    <w:rsid w:val="002A747C"/>
    <w:rsid w:val="002B1FF9"/>
    <w:rsid w:val="002B21D1"/>
    <w:rsid w:val="002B26BC"/>
    <w:rsid w:val="002B56D0"/>
    <w:rsid w:val="002B6623"/>
    <w:rsid w:val="002B6C63"/>
    <w:rsid w:val="002B6FA8"/>
    <w:rsid w:val="002B72E8"/>
    <w:rsid w:val="002B7915"/>
    <w:rsid w:val="002B7AE3"/>
    <w:rsid w:val="002C0619"/>
    <w:rsid w:val="002C07CB"/>
    <w:rsid w:val="002C1CAF"/>
    <w:rsid w:val="002C220C"/>
    <w:rsid w:val="002C22D8"/>
    <w:rsid w:val="002C2D27"/>
    <w:rsid w:val="002C2FC6"/>
    <w:rsid w:val="002C359D"/>
    <w:rsid w:val="002C36CD"/>
    <w:rsid w:val="002C381D"/>
    <w:rsid w:val="002C3B77"/>
    <w:rsid w:val="002C47F6"/>
    <w:rsid w:val="002C5762"/>
    <w:rsid w:val="002C6501"/>
    <w:rsid w:val="002C69FD"/>
    <w:rsid w:val="002C6AF8"/>
    <w:rsid w:val="002C6B63"/>
    <w:rsid w:val="002C7650"/>
    <w:rsid w:val="002C7661"/>
    <w:rsid w:val="002C7666"/>
    <w:rsid w:val="002C7669"/>
    <w:rsid w:val="002D0548"/>
    <w:rsid w:val="002D0602"/>
    <w:rsid w:val="002D0FAD"/>
    <w:rsid w:val="002D14A2"/>
    <w:rsid w:val="002D1A7F"/>
    <w:rsid w:val="002D25B2"/>
    <w:rsid w:val="002D392B"/>
    <w:rsid w:val="002D45EF"/>
    <w:rsid w:val="002D45FD"/>
    <w:rsid w:val="002D4AC2"/>
    <w:rsid w:val="002D4CF3"/>
    <w:rsid w:val="002D4DC1"/>
    <w:rsid w:val="002E093E"/>
    <w:rsid w:val="002E0A50"/>
    <w:rsid w:val="002E22FC"/>
    <w:rsid w:val="002E24A8"/>
    <w:rsid w:val="002E27F9"/>
    <w:rsid w:val="002E2BBD"/>
    <w:rsid w:val="002E359A"/>
    <w:rsid w:val="002E3FE2"/>
    <w:rsid w:val="002E5DE6"/>
    <w:rsid w:val="002E7032"/>
    <w:rsid w:val="002E7319"/>
    <w:rsid w:val="002E79AD"/>
    <w:rsid w:val="002F00F5"/>
    <w:rsid w:val="002F02E1"/>
    <w:rsid w:val="002F050E"/>
    <w:rsid w:val="002F05A5"/>
    <w:rsid w:val="002F08C3"/>
    <w:rsid w:val="002F11FD"/>
    <w:rsid w:val="002F1C75"/>
    <w:rsid w:val="002F1EB5"/>
    <w:rsid w:val="002F1EFE"/>
    <w:rsid w:val="002F2B22"/>
    <w:rsid w:val="002F3DE0"/>
    <w:rsid w:val="002F44E9"/>
    <w:rsid w:val="002F4518"/>
    <w:rsid w:val="002F4743"/>
    <w:rsid w:val="002F4BF8"/>
    <w:rsid w:val="002F562F"/>
    <w:rsid w:val="002F5DE2"/>
    <w:rsid w:val="002F6275"/>
    <w:rsid w:val="002F700E"/>
    <w:rsid w:val="002F74D8"/>
    <w:rsid w:val="002F7867"/>
    <w:rsid w:val="002F7E6F"/>
    <w:rsid w:val="00300914"/>
    <w:rsid w:val="0030091B"/>
    <w:rsid w:val="0030120C"/>
    <w:rsid w:val="00302986"/>
    <w:rsid w:val="003044B3"/>
    <w:rsid w:val="00304D4E"/>
    <w:rsid w:val="00307C86"/>
    <w:rsid w:val="00307F90"/>
    <w:rsid w:val="00310695"/>
    <w:rsid w:val="00310801"/>
    <w:rsid w:val="003108AE"/>
    <w:rsid w:val="003112AD"/>
    <w:rsid w:val="0031194D"/>
    <w:rsid w:val="00311CA7"/>
    <w:rsid w:val="00311F68"/>
    <w:rsid w:val="00312820"/>
    <w:rsid w:val="0031282E"/>
    <w:rsid w:val="003136DD"/>
    <w:rsid w:val="00314121"/>
    <w:rsid w:val="00314C1E"/>
    <w:rsid w:val="00314E0E"/>
    <w:rsid w:val="00315410"/>
    <w:rsid w:val="00315C6F"/>
    <w:rsid w:val="00316030"/>
    <w:rsid w:val="00320743"/>
    <w:rsid w:val="0032120C"/>
    <w:rsid w:val="00321A1C"/>
    <w:rsid w:val="00321F42"/>
    <w:rsid w:val="00322279"/>
    <w:rsid w:val="003223BB"/>
    <w:rsid w:val="00323400"/>
    <w:rsid w:val="003238E8"/>
    <w:rsid w:val="00324C08"/>
    <w:rsid w:val="00325BFC"/>
    <w:rsid w:val="003269CE"/>
    <w:rsid w:val="0032705F"/>
    <w:rsid w:val="00330030"/>
    <w:rsid w:val="00330308"/>
    <w:rsid w:val="00330C4F"/>
    <w:rsid w:val="00330C59"/>
    <w:rsid w:val="003317CB"/>
    <w:rsid w:val="00331812"/>
    <w:rsid w:val="00331913"/>
    <w:rsid w:val="00333421"/>
    <w:rsid w:val="0033387B"/>
    <w:rsid w:val="003347B0"/>
    <w:rsid w:val="00334931"/>
    <w:rsid w:val="00334DCF"/>
    <w:rsid w:val="00334EAA"/>
    <w:rsid w:val="00335D3F"/>
    <w:rsid w:val="0033601D"/>
    <w:rsid w:val="003361F8"/>
    <w:rsid w:val="003368AD"/>
    <w:rsid w:val="00337F29"/>
    <w:rsid w:val="0034018F"/>
    <w:rsid w:val="00340EE3"/>
    <w:rsid w:val="00341370"/>
    <w:rsid w:val="0034154C"/>
    <w:rsid w:val="00341620"/>
    <w:rsid w:val="003417ED"/>
    <w:rsid w:val="00341AB4"/>
    <w:rsid w:val="00341BCE"/>
    <w:rsid w:val="00341C47"/>
    <w:rsid w:val="00342028"/>
    <w:rsid w:val="0034300B"/>
    <w:rsid w:val="00343972"/>
    <w:rsid w:val="003444BA"/>
    <w:rsid w:val="00344F74"/>
    <w:rsid w:val="00345104"/>
    <w:rsid w:val="0034580F"/>
    <w:rsid w:val="00346231"/>
    <w:rsid w:val="00346980"/>
    <w:rsid w:val="003469B0"/>
    <w:rsid w:val="00347500"/>
    <w:rsid w:val="00347F77"/>
    <w:rsid w:val="003501B0"/>
    <w:rsid w:val="00350714"/>
    <w:rsid w:val="0035082D"/>
    <w:rsid w:val="003518F6"/>
    <w:rsid w:val="00351A6B"/>
    <w:rsid w:val="00351E9F"/>
    <w:rsid w:val="0035381B"/>
    <w:rsid w:val="0035402D"/>
    <w:rsid w:val="0035678E"/>
    <w:rsid w:val="00356BFD"/>
    <w:rsid w:val="00356F36"/>
    <w:rsid w:val="00357026"/>
    <w:rsid w:val="003570A5"/>
    <w:rsid w:val="00357564"/>
    <w:rsid w:val="00357D33"/>
    <w:rsid w:val="00360DB3"/>
    <w:rsid w:val="00362927"/>
    <w:rsid w:val="003635B2"/>
    <w:rsid w:val="00364886"/>
    <w:rsid w:val="00364B25"/>
    <w:rsid w:val="00365350"/>
    <w:rsid w:val="00365467"/>
    <w:rsid w:val="00366822"/>
    <w:rsid w:val="003668CE"/>
    <w:rsid w:val="00366D3F"/>
    <w:rsid w:val="00367163"/>
    <w:rsid w:val="00370312"/>
    <w:rsid w:val="00370808"/>
    <w:rsid w:val="00370C14"/>
    <w:rsid w:val="0037150B"/>
    <w:rsid w:val="00371901"/>
    <w:rsid w:val="00371A1F"/>
    <w:rsid w:val="00371B64"/>
    <w:rsid w:val="00372019"/>
    <w:rsid w:val="0037212B"/>
    <w:rsid w:val="00372A8A"/>
    <w:rsid w:val="00373748"/>
    <w:rsid w:val="00373B29"/>
    <w:rsid w:val="00373EFC"/>
    <w:rsid w:val="00374479"/>
    <w:rsid w:val="00374C83"/>
    <w:rsid w:val="00374E80"/>
    <w:rsid w:val="003751AB"/>
    <w:rsid w:val="00375829"/>
    <w:rsid w:val="003758DC"/>
    <w:rsid w:val="003761D0"/>
    <w:rsid w:val="00376734"/>
    <w:rsid w:val="003776B3"/>
    <w:rsid w:val="00377E70"/>
    <w:rsid w:val="00380339"/>
    <w:rsid w:val="00380491"/>
    <w:rsid w:val="00380A98"/>
    <w:rsid w:val="00380B50"/>
    <w:rsid w:val="00380B51"/>
    <w:rsid w:val="00380F87"/>
    <w:rsid w:val="003813E8"/>
    <w:rsid w:val="00381601"/>
    <w:rsid w:val="0038187A"/>
    <w:rsid w:val="003818CF"/>
    <w:rsid w:val="00381D3F"/>
    <w:rsid w:val="00381DD0"/>
    <w:rsid w:val="003824BF"/>
    <w:rsid w:val="00382A0D"/>
    <w:rsid w:val="00382E85"/>
    <w:rsid w:val="00382FD9"/>
    <w:rsid w:val="0038324C"/>
    <w:rsid w:val="00384026"/>
    <w:rsid w:val="003861AC"/>
    <w:rsid w:val="0038681A"/>
    <w:rsid w:val="00386C4B"/>
    <w:rsid w:val="00387D63"/>
    <w:rsid w:val="00390556"/>
    <w:rsid w:val="00390E1A"/>
    <w:rsid w:val="00392169"/>
    <w:rsid w:val="003922F8"/>
    <w:rsid w:val="00393759"/>
    <w:rsid w:val="0039497E"/>
    <w:rsid w:val="00394B8E"/>
    <w:rsid w:val="0039516C"/>
    <w:rsid w:val="003952D8"/>
    <w:rsid w:val="00395D37"/>
    <w:rsid w:val="003968DC"/>
    <w:rsid w:val="00396B71"/>
    <w:rsid w:val="003970EA"/>
    <w:rsid w:val="00397388"/>
    <w:rsid w:val="00397B29"/>
    <w:rsid w:val="003A19BF"/>
    <w:rsid w:val="003A1DFE"/>
    <w:rsid w:val="003A2648"/>
    <w:rsid w:val="003A3123"/>
    <w:rsid w:val="003A3459"/>
    <w:rsid w:val="003A34C0"/>
    <w:rsid w:val="003A350E"/>
    <w:rsid w:val="003A3CB9"/>
    <w:rsid w:val="003A3ECD"/>
    <w:rsid w:val="003A4461"/>
    <w:rsid w:val="003A4802"/>
    <w:rsid w:val="003A4CC9"/>
    <w:rsid w:val="003A4F0F"/>
    <w:rsid w:val="003A58BC"/>
    <w:rsid w:val="003A5D94"/>
    <w:rsid w:val="003A69E9"/>
    <w:rsid w:val="003A7055"/>
    <w:rsid w:val="003A7E63"/>
    <w:rsid w:val="003B07C5"/>
    <w:rsid w:val="003B1024"/>
    <w:rsid w:val="003B13DE"/>
    <w:rsid w:val="003B1C8B"/>
    <w:rsid w:val="003B20FE"/>
    <w:rsid w:val="003B2129"/>
    <w:rsid w:val="003B2523"/>
    <w:rsid w:val="003B37A4"/>
    <w:rsid w:val="003B47E1"/>
    <w:rsid w:val="003B4EC2"/>
    <w:rsid w:val="003B4ED3"/>
    <w:rsid w:val="003B4EF9"/>
    <w:rsid w:val="003B55F7"/>
    <w:rsid w:val="003B6403"/>
    <w:rsid w:val="003B6A87"/>
    <w:rsid w:val="003B7259"/>
    <w:rsid w:val="003B7853"/>
    <w:rsid w:val="003B78FB"/>
    <w:rsid w:val="003B7FD5"/>
    <w:rsid w:val="003B7FF4"/>
    <w:rsid w:val="003C09A2"/>
    <w:rsid w:val="003C1AF9"/>
    <w:rsid w:val="003C2B5C"/>
    <w:rsid w:val="003C3F09"/>
    <w:rsid w:val="003C4025"/>
    <w:rsid w:val="003C4095"/>
    <w:rsid w:val="003C4415"/>
    <w:rsid w:val="003C500A"/>
    <w:rsid w:val="003C6E30"/>
    <w:rsid w:val="003D0C61"/>
    <w:rsid w:val="003D13F1"/>
    <w:rsid w:val="003D1A0A"/>
    <w:rsid w:val="003D1D8E"/>
    <w:rsid w:val="003D253D"/>
    <w:rsid w:val="003D336D"/>
    <w:rsid w:val="003D37C2"/>
    <w:rsid w:val="003D3B31"/>
    <w:rsid w:val="003D40BA"/>
    <w:rsid w:val="003D4DBE"/>
    <w:rsid w:val="003D62A0"/>
    <w:rsid w:val="003D63F2"/>
    <w:rsid w:val="003D6BCE"/>
    <w:rsid w:val="003D6D3B"/>
    <w:rsid w:val="003E1336"/>
    <w:rsid w:val="003E1E89"/>
    <w:rsid w:val="003E21D4"/>
    <w:rsid w:val="003E2B99"/>
    <w:rsid w:val="003E2BC1"/>
    <w:rsid w:val="003E30E9"/>
    <w:rsid w:val="003E39D2"/>
    <w:rsid w:val="003E4215"/>
    <w:rsid w:val="003E488A"/>
    <w:rsid w:val="003E4BE7"/>
    <w:rsid w:val="003E4CF2"/>
    <w:rsid w:val="003E4E74"/>
    <w:rsid w:val="003E5603"/>
    <w:rsid w:val="003E569F"/>
    <w:rsid w:val="003E76F3"/>
    <w:rsid w:val="003E7EE9"/>
    <w:rsid w:val="003F0B24"/>
    <w:rsid w:val="003F0DE8"/>
    <w:rsid w:val="003F124A"/>
    <w:rsid w:val="003F2DE1"/>
    <w:rsid w:val="003F4C5C"/>
    <w:rsid w:val="003F5064"/>
    <w:rsid w:val="003F51C9"/>
    <w:rsid w:val="003F5696"/>
    <w:rsid w:val="003F672C"/>
    <w:rsid w:val="003F6C4C"/>
    <w:rsid w:val="003F7450"/>
    <w:rsid w:val="003F7453"/>
    <w:rsid w:val="00400D52"/>
    <w:rsid w:val="0040160B"/>
    <w:rsid w:val="0040232E"/>
    <w:rsid w:val="00402335"/>
    <w:rsid w:val="00403045"/>
    <w:rsid w:val="00403117"/>
    <w:rsid w:val="00403317"/>
    <w:rsid w:val="00403717"/>
    <w:rsid w:val="0040404A"/>
    <w:rsid w:val="0040483F"/>
    <w:rsid w:val="0040498B"/>
    <w:rsid w:val="004059EB"/>
    <w:rsid w:val="00405FA0"/>
    <w:rsid w:val="0040600C"/>
    <w:rsid w:val="00406A3C"/>
    <w:rsid w:val="00406C46"/>
    <w:rsid w:val="004073F4"/>
    <w:rsid w:val="00407436"/>
    <w:rsid w:val="00410644"/>
    <w:rsid w:val="004106E5"/>
    <w:rsid w:val="00410C4D"/>
    <w:rsid w:val="00411E4A"/>
    <w:rsid w:val="00413A27"/>
    <w:rsid w:val="00414350"/>
    <w:rsid w:val="004153C2"/>
    <w:rsid w:val="00415BAB"/>
    <w:rsid w:val="00415F6B"/>
    <w:rsid w:val="0041600A"/>
    <w:rsid w:val="00416186"/>
    <w:rsid w:val="00416477"/>
    <w:rsid w:val="00420822"/>
    <w:rsid w:val="0042111E"/>
    <w:rsid w:val="00421183"/>
    <w:rsid w:val="0042165A"/>
    <w:rsid w:val="00421ADC"/>
    <w:rsid w:val="00422888"/>
    <w:rsid w:val="0042328B"/>
    <w:rsid w:val="00423BDB"/>
    <w:rsid w:val="00423CC0"/>
    <w:rsid w:val="00424176"/>
    <w:rsid w:val="004252C6"/>
    <w:rsid w:val="00425597"/>
    <w:rsid w:val="00425890"/>
    <w:rsid w:val="00425B97"/>
    <w:rsid w:val="0042631C"/>
    <w:rsid w:val="00426D5C"/>
    <w:rsid w:val="00427837"/>
    <w:rsid w:val="004307BD"/>
    <w:rsid w:val="00430B20"/>
    <w:rsid w:val="0043198D"/>
    <w:rsid w:val="004339B2"/>
    <w:rsid w:val="00434816"/>
    <w:rsid w:val="004348F5"/>
    <w:rsid w:val="00434AAB"/>
    <w:rsid w:val="004351E0"/>
    <w:rsid w:val="00435871"/>
    <w:rsid w:val="00436B91"/>
    <w:rsid w:val="00436CCD"/>
    <w:rsid w:val="00437000"/>
    <w:rsid w:val="004402DD"/>
    <w:rsid w:val="004407F7"/>
    <w:rsid w:val="0044110D"/>
    <w:rsid w:val="00441FCC"/>
    <w:rsid w:val="00442490"/>
    <w:rsid w:val="00443B99"/>
    <w:rsid w:val="00443BD6"/>
    <w:rsid w:val="00444341"/>
    <w:rsid w:val="00444CD6"/>
    <w:rsid w:val="00445181"/>
    <w:rsid w:val="00445B11"/>
    <w:rsid w:val="00446104"/>
    <w:rsid w:val="00446896"/>
    <w:rsid w:val="0044717B"/>
    <w:rsid w:val="004476D5"/>
    <w:rsid w:val="00447B2D"/>
    <w:rsid w:val="00447F7E"/>
    <w:rsid w:val="00450E09"/>
    <w:rsid w:val="00450EDA"/>
    <w:rsid w:val="00450F51"/>
    <w:rsid w:val="00451863"/>
    <w:rsid w:val="00453057"/>
    <w:rsid w:val="0045485F"/>
    <w:rsid w:val="00454AE4"/>
    <w:rsid w:val="00454CA4"/>
    <w:rsid w:val="00454DEA"/>
    <w:rsid w:val="004552D0"/>
    <w:rsid w:val="00455462"/>
    <w:rsid w:val="00455C54"/>
    <w:rsid w:val="00455F69"/>
    <w:rsid w:val="004569EA"/>
    <w:rsid w:val="00457A50"/>
    <w:rsid w:val="00460154"/>
    <w:rsid w:val="004607C2"/>
    <w:rsid w:val="00460CBE"/>
    <w:rsid w:val="00460D7B"/>
    <w:rsid w:val="00460F4E"/>
    <w:rsid w:val="00461D21"/>
    <w:rsid w:val="00461EC8"/>
    <w:rsid w:val="00462AC4"/>
    <w:rsid w:val="00462B57"/>
    <w:rsid w:val="00463810"/>
    <w:rsid w:val="004638C4"/>
    <w:rsid w:val="0046614B"/>
    <w:rsid w:val="00467FC3"/>
    <w:rsid w:val="004704BF"/>
    <w:rsid w:val="00470F1B"/>
    <w:rsid w:val="004711FF"/>
    <w:rsid w:val="004717A2"/>
    <w:rsid w:val="00471B60"/>
    <w:rsid w:val="00472057"/>
    <w:rsid w:val="004722AD"/>
    <w:rsid w:val="004723F2"/>
    <w:rsid w:val="004736A0"/>
    <w:rsid w:val="00473D81"/>
    <w:rsid w:val="00473E49"/>
    <w:rsid w:val="00474942"/>
    <w:rsid w:val="00475506"/>
    <w:rsid w:val="004764C2"/>
    <w:rsid w:val="00477417"/>
    <w:rsid w:val="00477D02"/>
    <w:rsid w:val="00480F60"/>
    <w:rsid w:val="00481D67"/>
    <w:rsid w:val="00483B5A"/>
    <w:rsid w:val="004847B8"/>
    <w:rsid w:val="00485E86"/>
    <w:rsid w:val="00486491"/>
    <w:rsid w:val="00486811"/>
    <w:rsid w:val="004869A6"/>
    <w:rsid w:val="00486D21"/>
    <w:rsid w:val="00487411"/>
    <w:rsid w:val="00487951"/>
    <w:rsid w:val="00487E98"/>
    <w:rsid w:val="00490B8A"/>
    <w:rsid w:val="00490FAC"/>
    <w:rsid w:val="004918F6"/>
    <w:rsid w:val="00491ABF"/>
    <w:rsid w:val="00492473"/>
    <w:rsid w:val="004935CF"/>
    <w:rsid w:val="00493987"/>
    <w:rsid w:val="00493A9B"/>
    <w:rsid w:val="00493DD4"/>
    <w:rsid w:val="00494366"/>
    <w:rsid w:val="00494C8B"/>
    <w:rsid w:val="00494DCC"/>
    <w:rsid w:val="00495B9E"/>
    <w:rsid w:val="00495C82"/>
    <w:rsid w:val="004A0150"/>
    <w:rsid w:val="004A0946"/>
    <w:rsid w:val="004A2383"/>
    <w:rsid w:val="004A28A1"/>
    <w:rsid w:val="004A3B0E"/>
    <w:rsid w:val="004A3B19"/>
    <w:rsid w:val="004A3DC8"/>
    <w:rsid w:val="004A4027"/>
    <w:rsid w:val="004A4168"/>
    <w:rsid w:val="004A5027"/>
    <w:rsid w:val="004A5189"/>
    <w:rsid w:val="004A5ABC"/>
    <w:rsid w:val="004A5AD7"/>
    <w:rsid w:val="004A6E96"/>
    <w:rsid w:val="004B0C9F"/>
    <w:rsid w:val="004B14E8"/>
    <w:rsid w:val="004B226A"/>
    <w:rsid w:val="004B3258"/>
    <w:rsid w:val="004B39F6"/>
    <w:rsid w:val="004B3CB8"/>
    <w:rsid w:val="004B4042"/>
    <w:rsid w:val="004B42B7"/>
    <w:rsid w:val="004B4587"/>
    <w:rsid w:val="004B4EC7"/>
    <w:rsid w:val="004B4F56"/>
    <w:rsid w:val="004B5158"/>
    <w:rsid w:val="004B51D4"/>
    <w:rsid w:val="004B5ADF"/>
    <w:rsid w:val="004B5E5E"/>
    <w:rsid w:val="004B6BCA"/>
    <w:rsid w:val="004B7F86"/>
    <w:rsid w:val="004C0398"/>
    <w:rsid w:val="004C07C4"/>
    <w:rsid w:val="004C07F7"/>
    <w:rsid w:val="004C13A1"/>
    <w:rsid w:val="004C1782"/>
    <w:rsid w:val="004C1BB2"/>
    <w:rsid w:val="004C1BE3"/>
    <w:rsid w:val="004C233C"/>
    <w:rsid w:val="004C311B"/>
    <w:rsid w:val="004C327A"/>
    <w:rsid w:val="004C535A"/>
    <w:rsid w:val="004C5AE0"/>
    <w:rsid w:val="004C5C12"/>
    <w:rsid w:val="004C63E1"/>
    <w:rsid w:val="004C640B"/>
    <w:rsid w:val="004C658D"/>
    <w:rsid w:val="004C66E5"/>
    <w:rsid w:val="004C71B1"/>
    <w:rsid w:val="004C72CD"/>
    <w:rsid w:val="004C76B1"/>
    <w:rsid w:val="004C7E94"/>
    <w:rsid w:val="004D0D86"/>
    <w:rsid w:val="004D0DFA"/>
    <w:rsid w:val="004D164A"/>
    <w:rsid w:val="004D1A27"/>
    <w:rsid w:val="004D2084"/>
    <w:rsid w:val="004D2095"/>
    <w:rsid w:val="004D39AD"/>
    <w:rsid w:val="004D39BD"/>
    <w:rsid w:val="004D58E0"/>
    <w:rsid w:val="004D6835"/>
    <w:rsid w:val="004D722C"/>
    <w:rsid w:val="004D7255"/>
    <w:rsid w:val="004E0583"/>
    <w:rsid w:val="004E23D4"/>
    <w:rsid w:val="004E2E4F"/>
    <w:rsid w:val="004E3593"/>
    <w:rsid w:val="004E379E"/>
    <w:rsid w:val="004E40E8"/>
    <w:rsid w:val="004E484F"/>
    <w:rsid w:val="004E4CE8"/>
    <w:rsid w:val="004E4FAD"/>
    <w:rsid w:val="004E54AE"/>
    <w:rsid w:val="004E57B6"/>
    <w:rsid w:val="004E5AB2"/>
    <w:rsid w:val="004E5B99"/>
    <w:rsid w:val="004E5BB2"/>
    <w:rsid w:val="004E725C"/>
    <w:rsid w:val="004E737A"/>
    <w:rsid w:val="004E78F2"/>
    <w:rsid w:val="004F00AC"/>
    <w:rsid w:val="004F0674"/>
    <w:rsid w:val="004F17B8"/>
    <w:rsid w:val="004F316C"/>
    <w:rsid w:val="004F3398"/>
    <w:rsid w:val="004F3C8A"/>
    <w:rsid w:val="004F477B"/>
    <w:rsid w:val="004F4AE7"/>
    <w:rsid w:val="004F5764"/>
    <w:rsid w:val="004F5A72"/>
    <w:rsid w:val="004F5F79"/>
    <w:rsid w:val="004F6067"/>
    <w:rsid w:val="004F630E"/>
    <w:rsid w:val="004F6360"/>
    <w:rsid w:val="004F6604"/>
    <w:rsid w:val="004F695C"/>
    <w:rsid w:val="004F7D79"/>
    <w:rsid w:val="0050012F"/>
    <w:rsid w:val="0050017D"/>
    <w:rsid w:val="0050092C"/>
    <w:rsid w:val="005010A6"/>
    <w:rsid w:val="005010D0"/>
    <w:rsid w:val="00501619"/>
    <w:rsid w:val="00502004"/>
    <w:rsid w:val="005021D3"/>
    <w:rsid w:val="00502C04"/>
    <w:rsid w:val="00502C4C"/>
    <w:rsid w:val="00502ED9"/>
    <w:rsid w:val="0050373B"/>
    <w:rsid w:val="00503D4F"/>
    <w:rsid w:val="00504128"/>
    <w:rsid w:val="00504FDD"/>
    <w:rsid w:val="00505008"/>
    <w:rsid w:val="0050596C"/>
    <w:rsid w:val="00506128"/>
    <w:rsid w:val="00506ECD"/>
    <w:rsid w:val="00506F88"/>
    <w:rsid w:val="00507E50"/>
    <w:rsid w:val="005102F4"/>
    <w:rsid w:val="005103A9"/>
    <w:rsid w:val="00510DE2"/>
    <w:rsid w:val="005117E5"/>
    <w:rsid w:val="0051183D"/>
    <w:rsid w:val="005118B0"/>
    <w:rsid w:val="00511EB8"/>
    <w:rsid w:val="005124F7"/>
    <w:rsid w:val="00512BB3"/>
    <w:rsid w:val="005134CB"/>
    <w:rsid w:val="005141FF"/>
    <w:rsid w:val="00514935"/>
    <w:rsid w:val="00514BCF"/>
    <w:rsid w:val="00515F04"/>
    <w:rsid w:val="00516472"/>
    <w:rsid w:val="00516B63"/>
    <w:rsid w:val="00520BE2"/>
    <w:rsid w:val="00520C65"/>
    <w:rsid w:val="0052194D"/>
    <w:rsid w:val="0052195E"/>
    <w:rsid w:val="00521C80"/>
    <w:rsid w:val="00521CF6"/>
    <w:rsid w:val="00522EC1"/>
    <w:rsid w:val="005234B6"/>
    <w:rsid w:val="005237A9"/>
    <w:rsid w:val="005239E9"/>
    <w:rsid w:val="00524304"/>
    <w:rsid w:val="00524644"/>
    <w:rsid w:val="00524ADD"/>
    <w:rsid w:val="00524E46"/>
    <w:rsid w:val="00525163"/>
    <w:rsid w:val="0052565F"/>
    <w:rsid w:val="00525815"/>
    <w:rsid w:val="00526760"/>
    <w:rsid w:val="005269A7"/>
    <w:rsid w:val="00530135"/>
    <w:rsid w:val="0053013B"/>
    <w:rsid w:val="00530F81"/>
    <w:rsid w:val="00530FB4"/>
    <w:rsid w:val="00531817"/>
    <w:rsid w:val="00531F00"/>
    <w:rsid w:val="005324AB"/>
    <w:rsid w:val="0053278A"/>
    <w:rsid w:val="00534C94"/>
    <w:rsid w:val="00536534"/>
    <w:rsid w:val="00536A9D"/>
    <w:rsid w:val="0053729F"/>
    <w:rsid w:val="00540A90"/>
    <w:rsid w:val="00540AB2"/>
    <w:rsid w:val="00540B65"/>
    <w:rsid w:val="00541726"/>
    <w:rsid w:val="00541C95"/>
    <w:rsid w:val="005421AD"/>
    <w:rsid w:val="00542E66"/>
    <w:rsid w:val="005438B5"/>
    <w:rsid w:val="00543FEE"/>
    <w:rsid w:val="005441D5"/>
    <w:rsid w:val="005443E0"/>
    <w:rsid w:val="00544BD2"/>
    <w:rsid w:val="00544E86"/>
    <w:rsid w:val="00545427"/>
    <w:rsid w:val="005455FA"/>
    <w:rsid w:val="0054575C"/>
    <w:rsid w:val="0054578C"/>
    <w:rsid w:val="00545B90"/>
    <w:rsid w:val="00545E4C"/>
    <w:rsid w:val="00545F5C"/>
    <w:rsid w:val="005465DA"/>
    <w:rsid w:val="00546652"/>
    <w:rsid w:val="00546D45"/>
    <w:rsid w:val="005475AE"/>
    <w:rsid w:val="00550BB7"/>
    <w:rsid w:val="005512A0"/>
    <w:rsid w:val="005513F1"/>
    <w:rsid w:val="005518D8"/>
    <w:rsid w:val="00551A78"/>
    <w:rsid w:val="005527EB"/>
    <w:rsid w:val="0055335F"/>
    <w:rsid w:val="0055495F"/>
    <w:rsid w:val="005556D7"/>
    <w:rsid w:val="005565EF"/>
    <w:rsid w:val="0055723B"/>
    <w:rsid w:val="00560095"/>
    <w:rsid w:val="005606D4"/>
    <w:rsid w:val="00561C3E"/>
    <w:rsid w:val="00561C5E"/>
    <w:rsid w:val="00561F69"/>
    <w:rsid w:val="005629A9"/>
    <w:rsid w:val="005629C2"/>
    <w:rsid w:val="00563566"/>
    <w:rsid w:val="005646DA"/>
    <w:rsid w:val="00564744"/>
    <w:rsid w:val="00564FD2"/>
    <w:rsid w:val="0056505C"/>
    <w:rsid w:val="00565186"/>
    <w:rsid w:val="00565B62"/>
    <w:rsid w:val="00565C8D"/>
    <w:rsid w:val="00565FEC"/>
    <w:rsid w:val="00567498"/>
    <w:rsid w:val="00570668"/>
    <w:rsid w:val="00572504"/>
    <w:rsid w:val="00573092"/>
    <w:rsid w:val="00573837"/>
    <w:rsid w:val="00573E34"/>
    <w:rsid w:val="00573EE5"/>
    <w:rsid w:val="00574513"/>
    <w:rsid w:val="00575CAA"/>
    <w:rsid w:val="00575EAA"/>
    <w:rsid w:val="00576F68"/>
    <w:rsid w:val="005771C9"/>
    <w:rsid w:val="005773B0"/>
    <w:rsid w:val="00580DDD"/>
    <w:rsid w:val="00580ECE"/>
    <w:rsid w:val="00581877"/>
    <w:rsid w:val="00581903"/>
    <w:rsid w:val="0058328A"/>
    <w:rsid w:val="005832EC"/>
    <w:rsid w:val="0058437F"/>
    <w:rsid w:val="005850E9"/>
    <w:rsid w:val="00585D2A"/>
    <w:rsid w:val="0058617A"/>
    <w:rsid w:val="00586446"/>
    <w:rsid w:val="005866DF"/>
    <w:rsid w:val="00586734"/>
    <w:rsid w:val="00587967"/>
    <w:rsid w:val="005900B9"/>
    <w:rsid w:val="005901D5"/>
    <w:rsid w:val="005909F9"/>
    <w:rsid w:val="00590F5D"/>
    <w:rsid w:val="0059161D"/>
    <w:rsid w:val="00592475"/>
    <w:rsid w:val="00592B61"/>
    <w:rsid w:val="00592C8B"/>
    <w:rsid w:val="00592CC8"/>
    <w:rsid w:val="00593BE9"/>
    <w:rsid w:val="00593E23"/>
    <w:rsid w:val="0059420B"/>
    <w:rsid w:val="005942ED"/>
    <w:rsid w:val="00594A0A"/>
    <w:rsid w:val="00594F1A"/>
    <w:rsid w:val="00595552"/>
    <w:rsid w:val="0059574A"/>
    <w:rsid w:val="00595827"/>
    <w:rsid w:val="00595FEF"/>
    <w:rsid w:val="0059661B"/>
    <w:rsid w:val="005966B7"/>
    <w:rsid w:val="00597291"/>
    <w:rsid w:val="00597313"/>
    <w:rsid w:val="00597BFE"/>
    <w:rsid w:val="005A0526"/>
    <w:rsid w:val="005A0FA1"/>
    <w:rsid w:val="005A12D5"/>
    <w:rsid w:val="005A1BDF"/>
    <w:rsid w:val="005A1BE4"/>
    <w:rsid w:val="005A2276"/>
    <w:rsid w:val="005A244B"/>
    <w:rsid w:val="005A2BF0"/>
    <w:rsid w:val="005A32BB"/>
    <w:rsid w:val="005A3D6E"/>
    <w:rsid w:val="005A42C3"/>
    <w:rsid w:val="005A4473"/>
    <w:rsid w:val="005A6452"/>
    <w:rsid w:val="005A6919"/>
    <w:rsid w:val="005A6AA1"/>
    <w:rsid w:val="005B06AF"/>
    <w:rsid w:val="005B09C9"/>
    <w:rsid w:val="005B0E78"/>
    <w:rsid w:val="005B1059"/>
    <w:rsid w:val="005B15AE"/>
    <w:rsid w:val="005B263E"/>
    <w:rsid w:val="005B2743"/>
    <w:rsid w:val="005B29E9"/>
    <w:rsid w:val="005B30DD"/>
    <w:rsid w:val="005B47BA"/>
    <w:rsid w:val="005B5899"/>
    <w:rsid w:val="005B7436"/>
    <w:rsid w:val="005B7D88"/>
    <w:rsid w:val="005C0A7F"/>
    <w:rsid w:val="005C3064"/>
    <w:rsid w:val="005C35DD"/>
    <w:rsid w:val="005C4297"/>
    <w:rsid w:val="005C4F61"/>
    <w:rsid w:val="005C501B"/>
    <w:rsid w:val="005C62A0"/>
    <w:rsid w:val="005C6D14"/>
    <w:rsid w:val="005C7A61"/>
    <w:rsid w:val="005D09D6"/>
    <w:rsid w:val="005D1242"/>
    <w:rsid w:val="005D1924"/>
    <w:rsid w:val="005D26FD"/>
    <w:rsid w:val="005D35F7"/>
    <w:rsid w:val="005D3CE9"/>
    <w:rsid w:val="005D4CDA"/>
    <w:rsid w:val="005D52F0"/>
    <w:rsid w:val="005D642F"/>
    <w:rsid w:val="005D7E1B"/>
    <w:rsid w:val="005E0371"/>
    <w:rsid w:val="005E0F66"/>
    <w:rsid w:val="005E165D"/>
    <w:rsid w:val="005E21D8"/>
    <w:rsid w:val="005E3F70"/>
    <w:rsid w:val="005E41A5"/>
    <w:rsid w:val="005E5734"/>
    <w:rsid w:val="005E6C19"/>
    <w:rsid w:val="005E787E"/>
    <w:rsid w:val="005F061E"/>
    <w:rsid w:val="005F0A62"/>
    <w:rsid w:val="005F0FC2"/>
    <w:rsid w:val="005F12C0"/>
    <w:rsid w:val="005F16B0"/>
    <w:rsid w:val="005F2746"/>
    <w:rsid w:val="005F4305"/>
    <w:rsid w:val="005F4BD3"/>
    <w:rsid w:val="005F51C0"/>
    <w:rsid w:val="005F6633"/>
    <w:rsid w:val="005F6834"/>
    <w:rsid w:val="005F6C5B"/>
    <w:rsid w:val="005F7CC9"/>
    <w:rsid w:val="006000D4"/>
    <w:rsid w:val="0060030E"/>
    <w:rsid w:val="00601CAF"/>
    <w:rsid w:val="00602A14"/>
    <w:rsid w:val="00602D69"/>
    <w:rsid w:val="0060359B"/>
    <w:rsid w:val="00604918"/>
    <w:rsid w:val="006062FF"/>
    <w:rsid w:val="006069B3"/>
    <w:rsid w:val="00610A37"/>
    <w:rsid w:val="00610ACD"/>
    <w:rsid w:val="00610F31"/>
    <w:rsid w:val="0061109D"/>
    <w:rsid w:val="00611161"/>
    <w:rsid w:val="006133AA"/>
    <w:rsid w:val="00613A2A"/>
    <w:rsid w:val="006143E1"/>
    <w:rsid w:val="0061455B"/>
    <w:rsid w:val="006147EF"/>
    <w:rsid w:val="006153AF"/>
    <w:rsid w:val="0061733D"/>
    <w:rsid w:val="00617714"/>
    <w:rsid w:val="0062060D"/>
    <w:rsid w:val="00621827"/>
    <w:rsid w:val="00621B0A"/>
    <w:rsid w:val="006220E9"/>
    <w:rsid w:val="00622DF8"/>
    <w:rsid w:val="00623731"/>
    <w:rsid w:val="00623D33"/>
    <w:rsid w:val="00623F05"/>
    <w:rsid w:val="00624003"/>
    <w:rsid w:val="006247BE"/>
    <w:rsid w:val="006249EA"/>
    <w:rsid w:val="00624D3F"/>
    <w:rsid w:val="00626084"/>
    <w:rsid w:val="00627CB3"/>
    <w:rsid w:val="0063056F"/>
    <w:rsid w:val="006305C6"/>
    <w:rsid w:val="006316D7"/>
    <w:rsid w:val="00633008"/>
    <w:rsid w:val="0063380D"/>
    <w:rsid w:val="00633CB9"/>
    <w:rsid w:val="006350DB"/>
    <w:rsid w:val="006357D8"/>
    <w:rsid w:val="006358E7"/>
    <w:rsid w:val="00635A22"/>
    <w:rsid w:val="00635E9F"/>
    <w:rsid w:val="00635EFB"/>
    <w:rsid w:val="00637D13"/>
    <w:rsid w:val="00637E7B"/>
    <w:rsid w:val="0064070C"/>
    <w:rsid w:val="00640820"/>
    <w:rsid w:val="006410C3"/>
    <w:rsid w:val="00641CAF"/>
    <w:rsid w:val="00641D5E"/>
    <w:rsid w:val="00642A6A"/>
    <w:rsid w:val="00642DA1"/>
    <w:rsid w:val="006435D5"/>
    <w:rsid w:val="00643BF2"/>
    <w:rsid w:val="006448C8"/>
    <w:rsid w:val="00650C5C"/>
    <w:rsid w:val="00652C4E"/>
    <w:rsid w:val="0065301B"/>
    <w:rsid w:val="0065379C"/>
    <w:rsid w:val="006547BE"/>
    <w:rsid w:val="00654D1A"/>
    <w:rsid w:val="006556E1"/>
    <w:rsid w:val="00656683"/>
    <w:rsid w:val="00656852"/>
    <w:rsid w:val="00656E34"/>
    <w:rsid w:val="0065708B"/>
    <w:rsid w:val="006574D2"/>
    <w:rsid w:val="0065760E"/>
    <w:rsid w:val="00660E9C"/>
    <w:rsid w:val="00662D5E"/>
    <w:rsid w:val="00663365"/>
    <w:rsid w:val="0066392A"/>
    <w:rsid w:val="00663ED1"/>
    <w:rsid w:val="00663F7A"/>
    <w:rsid w:val="006651AE"/>
    <w:rsid w:val="006660BC"/>
    <w:rsid w:val="0066627B"/>
    <w:rsid w:val="006663BC"/>
    <w:rsid w:val="00667EFC"/>
    <w:rsid w:val="00670710"/>
    <w:rsid w:val="006716A2"/>
    <w:rsid w:val="00671DFB"/>
    <w:rsid w:val="00673247"/>
    <w:rsid w:val="00674500"/>
    <w:rsid w:val="00674ADE"/>
    <w:rsid w:val="00675079"/>
    <w:rsid w:val="006750BE"/>
    <w:rsid w:val="00675CC9"/>
    <w:rsid w:val="00676731"/>
    <w:rsid w:val="00676C27"/>
    <w:rsid w:val="00676F29"/>
    <w:rsid w:val="006771C2"/>
    <w:rsid w:val="006778E8"/>
    <w:rsid w:val="00677BF7"/>
    <w:rsid w:val="00680975"/>
    <w:rsid w:val="006812CA"/>
    <w:rsid w:val="00681370"/>
    <w:rsid w:val="006821C3"/>
    <w:rsid w:val="006829D0"/>
    <w:rsid w:val="00682B93"/>
    <w:rsid w:val="00683BFE"/>
    <w:rsid w:val="00684820"/>
    <w:rsid w:val="00686207"/>
    <w:rsid w:val="00686837"/>
    <w:rsid w:val="006869F7"/>
    <w:rsid w:val="00687341"/>
    <w:rsid w:val="00691977"/>
    <w:rsid w:val="00691C1C"/>
    <w:rsid w:val="00693625"/>
    <w:rsid w:val="0069434D"/>
    <w:rsid w:val="00694703"/>
    <w:rsid w:val="00697887"/>
    <w:rsid w:val="00697B22"/>
    <w:rsid w:val="00697B90"/>
    <w:rsid w:val="006A0EFD"/>
    <w:rsid w:val="006A1495"/>
    <w:rsid w:val="006A16A6"/>
    <w:rsid w:val="006A1844"/>
    <w:rsid w:val="006A1A09"/>
    <w:rsid w:val="006A1D50"/>
    <w:rsid w:val="006A5867"/>
    <w:rsid w:val="006A5DD9"/>
    <w:rsid w:val="006A62FB"/>
    <w:rsid w:val="006A6466"/>
    <w:rsid w:val="006A6502"/>
    <w:rsid w:val="006A6912"/>
    <w:rsid w:val="006A6C7D"/>
    <w:rsid w:val="006A756C"/>
    <w:rsid w:val="006A778F"/>
    <w:rsid w:val="006B0409"/>
    <w:rsid w:val="006B0C16"/>
    <w:rsid w:val="006B0E22"/>
    <w:rsid w:val="006B0FA1"/>
    <w:rsid w:val="006B1064"/>
    <w:rsid w:val="006B1873"/>
    <w:rsid w:val="006B1AAF"/>
    <w:rsid w:val="006B1B0C"/>
    <w:rsid w:val="006B1C87"/>
    <w:rsid w:val="006B21E8"/>
    <w:rsid w:val="006B3218"/>
    <w:rsid w:val="006B4AAC"/>
    <w:rsid w:val="006B530F"/>
    <w:rsid w:val="006B56C5"/>
    <w:rsid w:val="006B5A66"/>
    <w:rsid w:val="006B5B43"/>
    <w:rsid w:val="006B6BE5"/>
    <w:rsid w:val="006B6F4B"/>
    <w:rsid w:val="006B79EC"/>
    <w:rsid w:val="006B7FCB"/>
    <w:rsid w:val="006C083D"/>
    <w:rsid w:val="006C0A0A"/>
    <w:rsid w:val="006C0F95"/>
    <w:rsid w:val="006C2201"/>
    <w:rsid w:val="006C2AC1"/>
    <w:rsid w:val="006C2BDE"/>
    <w:rsid w:val="006C2E05"/>
    <w:rsid w:val="006C3BC6"/>
    <w:rsid w:val="006C4EE6"/>
    <w:rsid w:val="006C4FB1"/>
    <w:rsid w:val="006C5C1A"/>
    <w:rsid w:val="006C695A"/>
    <w:rsid w:val="006C70B3"/>
    <w:rsid w:val="006C718A"/>
    <w:rsid w:val="006D0718"/>
    <w:rsid w:val="006D1268"/>
    <w:rsid w:val="006D12D7"/>
    <w:rsid w:val="006D1AC1"/>
    <w:rsid w:val="006D29A7"/>
    <w:rsid w:val="006D353B"/>
    <w:rsid w:val="006D4065"/>
    <w:rsid w:val="006D46A4"/>
    <w:rsid w:val="006D4B33"/>
    <w:rsid w:val="006D4C26"/>
    <w:rsid w:val="006D4D3E"/>
    <w:rsid w:val="006D58E8"/>
    <w:rsid w:val="006D5FD5"/>
    <w:rsid w:val="006D6658"/>
    <w:rsid w:val="006D7529"/>
    <w:rsid w:val="006D7FDA"/>
    <w:rsid w:val="006E011C"/>
    <w:rsid w:val="006E046E"/>
    <w:rsid w:val="006E0A7C"/>
    <w:rsid w:val="006E13DA"/>
    <w:rsid w:val="006E155D"/>
    <w:rsid w:val="006E1D01"/>
    <w:rsid w:val="006E3162"/>
    <w:rsid w:val="006E3425"/>
    <w:rsid w:val="006E37AD"/>
    <w:rsid w:val="006E3BCD"/>
    <w:rsid w:val="006E40EA"/>
    <w:rsid w:val="006E40EB"/>
    <w:rsid w:val="006E5143"/>
    <w:rsid w:val="006E5B07"/>
    <w:rsid w:val="006E73A0"/>
    <w:rsid w:val="006E7780"/>
    <w:rsid w:val="006E7E51"/>
    <w:rsid w:val="006E7E84"/>
    <w:rsid w:val="006F10FC"/>
    <w:rsid w:val="006F1F2E"/>
    <w:rsid w:val="006F1FCC"/>
    <w:rsid w:val="006F22D0"/>
    <w:rsid w:val="006F3685"/>
    <w:rsid w:val="006F36B5"/>
    <w:rsid w:val="006F3C74"/>
    <w:rsid w:val="006F3D28"/>
    <w:rsid w:val="006F4CE8"/>
    <w:rsid w:val="006F5902"/>
    <w:rsid w:val="006F6DBF"/>
    <w:rsid w:val="006F758A"/>
    <w:rsid w:val="007002AB"/>
    <w:rsid w:val="0070091D"/>
    <w:rsid w:val="00700AEF"/>
    <w:rsid w:val="00700FA5"/>
    <w:rsid w:val="00701545"/>
    <w:rsid w:val="00702647"/>
    <w:rsid w:val="007028C6"/>
    <w:rsid w:val="00702C04"/>
    <w:rsid w:val="00702E49"/>
    <w:rsid w:val="007037F6"/>
    <w:rsid w:val="00703E3B"/>
    <w:rsid w:val="0070521C"/>
    <w:rsid w:val="007054BA"/>
    <w:rsid w:val="00705774"/>
    <w:rsid w:val="00705ADF"/>
    <w:rsid w:val="0070679C"/>
    <w:rsid w:val="00706FFA"/>
    <w:rsid w:val="00710588"/>
    <w:rsid w:val="007111C4"/>
    <w:rsid w:val="00711638"/>
    <w:rsid w:val="00711FBA"/>
    <w:rsid w:val="007121DC"/>
    <w:rsid w:val="00712552"/>
    <w:rsid w:val="00712D91"/>
    <w:rsid w:val="00713658"/>
    <w:rsid w:val="00713F44"/>
    <w:rsid w:val="0071402B"/>
    <w:rsid w:val="00714578"/>
    <w:rsid w:val="00714D30"/>
    <w:rsid w:val="007150A3"/>
    <w:rsid w:val="007154A7"/>
    <w:rsid w:val="007163FC"/>
    <w:rsid w:val="00716EEE"/>
    <w:rsid w:val="00722A15"/>
    <w:rsid w:val="007231D2"/>
    <w:rsid w:val="00723D2B"/>
    <w:rsid w:val="00724D20"/>
    <w:rsid w:val="007251E9"/>
    <w:rsid w:val="0072535F"/>
    <w:rsid w:val="00727F48"/>
    <w:rsid w:val="00727FA9"/>
    <w:rsid w:val="0073041E"/>
    <w:rsid w:val="00731584"/>
    <w:rsid w:val="00731B1E"/>
    <w:rsid w:val="007320AA"/>
    <w:rsid w:val="007324C4"/>
    <w:rsid w:val="00733C55"/>
    <w:rsid w:val="00733CA4"/>
    <w:rsid w:val="00733E7F"/>
    <w:rsid w:val="0073440B"/>
    <w:rsid w:val="00735766"/>
    <w:rsid w:val="00735EEB"/>
    <w:rsid w:val="0073651F"/>
    <w:rsid w:val="0073791F"/>
    <w:rsid w:val="0074065E"/>
    <w:rsid w:val="007407C6"/>
    <w:rsid w:val="00740963"/>
    <w:rsid w:val="007418DD"/>
    <w:rsid w:val="00742111"/>
    <w:rsid w:val="00742504"/>
    <w:rsid w:val="00742967"/>
    <w:rsid w:val="0074386F"/>
    <w:rsid w:val="00743E6B"/>
    <w:rsid w:val="00744C57"/>
    <w:rsid w:val="007459A5"/>
    <w:rsid w:val="00746AD7"/>
    <w:rsid w:val="00747BA5"/>
    <w:rsid w:val="00747E08"/>
    <w:rsid w:val="0075169B"/>
    <w:rsid w:val="007518F8"/>
    <w:rsid w:val="00752609"/>
    <w:rsid w:val="00753146"/>
    <w:rsid w:val="007533B2"/>
    <w:rsid w:val="00753A75"/>
    <w:rsid w:val="00753EA7"/>
    <w:rsid w:val="00753FAA"/>
    <w:rsid w:val="0075418A"/>
    <w:rsid w:val="007559C0"/>
    <w:rsid w:val="007562EB"/>
    <w:rsid w:val="00756620"/>
    <w:rsid w:val="0075687E"/>
    <w:rsid w:val="007579F8"/>
    <w:rsid w:val="0076015F"/>
    <w:rsid w:val="0076124B"/>
    <w:rsid w:val="007621E1"/>
    <w:rsid w:val="00762361"/>
    <w:rsid w:val="00763557"/>
    <w:rsid w:val="00763A4F"/>
    <w:rsid w:val="00763A6D"/>
    <w:rsid w:val="00765308"/>
    <w:rsid w:val="00765957"/>
    <w:rsid w:val="007664E2"/>
    <w:rsid w:val="007667F5"/>
    <w:rsid w:val="007670A8"/>
    <w:rsid w:val="0076767C"/>
    <w:rsid w:val="0076771F"/>
    <w:rsid w:val="007707F2"/>
    <w:rsid w:val="00770E95"/>
    <w:rsid w:val="007715E7"/>
    <w:rsid w:val="00771969"/>
    <w:rsid w:val="00771F56"/>
    <w:rsid w:val="007725E0"/>
    <w:rsid w:val="00772930"/>
    <w:rsid w:val="00772A7A"/>
    <w:rsid w:val="00773C54"/>
    <w:rsid w:val="00773CD5"/>
    <w:rsid w:val="00774AF7"/>
    <w:rsid w:val="00774C81"/>
    <w:rsid w:val="007760B0"/>
    <w:rsid w:val="00776B16"/>
    <w:rsid w:val="00776B28"/>
    <w:rsid w:val="00776B3D"/>
    <w:rsid w:val="00776E98"/>
    <w:rsid w:val="007779B7"/>
    <w:rsid w:val="00780092"/>
    <w:rsid w:val="00780163"/>
    <w:rsid w:val="00780C9C"/>
    <w:rsid w:val="00780CD0"/>
    <w:rsid w:val="0078141C"/>
    <w:rsid w:val="00781789"/>
    <w:rsid w:val="00782AFC"/>
    <w:rsid w:val="00783E18"/>
    <w:rsid w:val="00783F31"/>
    <w:rsid w:val="007853BD"/>
    <w:rsid w:val="00786287"/>
    <w:rsid w:val="00786586"/>
    <w:rsid w:val="00787D26"/>
    <w:rsid w:val="007911A0"/>
    <w:rsid w:val="007916B2"/>
    <w:rsid w:val="00791947"/>
    <w:rsid w:val="00791A7C"/>
    <w:rsid w:val="00793A57"/>
    <w:rsid w:val="00794C86"/>
    <w:rsid w:val="00794FAC"/>
    <w:rsid w:val="0079569F"/>
    <w:rsid w:val="00795A08"/>
    <w:rsid w:val="00795A28"/>
    <w:rsid w:val="00795F47"/>
    <w:rsid w:val="00796271"/>
    <w:rsid w:val="007972D8"/>
    <w:rsid w:val="007A08CC"/>
    <w:rsid w:val="007A13FB"/>
    <w:rsid w:val="007A21AE"/>
    <w:rsid w:val="007A2A99"/>
    <w:rsid w:val="007A2C1B"/>
    <w:rsid w:val="007A3733"/>
    <w:rsid w:val="007A3A60"/>
    <w:rsid w:val="007A4E23"/>
    <w:rsid w:val="007A4E96"/>
    <w:rsid w:val="007A57FE"/>
    <w:rsid w:val="007A5BBC"/>
    <w:rsid w:val="007A6833"/>
    <w:rsid w:val="007A6D20"/>
    <w:rsid w:val="007A6D3D"/>
    <w:rsid w:val="007B0680"/>
    <w:rsid w:val="007B08F3"/>
    <w:rsid w:val="007B1E57"/>
    <w:rsid w:val="007B2142"/>
    <w:rsid w:val="007B277F"/>
    <w:rsid w:val="007B4D27"/>
    <w:rsid w:val="007B66E4"/>
    <w:rsid w:val="007B68D1"/>
    <w:rsid w:val="007C035C"/>
    <w:rsid w:val="007C063E"/>
    <w:rsid w:val="007C0D2F"/>
    <w:rsid w:val="007C3896"/>
    <w:rsid w:val="007C3A89"/>
    <w:rsid w:val="007C3C86"/>
    <w:rsid w:val="007C4445"/>
    <w:rsid w:val="007C5AC4"/>
    <w:rsid w:val="007C6B74"/>
    <w:rsid w:val="007C6DE5"/>
    <w:rsid w:val="007C76CD"/>
    <w:rsid w:val="007C7AB9"/>
    <w:rsid w:val="007D14D2"/>
    <w:rsid w:val="007D20D8"/>
    <w:rsid w:val="007D2D89"/>
    <w:rsid w:val="007D3156"/>
    <w:rsid w:val="007D50BC"/>
    <w:rsid w:val="007D5198"/>
    <w:rsid w:val="007D56B0"/>
    <w:rsid w:val="007D6156"/>
    <w:rsid w:val="007D6998"/>
    <w:rsid w:val="007D773A"/>
    <w:rsid w:val="007E069A"/>
    <w:rsid w:val="007E0FED"/>
    <w:rsid w:val="007E117F"/>
    <w:rsid w:val="007E131E"/>
    <w:rsid w:val="007E208B"/>
    <w:rsid w:val="007E23C9"/>
    <w:rsid w:val="007E38CC"/>
    <w:rsid w:val="007E3C28"/>
    <w:rsid w:val="007E3D95"/>
    <w:rsid w:val="007E3E4C"/>
    <w:rsid w:val="007E40FA"/>
    <w:rsid w:val="007E55CE"/>
    <w:rsid w:val="007E60C6"/>
    <w:rsid w:val="007E6359"/>
    <w:rsid w:val="007E63CB"/>
    <w:rsid w:val="007F0D76"/>
    <w:rsid w:val="007F1857"/>
    <w:rsid w:val="007F195E"/>
    <w:rsid w:val="007F2D2E"/>
    <w:rsid w:val="007F304A"/>
    <w:rsid w:val="007F388E"/>
    <w:rsid w:val="007F454D"/>
    <w:rsid w:val="007F50C4"/>
    <w:rsid w:val="007F5112"/>
    <w:rsid w:val="007F53D7"/>
    <w:rsid w:val="007F61FA"/>
    <w:rsid w:val="007F69F5"/>
    <w:rsid w:val="007F6B3A"/>
    <w:rsid w:val="007F721A"/>
    <w:rsid w:val="007F7474"/>
    <w:rsid w:val="00800F40"/>
    <w:rsid w:val="00801BE9"/>
    <w:rsid w:val="00801DFC"/>
    <w:rsid w:val="00802926"/>
    <w:rsid w:val="00802A4D"/>
    <w:rsid w:val="00802F89"/>
    <w:rsid w:val="00805856"/>
    <w:rsid w:val="00805A6A"/>
    <w:rsid w:val="00805CF0"/>
    <w:rsid w:val="008065B1"/>
    <w:rsid w:val="008067E7"/>
    <w:rsid w:val="00806D18"/>
    <w:rsid w:val="00806D28"/>
    <w:rsid w:val="008070FB"/>
    <w:rsid w:val="00810EDB"/>
    <w:rsid w:val="00811910"/>
    <w:rsid w:val="00812F60"/>
    <w:rsid w:val="00814434"/>
    <w:rsid w:val="00814835"/>
    <w:rsid w:val="0081496E"/>
    <w:rsid w:val="00814E75"/>
    <w:rsid w:val="00815060"/>
    <w:rsid w:val="0081606E"/>
    <w:rsid w:val="008162E4"/>
    <w:rsid w:val="0081679E"/>
    <w:rsid w:val="00817C7C"/>
    <w:rsid w:val="00817D78"/>
    <w:rsid w:val="008203D9"/>
    <w:rsid w:val="00820480"/>
    <w:rsid w:val="008212A6"/>
    <w:rsid w:val="008212ED"/>
    <w:rsid w:val="00821F4E"/>
    <w:rsid w:val="0082200D"/>
    <w:rsid w:val="008225E9"/>
    <w:rsid w:val="00823730"/>
    <w:rsid w:val="008237D9"/>
    <w:rsid w:val="0082428C"/>
    <w:rsid w:val="00824EAD"/>
    <w:rsid w:val="00825221"/>
    <w:rsid w:val="008266CC"/>
    <w:rsid w:val="00826AEE"/>
    <w:rsid w:val="00826D0D"/>
    <w:rsid w:val="00830002"/>
    <w:rsid w:val="0083003F"/>
    <w:rsid w:val="008305EA"/>
    <w:rsid w:val="00831298"/>
    <w:rsid w:val="008312E5"/>
    <w:rsid w:val="008315F8"/>
    <w:rsid w:val="00831D45"/>
    <w:rsid w:val="00833074"/>
    <w:rsid w:val="00833734"/>
    <w:rsid w:val="0083387E"/>
    <w:rsid w:val="00833D47"/>
    <w:rsid w:val="00833F82"/>
    <w:rsid w:val="0083434E"/>
    <w:rsid w:val="008345F7"/>
    <w:rsid w:val="0083516E"/>
    <w:rsid w:val="0083688E"/>
    <w:rsid w:val="00837408"/>
    <w:rsid w:val="0083783A"/>
    <w:rsid w:val="00840B90"/>
    <w:rsid w:val="00841735"/>
    <w:rsid w:val="00842661"/>
    <w:rsid w:val="008427F3"/>
    <w:rsid w:val="00842D05"/>
    <w:rsid w:val="00843788"/>
    <w:rsid w:val="00844B10"/>
    <w:rsid w:val="00844CDC"/>
    <w:rsid w:val="00844EE6"/>
    <w:rsid w:val="008456E1"/>
    <w:rsid w:val="00845E21"/>
    <w:rsid w:val="00846047"/>
    <w:rsid w:val="00846613"/>
    <w:rsid w:val="008467F2"/>
    <w:rsid w:val="008469A2"/>
    <w:rsid w:val="00847A36"/>
    <w:rsid w:val="00847E5B"/>
    <w:rsid w:val="008505BF"/>
    <w:rsid w:val="0085064D"/>
    <w:rsid w:val="008506AC"/>
    <w:rsid w:val="00850A8D"/>
    <w:rsid w:val="00851653"/>
    <w:rsid w:val="00851785"/>
    <w:rsid w:val="00851942"/>
    <w:rsid w:val="0085194D"/>
    <w:rsid w:val="00851C10"/>
    <w:rsid w:val="00851E88"/>
    <w:rsid w:val="0085435E"/>
    <w:rsid w:val="0085443A"/>
    <w:rsid w:val="0085460C"/>
    <w:rsid w:val="00854964"/>
    <w:rsid w:val="00854E63"/>
    <w:rsid w:val="00855045"/>
    <w:rsid w:val="00855E28"/>
    <w:rsid w:val="00856053"/>
    <w:rsid w:val="00856073"/>
    <w:rsid w:val="00856854"/>
    <w:rsid w:val="008579A5"/>
    <w:rsid w:val="008604D2"/>
    <w:rsid w:val="00860733"/>
    <w:rsid w:val="00861280"/>
    <w:rsid w:val="008612C0"/>
    <w:rsid w:val="00861352"/>
    <w:rsid w:val="00861F54"/>
    <w:rsid w:val="00862AEE"/>
    <w:rsid w:val="00862F6C"/>
    <w:rsid w:val="0086456E"/>
    <w:rsid w:val="00864748"/>
    <w:rsid w:val="008649DB"/>
    <w:rsid w:val="008662E4"/>
    <w:rsid w:val="00866B60"/>
    <w:rsid w:val="00867905"/>
    <w:rsid w:val="0087074A"/>
    <w:rsid w:val="00870F54"/>
    <w:rsid w:val="00871F78"/>
    <w:rsid w:val="00872473"/>
    <w:rsid w:val="00872A7F"/>
    <w:rsid w:val="0087322B"/>
    <w:rsid w:val="0087379B"/>
    <w:rsid w:val="00874001"/>
    <w:rsid w:val="00874054"/>
    <w:rsid w:val="008748F7"/>
    <w:rsid w:val="008756BE"/>
    <w:rsid w:val="00875CF3"/>
    <w:rsid w:val="00876A7C"/>
    <w:rsid w:val="00876FDD"/>
    <w:rsid w:val="00877195"/>
    <w:rsid w:val="008778C3"/>
    <w:rsid w:val="00877C27"/>
    <w:rsid w:val="00880AB1"/>
    <w:rsid w:val="008811F9"/>
    <w:rsid w:val="0088186E"/>
    <w:rsid w:val="00881F85"/>
    <w:rsid w:val="008836EA"/>
    <w:rsid w:val="00885CA4"/>
    <w:rsid w:val="008862B6"/>
    <w:rsid w:val="008870F1"/>
    <w:rsid w:val="008871D8"/>
    <w:rsid w:val="00887F71"/>
    <w:rsid w:val="00890692"/>
    <w:rsid w:val="0089087E"/>
    <w:rsid w:val="008918F1"/>
    <w:rsid w:val="00891BF7"/>
    <w:rsid w:val="00892568"/>
    <w:rsid w:val="008925A1"/>
    <w:rsid w:val="008925E4"/>
    <w:rsid w:val="008930B1"/>
    <w:rsid w:val="0089337B"/>
    <w:rsid w:val="008940BE"/>
    <w:rsid w:val="00894509"/>
    <w:rsid w:val="008945ED"/>
    <w:rsid w:val="0089537B"/>
    <w:rsid w:val="00895566"/>
    <w:rsid w:val="008955ED"/>
    <w:rsid w:val="008957F8"/>
    <w:rsid w:val="008961B3"/>
    <w:rsid w:val="00896B58"/>
    <w:rsid w:val="008974E7"/>
    <w:rsid w:val="00897E8A"/>
    <w:rsid w:val="008A0F53"/>
    <w:rsid w:val="008A17C1"/>
    <w:rsid w:val="008A19C0"/>
    <w:rsid w:val="008A2FA9"/>
    <w:rsid w:val="008A31FC"/>
    <w:rsid w:val="008A3498"/>
    <w:rsid w:val="008A3972"/>
    <w:rsid w:val="008A45D0"/>
    <w:rsid w:val="008A4B23"/>
    <w:rsid w:val="008A505A"/>
    <w:rsid w:val="008A5D8E"/>
    <w:rsid w:val="008A6005"/>
    <w:rsid w:val="008A73AE"/>
    <w:rsid w:val="008A7A1B"/>
    <w:rsid w:val="008B0473"/>
    <w:rsid w:val="008B0E3D"/>
    <w:rsid w:val="008B1C8A"/>
    <w:rsid w:val="008B2435"/>
    <w:rsid w:val="008B37B6"/>
    <w:rsid w:val="008B37E8"/>
    <w:rsid w:val="008B4350"/>
    <w:rsid w:val="008B45B5"/>
    <w:rsid w:val="008B478A"/>
    <w:rsid w:val="008B5527"/>
    <w:rsid w:val="008B5FCE"/>
    <w:rsid w:val="008B65FC"/>
    <w:rsid w:val="008B6B4E"/>
    <w:rsid w:val="008B6D56"/>
    <w:rsid w:val="008B71B4"/>
    <w:rsid w:val="008B71E6"/>
    <w:rsid w:val="008B7215"/>
    <w:rsid w:val="008B74D2"/>
    <w:rsid w:val="008B75F3"/>
    <w:rsid w:val="008B7D8B"/>
    <w:rsid w:val="008B7F18"/>
    <w:rsid w:val="008B7FAE"/>
    <w:rsid w:val="008C0411"/>
    <w:rsid w:val="008C0A16"/>
    <w:rsid w:val="008C0D5A"/>
    <w:rsid w:val="008C1200"/>
    <w:rsid w:val="008C1D6D"/>
    <w:rsid w:val="008C2B11"/>
    <w:rsid w:val="008C3477"/>
    <w:rsid w:val="008C3E2C"/>
    <w:rsid w:val="008C4363"/>
    <w:rsid w:val="008C487F"/>
    <w:rsid w:val="008C5135"/>
    <w:rsid w:val="008C51A7"/>
    <w:rsid w:val="008C539F"/>
    <w:rsid w:val="008C56B2"/>
    <w:rsid w:val="008C5BA3"/>
    <w:rsid w:val="008C5C30"/>
    <w:rsid w:val="008C6667"/>
    <w:rsid w:val="008C7334"/>
    <w:rsid w:val="008C75F0"/>
    <w:rsid w:val="008D0F80"/>
    <w:rsid w:val="008D151F"/>
    <w:rsid w:val="008D1725"/>
    <w:rsid w:val="008D25BE"/>
    <w:rsid w:val="008D30F5"/>
    <w:rsid w:val="008D3172"/>
    <w:rsid w:val="008D3304"/>
    <w:rsid w:val="008D341C"/>
    <w:rsid w:val="008D40D6"/>
    <w:rsid w:val="008D4AC8"/>
    <w:rsid w:val="008D6DD2"/>
    <w:rsid w:val="008E038D"/>
    <w:rsid w:val="008E0C98"/>
    <w:rsid w:val="008E102B"/>
    <w:rsid w:val="008E1C0D"/>
    <w:rsid w:val="008E1F8E"/>
    <w:rsid w:val="008E25C5"/>
    <w:rsid w:val="008E3267"/>
    <w:rsid w:val="008E3DEE"/>
    <w:rsid w:val="008E4EED"/>
    <w:rsid w:val="008E6E72"/>
    <w:rsid w:val="008E70B6"/>
    <w:rsid w:val="008E789C"/>
    <w:rsid w:val="008E7F5C"/>
    <w:rsid w:val="008F0452"/>
    <w:rsid w:val="008F1070"/>
    <w:rsid w:val="008F1C9A"/>
    <w:rsid w:val="008F25C9"/>
    <w:rsid w:val="008F26E0"/>
    <w:rsid w:val="008F2D12"/>
    <w:rsid w:val="008F3415"/>
    <w:rsid w:val="008F3BE6"/>
    <w:rsid w:val="008F3C60"/>
    <w:rsid w:val="008F4420"/>
    <w:rsid w:val="008F474A"/>
    <w:rsid w:val="008F4B7F"/>
    <w:rsid w:val="008F539B"/>
    <w:rsid w:val="008F6B6C"/>
    <w:rsid w:val="008F79FE"/>
    <w:rsid w:val="008F7B10"/>
    <w:rsid w:val="009006BD"/>
    <w:rsid w:val="00900AED"/>
    <w:rsid w:val="009029EE"/>
    <w:rsid w:val="0090302B"/>
    <w:rsid w:val="00903D92"/>
    <w:rsid w:val="009041BC"/>
    <w:rsid w:val="00905277"/>
    <w:rsid w:val="0090652F"/>
    <w:rsid w:val="00906653"/>
    <w:rsid w:val="00910447"/>
    <w:rsid w:val="00911059"/>
    <w:rsid w:val="00911B14"/>
    <w:rsid w:val="009129CA"/>
    <w:rsid w:val="00915719"/>
    <w:rsid w:val="00915F60"/>
    <w:rsid w:val="0091606D"/>
    <w:rsid w:val="00916DAA"/>
    <w:rsid w:val="00917F52"/>
    <w:rsid w:val="009203A1"/>
    <w:rsid w:val="00920CF3"/>
    <w:rsid w:val="00921CB1"/>
    <w:rsid w:val="00921D54"/>
    <w:rsid w:val="00924290"/>
    <w:rsid w:val="009247DC"/>
    <w:rsid w:val="00924861"/>
    <w:rsid w:val="00925EAF"/>
    <w:rsid w:val="00925FA5"/>
    <w:rsid w:val="009262F5"/>
    <w:rsid w:val="00926372"/>
    <w:rsid w:val="00927AB0"/>
    <w:rsid w:val="00927CE6"/>
    <w:rsid w:val="00930D28"/>
    <w:rsid w:val="00931120"/>
    <w:rsid w:val="0093157A"/>
    <w:rsid w:val="009322AA"/>
    <w:rsid w:val="0093285D"/>
    <w:rsid w:val="0093292C"/>
    <w:rsid w:val="00933040"/>
    <w:rsid w:val="0093335F"/>
    <w:rsid w:val="00933775"/>
    <w:rsid w:val="00933E4A"/>
    <w:rsid w:val="00935D06"/>
    <w:rsid w:val="00936429"/>
    <w:rsid w:val="00940012"/>
    <w:rsid w:val="0094007A"/>
    <w:rsid w:val="009413EC"/>
    <w:rsid w:val="009421A8"/>
    <w:rsid w:val="009423F7"/>
    <w:rsid w:val="00943588"/>
    <w:rsid w:val="009445CF"/>
    <w:rsid w:val="00944D2E"/>
    <w:rsid w:val="00946467"/>
    <w:rsid w:val="00946E36"/>
    <w:rsid w:val="00946F76"/>
    <w:rsid w:val="0094743A"/>
    <w:rsid w:val="009474DC"/>
    <w:rsid w:val="00947C86"/>
    <w:rsid w:val="009505DF"/>
    <w:rsid w:val="00950A05"/>
    <w:rsid w:val="00950A13"/>
    <w:rsid w:val="00950FD3"/>
    <w:rsid w:val="0095120F"/>
    <w:rsid w:val="009515E0"/>
    <w:rsid w:val="009518F5"/>
    <w:rsid w:val="00952185"/>
    <w:rsid w:val="00953EAC"/>
    <w:rsid w:val="00956B94"/>
    <w:rsid w:val="00956FA8"/>
    <w:rsid w:val="0095774A"/>
    <w:rsid w:val="00960844"/>
    <w:rsid w:val="00961759"/>
    <w:rsid w:val="00962D12"/>
    <w:rsid w:val="00963FE4"/>
    <w:rsid w:val="00964A1C"/>
    <w:rsid w:val="00964B81"/>
    <w:rsid w:val="00964E4A"/>
    <w:rsid w:val="009651B3"/>
    <w:rsid w:val="0096557C"/>
    <w:rsid w:val="00965D26"/>
    <w:rsid w:val="00966AF1"/>
    <w:rsid w:val="00966F47"/>
    <w:rsid w:val="0096767B"/>
    <w:rsid w:val="00970144"/>
    <w:rsid w:val="009708D5"/>
    <w:rsid w:val="009724C7"/>
    <w:rsid w:val="009732DD"/>
    <w:rsid w:val="009733EF"/>
    <w:rsid w:val="00973BB9"/>
    <w:rsid w:val="00973FB7"/>
    <w:rsid w:val="0097407E"/>
    <w:rsid w:val="00974DF8"/>
    <w:rsid w:val="00975281"/>
    <w:rsid w:val="009773A5"/>
    <w:rsid w:val="00977C59"/>
    <w:rsid w:val="00981586"/>
    <w:rsid w:val="00981C94"/>
    <w:rsid w:val="00981DBC"/>
    <w:rsid w:val="00981E9F"/>
    <w:rsid w:val="009820A7"/>
    <w:rsid w:val="009821B8"/>
    <w:rsid w:val="00982395"/>
    <w:rsid w:val="009831F3"/>
    <w:rsid w:val="00983959"/>
    <w:rsid w:val="00983F9D"/>
    <w:rsid w:val="0098408E"/>
    <w:rsid w:val="0098435A"/>
    <w:rsid w:val="00984BB0"/>
    <w:rsid w:val="00984F64"/>
    <w:rsid w:val="00985AA4"/>
    <w:rsid w:val="00985E1F"/>
    <w:rsid w:val="009867EF"/>
    <w:rsid w:val="00986CBA"/>
    <w:rsid w:val="0098761C"/>
    <w:rsid w:val="0099036F"/>
    <w:rsid w:val="00990375"/>
    <w:rsid w:val="00990584"/>
    <w:rsid w:val="009918AE"/>
    <w:rsid w:val="00991ABA"/>
    <w:rsid w:val="00993472"/>
    <w:rsid w:val="00993A11"/>
    <w:rsid w:val="00994035"/>
    <w:rsid w:val="0099433E"/>
    <w:rsid w:val="009949F8"/>
    <w:rsid w:val="009956F9"/>
    <w:rsid w:val="00995B5F"/>
    <w:rsid w:val="009961DF"/>
    <w:rsid w:val="009968C7"/>
    <w:rsid w:val="00996EA8"/>
    <w:rsid w:val="00997478"/>
    <w:rsid w:val="00997AEB"/>
    <w:rsid w:val="009A029E"/>
    <w:rsid w:val="009A0D74"/>
    <w:rsid w:val="009A10E4"/>
    <w:rsid w:val="009A131C"/>
    <w:rsid w:val="009A169C"/>
    <w:rsid w:val="009A1FD8"/>
    <w:rsid w:val="009A25A1"/>
    <w:rsid w:val="009A2EB1"/>
    <w:rsid w:val="009A3A43"/>
    <w:rsid w:val="009A4124"/>
    <w:rsid w:val="009A4AB2"/>
    <w:rsid w:val="009A5706"/>
    <w:rsid w:val="009A615D"/>
    <w:rsid w:val="009A6767"/>
    <w:rsid w:val="009A68B2"/>
    <w:rsid w:val="009A74D1"/>
    <w:rsid w:val="009A74EB"/>
    <w:rsid w:val="009A7688"/>
    <w:rsid w:val="009B0168"/>
    <w:rsid w:val="009B1795"/>
    <w:rsid w:val="009B17EE"/>
    <w:rsid w:val="009B20A3"/>
    <w:rsid w:val="009B31C7"/>
    <w:rsid w:val="009B34AB"/>
    <w:rsid w:val="009B461F"/>
    <w:rsid w:val="009B4BA8"/>
    <w:rsid w:val="009B539F"/>
    <w:rsid w:val="009B5B98"/>
    <w:rsid w:val="009C08FC"/>
    <w:rsid w:val="009C1017"/>
    <w:rsid w:val="009C1B9B"/>
    <w:rsid w:val="009C1F5C"/>
    <w:rsid w:val="009C20E5"/>
    <w:rsid w:val="009C214F"/>
    <w:rsid w:val="009C21C5"/>
    <w:rsid w:val="009C378A"/>
    <w:rsid w:val="009C4AB3"/>
    <w:rsid w:val="009C6410"/>
    <w:rsid w:val="009C6AE3"/>
    <w:rsid w:val="009C6FB6"/>
    <w:rsid w:val="009C7A8F"/>
    <w:rsid w:val="009C7BCB"/>
    <w:rsid w:val="009C7EF5"/>
    <w:rsid w:val="009D0411"/>
    <w:rsid w:val="009D1B99"/>
    <w:rsid w:val="009D35C5"/>
    <w:rsid w:val="009D3DE0"/>
    <w:rsid w:val="009D48C7"/>
    <w:rsid w:val="009D490A"/>
    <w:rsid w:val="009D4D6D"/>
    <w:rsid w:val="009D4E8F"/>
    <w:rsid w:val="009D55CA"/>
    <w:rsid w:val="009D5897"/>
    <w:rsid w:val="009D5A9A"/>
    <w:rsid w:val="009D5F71"/>
    <w:rsid w:val="009D61F3"/>
    <w:rsid w:val="009D6CBE"/>
    <w:rsid w:val="009D759C"/>
    <w:rsid w:val="009D7681"/>
    <w:rsid w:val="009D7EAB"/>
    <w:rsid w:val="009E0276"/>
    <w:rsid w:val="009E0BD3"/>
    <w:rsid w:val="009E0E8F"/>
    <w:rsid w:val="009E1FB6"/>
    <w:rsid w:val="009E273C"/>
    <w:rsid w:val="009E27B7"/>
    <w:rsid w:val="009E47E6"/>
    <w:rsid w:val="009E5ABD"/>
    <w:rsid w:val="009E5B55"/>
    <w:rsid w:val="009E5C10"/>
    <w:rsid w:val="009E67E4"/>
    <w:rsid w:val="009E70FD"/>
    <w:rsid w:val="009E7289"/>
    <w:rsid w:val="009E7A30"/>
    <w:rsid w:val="009E7E20"/>
    <w:rsid w:val="009E7FE3"/>
    <w:rsid w:val="009F0DA3"/>
    <w:rsid w:val="009F0F80"/>
    <w:rsid w:val="009F256F"/>
    <w:rsid w:val="009F3271"/>
    <w:rsid w:val="009F368B"/>
    <w:rsid w:val="009F43C9"/>
    <w:rsid w:val="009F463E"/>
    <w:rsid w:val="009F5552"/>
    <w:rsid w:val="009F5BBC"/>
    <w:rsid w:val="009F5EB5"/>
    <w:rsid w:val="009F64FC"/>
    <w:rsid w:val="009F6DAE"/>
    <w:rsid w:val="009F78B6"/>
    <w:rsid w:val="009F7ADF"/>
    <w:rsid w:val="00A00339"/>
    <w:rsid w:val="00A00503"/>
    <w:rsid w:val="00A00AFA"/>
    <w:rsid w:val="00A012DA"/>
    <w:rsid w:val="00A01CFE"/>
    <w:rsid w:val="00A035B9"/>
    <w:rsid w:val="00A0388F"/>
    <w:rsid w:val="00A03D54"/>
    <w:rsid w:val="00A04675"/>
    <w:rsid w:val="00A04992"/>
    <w:rsid w:val="00A06436"/>
    <w:rsid w:val="00A07AE7"/>
    <w:rsid w:val="00A07D8A"/>
    <w:rsid w:val="00A109D7"/>
    <w:rsid w:val="00A10AA4"/>
    <w:rsid w:val="00A11371"/>
    <w:rsid w:val="00A11657"/>
    <w:rsid w:val="00A1168B"/>
    <w:rsid w:val="00A11FF0"/>
    <w:rsid w:val="00A12C78"/>
    <w:rsid w:val="00A13086"/>
    <w:rsid w:val="00A133BD"/>
    <w:rsid w:val="00A14546"/>
    <w:rsid w:val="00A15CC9"/>
    <w:rsid w:val="00A16864"/>
    <w:rsid w:val="00A16CCA"/>
    <w:rsid w:val="00A1777D"/>
    <w:rsid w:val="00A223B8"/>
    <w:rsid w:val="00A223CC"/>
    <w:rsid w:val="00A238E9"/>
    <w:rsid w:val="00A23A2B"/>
    <w:rsid w:val="00A23B65"/>
    <w:rsid w:val="00A255B2"/>
    <w:rsid w:val="00A257C4"/>
    <w:rsid w:val="00A25A45"/>
    <w:rsid w:val="00A270DF"/>
    <w:rsid w:val="00A27217"/>
    <w:rsid w:val="00A27A72"/>
    <w:rsid w:val="00A27EF1"/>
    <w:rsid w:val="00A3012C"/>
    <w:rsid w:val="00A317E1"/>
    <w:rsid w:val="00A320D2"/>
    <w:rsid w:val="00A33CC2"/>
    <w:rsid w:val="00A3633D"/>
    <w:rsid w:val="00A36718"/>
    <w:rsid w:val="00A36DC0"/>
    <w:rsid w:val="00A37060"/>
    <w:rsid w:val="00A37981"/>
    <w:rsid w:val="00A37EA3"/>
    <w:rsid w:val="00A4098C"/>
    <w:rsid w:val="00A417E2"/>
    <w:rsid w:val="00A42115"/>
    <w:rsid w:val="00A4381D"/>
    <w:rsid w:val="00A43C93"/>
    <w:rsid w:val="00A444B2"/>
    <w:rsid w:val="00A44568"/>
    <w:rsid w:val="00A445DF"/>
    <w:rsid w:val="00A446EF"/>
    <w:rsid w:val="00A4656F"/>
    <w:rsid w:val="00A46E1C"/>
    <w:rsid w:val="00A47969"/>
    <w:rsid w:val="00A47AD6"/>
    <w:rsid w:val="00A47D42"/>
    <w:rsid w:val="00A501A7"/>
    <w:rsid w:val="00A51303"/>
    <w:rsid w:val="00A513B0"/>
    <w:rsid w:val="00A519C3"/>
    <w:rsid w:val="00A51A69"/>
    <w:rsid w:val="00A51E88"/>
    <w:rsid w:val="00A520E7"/>
    <w:rsid w:val="00A523F1"/>
    <w:rsid w:val="00A5374A"/>
    <w:rsid w:val="00A53DF5"/>
    <w:rsid w:val="00A540CB"/>
    <w:rsid w:val="00A54500"/>
    <w:rsid w:val="00A55712"/>
    <w:rsid w:val="00A56F2D"/>
    <w:rsid w:val="00A60ADA"/>
    <w:rsid w:val="00A6225D"/>
    <w:rsid w:val="00A62E39"/>
    <w:rsid w:val="00A6357B"/>
    <w:rsid w:val="00A63DB0"/>
    <w:rsid w:val="00A64024"/>
    <w:rsid w:val="00A64588"/>
    <w:rsid w:val="00A6473B"/>
    <w:rsid w:val="00A64BD7"/>
    <w:rsid w:val="00A65267"/>
    <w:rsid w:val="00A6562A"/>
    <w:rsid w:val="00A65BE6"/>
    <w:rsid w:val="00A66E2D"/>
    <w:rsid w:val="00A7013D"/>
    <w:rsid w:val="00A710A4"/>
    <w:rsid w:val="00A7120E"/>
    <w:rsid w:val="00A715DC"/>
    <w:rsid w:val="00A71822"/>
    <w:rsid w:val="00A7188F"/>
    <w:rsid w:val="00A72297"/>
    <w:rsid w:val="00A73F30"/>
    <w:rsid w:val="00A73FE5"/>
    <w:rsid w:val="00A7494B"/>
    <w:rsid w:val="00A76729"/>
    <w:rsid w:val="00A80352"/>
    <w:rsid w:val="00A80A0D"/>
    <w:rsid w:val="00A8110B"/>
    <w:rsid w:val="00A815A2"/>
    <w:rsid w:val="00A82653"/>
    <w:rsid w:val="00A82695"/>
    <w:rsid w:val="00A82794"/>
    <w:rsid w:val="00A82EB0"/>
    <w:rsid w:val="00A83330"/>
    <w:rsid w:val="00A83895"/>
    <w:rsid w:val="00A83D33"/>
    <w:rsid w:val="00A847F8"/>
    <w:rsid w:val="00A84E5F"/>
    <w:rsid w:val="00A85199"/>
    <w:rsid w:val="00A8524F"/>
    <w:rsid w:val="00A85DC2"/>
    <w:rsid w:val="00A85E86"/>
    <w:rsid w:val="00A86BB7"/>
    <w:rsid w:val="00A87230"/>
    <w:rsid w:val="00A87281"/>
    <w:rsid w:val="00A903A2"/>
    <w:rsid w:val="00A91539"/>
    <w:rsid w:val="00A92264"/>
    <w:rsid w:val="00A92723"/>
    <w:rsid w:val="00A93114"/>
    <w:rsid w:val="00A93A40"/>
    <w:rsid w:val="00A9495D"/>
    <w:rsid w:val="00A949E0"/>
    <w:rsid w:val="00A9522B"/>
    <w:rsid w:val="00A95D0C"/>
    <w:rsid w:val="00A95F50"/>
    <w:rsid w:val="00A96C8A"/>
    <w:rsid w:val="00A972A4"/>
    <w:rsid w:val="00A9734F"/>
    <w:rsid w:val="00A974E9"/>
    <w:rsid w:val="00AA0ED5"/>
    <w:rsid w:val="00AA124A"/>
    <w:rsid w:val="00AA1268"/>
    <w:rsid w:val="00AA1F59"/>
    <w:rsid w:val="00AA2B71"/>
    <w:rsid w:val="00AA2CD4"/>
    <w:rsid w:val="00AA2E9A"/>
    <w:rsid w:val="00AA3AE6"/>
    <w:rsid w:val="00AA3B1D"/>
    <w:rsid w:val="00AA3B85"/>
    <w:rsid w:val="00AA3C93"/>
    <w:rsid w:val="00AA3E58"/>
    <w:rsid w:val="00AA4B86"/>
    <w:rsid w:val="00AA58CB"/>
    <w:rsid w:val="00AA694E"/>
    <w:rsid w:val="00AB02DF"/>
    <w:rsid w:val="00AB0C03"/>
    <w:rsid w:val="00AB2327"/>
    <w:rsid w:val="00AB5F50"/>
    <w:rsid w:val="00AB69A8"/>
    <w:rsid w:val="00AB768E"/>
    <w:rsid w:val="00AC07B7"/>
    <w:rsid w:val="00AC0EE3"/>
    <w:rsid w:val="00AC2B9D"/>
    <w:rsid w:val="00AC357F"/>
    <w:rsid w:val="00AC3DED"/>
    <w:rsid w:val="00AC4416"/>
    <w:rsid w:val="00AC4806"/>
    <w:rsid w:val="00AC50B3"/>
    <w:rsid w:val="00AC55BA"/>
    <w:rsid w:val="00AC73C3"/>
    <w:rsid w:val="00AC740E"/>
    <w:rsid w:val="00AC7C1D"/>
    <w:rsid w:val="00AC7F41"/>
    <w:rsid w:val="00AD0C66"/>
    <w:rsid w:val="00AD11A9"/>
    <w:rsid w:val="00AD1CFF"/>
    <w:rsid w:val="00AD228B"/>
    <w:rsid w:val="00AD22B2"/>
    <w:rsid w:val="00AD3E21"/>
    <w:rsid w:val="00AD46BC"/>
    <w:rsid w:val="00AD48CF"/>
    <w:rsid w:val="00AD4CC3"/>
    <w:rsid w:val="00AD4E30"/>
    <w:rsid w:val="00AD4FE7"/>
    <w:rsid w:val="00AD5175"/>
    <w:rsid w:val="00AD52E4"/>
    <w:rsid w:val="00AD65A4"/>
    <w:rsid w:val="00AD7308"/>
    <w:rsid w:val="00AD7A15"/>
    <w:rsid w:val="00AE009A"/>
    <w:rsid w:val="00AE0481"/>
    <w:rsid w:val="00AE0F8A"/>
    <w:rsid w:val="00AE102C"/>
    <w:rsid w:val="00AE1CC1"/>
    <w:rsid w:val="00AE2594"/>
    <w:rsid w:val="00AE2E64"/>
    <w:rsid w:val="00AE341C"/>
    <w:rsid w:val="00AE452A"/>
    <w:rsid w:val="00AE4A28"/>
    <w:rsid w:val="00AE5AA5"/>
    <w:rsid w:val="00AE5BDE"/>
    <w:rsid w:val="00AE6915"/>
    <w:rsid w:val="00AE6AC7"/>
    <w:rsid w:val="00AF2021"/>
    <w:rsid w:val="00AF2446"/>
    <w:rsid w:val="00AF25A3"/>
    <w:rsid w:val="00AF2944"/>
    <w:rsid w:val="00AF3597"/>
    <w:rsid w:val="00AF460A"/>
    <w:rsid w:val="00AF4925"/>
    <w:rsid w:val="00AF5386"/>
    <w:rsid w:val="00AF5969"/>
    <w:rsid w:val="00AF6066"/>
    <w:rsid w:val="00AF668B"/>
    <w:rsid w:val="00AF6C24"/>
    <w:rsid w:val="00AF79B7"/>
    <w:rsid w:val="00B00F78"/>
    <w:rsid w:val="00B02A67"/>
    <w:rsid w:val="00B02E3C"/>
    <w:rsid w:val="00B03E24"/>
    <w:rsid w:val="00B0590B"/>
    <w:rsid w:val="00B05B0D"/>
    <w:rsid w:val="00B05D5D"/>
    <w:rsid w:val="00B05E95"/>
    <w:rsid w:val="00B073CA"/>
    <w:rsid w:val="00B07BEA"/>
    <w:rsid w:val="00B1063E"/>
    <w:rsid w:val="00B10A00"/>
    <w:rsid w:val="00B10EDB"/>
    <w:rsid w:val="00B111A3"/>
    <w:rsid w:val="00B11650"/>
    <w:rsid w:val="00B138FB"/>
    <w:rsid w:val="00B1392B"/>
    <w:rsid w:val="00B13AF2"/>
    <w:rsid w:val="00B16BE8"/>
    <w:rsid w:val="00B16F1A"/>
    <w:rsid w:val="00B17952"/>
    <w:rsid w:val="00B200C2"/>
    <w:rsid w:val="00B20B31"/>
    <w:rsid w:val="00B21850"/>
    <w:rsid w:val="00B21B32"/>
    <w:rsid w:val="00B22878"/>
    <w:rsid w:val="00B23831"/>
    <w:rsid w:val="00B23CFE"/>
    <w:rsid w:val="00B23F7C"/>
    <w:rsid w:val="00B24BD8"/>
    <w:rsid w:val="00B25491"/>
    <w:rsid w:val="00B260E1"/>
    <w:rsid w:val="00B26310"/>
    <w:rsid w:val="00B26761"/>
    <w:rsid w:val="00B2778D"/>
    <w:rsid w:val="00B319EF"/>
    <w:rsid w:val="00B31F16"/>
    <w:rsid w:val="00B32278"/>
    <w:rsid w:val="00B32EF0"/>
    <w:rsid w:val="00B33074"/>
    <w:rsid w:val="00B331B9"/>
    <w:rsid w:val="00B3387A"/>
    <w:rsid w:val="00B338DB"/>
    <w:rsid w:val="00B33EDD"/>
    <w:rsid w:val="00B33FB9"/>
    <w:rsid w:val="00B3405D"/>
    <w:rsid w:val="00B34C81"/>
    <w:rsid w:val="00B3523D"/>
    <w:rsid w:val="00B35764"/>
    <w:rsid w:val="00B35F17"/>
    <w:rsid w:val="00B37014"/>
    <w:rsid w:val="00B40776"/>
    <w:rsid w:val="00B40D5E"/>
    <w:rsid w:val="00B4178D"/>
    <w:rsid w:val="00B42302"/>
    <w:rsid w:val="00B468F8"/>
    <w:rsid w:val="00B469D0"/>
    <w:rsid w:val="00B46D39"/>
    <w:rsid w:val="00B47194"/>
    <w:rsid w:val="00B4728D"/>
    <w:rsid w:val="00B473D9"/>
    <w:rsid w:val="00B4742C"/>
    <w:rsid w:val="00B5185D"/>
    <w:rsid w:val="00B518C7"/>
    <w:rsid w:val="00B51D6F"/>
    <w:rsid w:val="00B52903"/>
    <w:rsid w:val="00B52B4D"/>
    <w:rsid w:val="00B52CAC"/>
    <w:rsid w:val="00B537D3"/>
    <w:rsid w:val="00B538BD"/>
    <w:rsid w:val="00B5470E"/>
    <w:rsid w:val="00B54C9A"/>
    <w:rsid w:val="00B54CEB"/>
    <w:rsid w:val="00B55624"/>
    <w:rsid w:val="00B55954"/>
    <w:rsid w:val="00B56A04"/>
    <w:rsid w:val="00B56D4A"/>
    <w:rsid w:val="00B6082C"/>
    <w:rsid w:val="00B63223"/>
    <w:rsid w:val="00B63276"/>
    <w:rsid w:val="00B63868"/>
    <w:rsid w:val="00B63D0E"/>
    <w:rsid w:val="00B643E3"/>
    <w:rsid w:val="00B66C7E"/>
    <w:rsid w:val="00B672D9"/>
    <w:rsid w:val="00B67CAB"/>
    <w:rsid w:val="00B700CA"/>
    <w:rsid w:val="00B703C1"/>
    <w:rsid w:val="00B70505"/>
    <w:rsid w:val="00B70643"/>
    <w:rsid w:val="00B7121D"/>
    <w:rsid w:val="00B7163C"/>
    <w:rsid w:val="00B72509"/>
    <w:rsid w:val="00B72749"/>
    <w:rsid w:val="00B72B29"/>
    <w:rsid w:val="00B74185"/>
    <w:rsid w:val="00B75297"/>
    <w:rsid w:val="00B75769"/>
    <w:rsid w:val="00B75B06"/>
    <w:rsid w:val="00B76373"/>
    <w:rsid w:val="00B76729"/>
    <w:rsid w:val="00B774A4"/>
    <w:rsid w:val="00B778A0"/>
    <w:rsid w:val="00B809FB"/>
    <w:rsid w:val="00B817E1"/>
    <w:rsid w:val="00B8233B"/>
    <w:rsid w:val="00B824B5"/>
    <w:rsid w:val="00B835B3"/>
    <w:rsid w:val="00B8361C"/>
    <w:rsid w:val="00B84458"/>
    <w:rsid w:val="00B84F7D"/>
    <w:rsid w:val="00B85615"/>
    <w:rsid w:val="00B86807"/>
    <w:rsid w:val="00B86822"/>
    <w:rsid w:val="00B86E02"/>
    <w:rsid w:val="00B86EF1"/>
    <w:rsid w:val="00B87691"/>
    <w:rsid w:val="00B87B48"/>
    <w:rsid w:val="00B87F03"/>
    <w:rsid w:val="00B903DD"/>
    <w:rsid w:val="00B90882"/>
    <w:rsid w:val="00B90A77"/>
    <w:rsid w:val="00B910C8"/>
    <w:rsid w:val="00B91A3D"/>
    <w:rsid w:val="00B92B49"/>
    <w:rsid w:val="00B935DC"/>
    <w:rsid w:val="00B93687"/>
    <w:rsid w:val="00BA0FF1"/>
    <w:rsid w:val="00BA13C9"/>
    <w:rsid w:val="00BA1E4D"/>
    <w:rsid w:val="00BA20E9"/>
    <w:rsid w:val="00BA2400"/>
    <w:rsid w:val="00BA2B85"/>
    <w:rsid w:val="00BA2F3D"/>
    <w:rsid w:val="00BA2FA6"/>
    <w:rsid w:val="00BA3568"/>
    <w:rsid w:val="00BA394B"/>
    <w:rsid w:val="00BA3A8A"/>
    <w:rsid w:val="00BA4141"/>
    <w:rsid w:val="00BA4670"/>
    <w:rsid w:val="00BA4810"/>
    <w:rsid w:val="00BA4A87"/>
    <w:rsid w:val="00BA50A1"/>
    <w:rsid w:val="00BA52F2"/>
    <w:rsid w:val="00BA5819"/>
    <w:rsid w:val="00BA59F5"/>
    <w:rsid w:val="00BA5AFD"/>
    <w:rsid w:val="00BA5D0C"/>
    <w:rsid w:val="00BA6356"/>
    <w:rsid w:val="00BA6A6D"/>
    <w:rsid w:val="00BA6F9C"/>
    <w:rsid w:val="00BA7871"/>
    <w:rsid w:val="00BB065E"/>
    <w:rsid w:val="00BB1205"/>
    <w:rsid w:val="00BB1B20"/>
    <w:rsid w:val="00BB2175"/>
    <w:rsid w:val="00BB2857"/>
    <w:rsid w:val="00BB3251"/>
    <w:rsid w:val="00BB4026"/>
    <w:rsid w:val="00BB41AD"/>
    <w:rsid w:val="00BB4540"/>
    <w:rsid w:val="00BB54ED"/>
    <w:rsid w:val="00BB5944"/>
    <w:rsid w:val="00BB5FC3"/>
    <w:rsid w:val="00BB6794"/>
    <w:rsid w:val="00BB7DBA"/>
    <w:rsid w:val="00BC0610"/>
    <w:rsid w:val="00BC17E7"/>
    <w:rsid w:val="00BC18BF"/>
    <w:rsid w:val="00BC2D88"/>
    <w:rsid w:val="00BC2D90"/>
    <w:rsid w:val="00BC3B2B"/>
    <w:rsid w:val="00BC518B"/>
    <w:rsid w:val="00BC56C0"/>
    <w:rsid w:val="00BC7642"/>
    <w:rsid w:val="00BC7BAC"/>
    <w:rsid w:val="00BD15FC"/>
    <w:rsid w:val="00BD1CC2"/>
    <w:rsid w:val="00BD2290"/>
    <w:rsid w:val="00BD27C6"/>
    <w:rsid w:val="00BD2F10"/>
    <w:rsid w:val="00BD575C"/>
    <w:rsid w:val="00BD5A31"/>
    <w:rsid w:val="00BD5A81"/>
    <w:rsid w:val="00BD6739"/>
    <w:rsid w:val="00BD6E96"/>
    <w:rsid w:val="00BD7086"/>
    <w:rsid w:val="00BD71EF"/>
    <w:rsid w:val="00BE0056"/>
    <w:rsid w:val="00BE0442"/>
    <w:rsid w:val="00BE0C3E"/>
    <w:rsid w:val="00BE0F2C"/>
    <w:rsid w:val="00BE234C"/>
    <w:rsid w:val="00BE3640"/>
    <w:rsid w:val="00BE367C"/>
    <w:rsid w:val="00BE397D"/>
    <w:rsid w:val="00BE3B22"/>
    <w:rsid w:val="00BE4361"/>
    <w:rsid w:val="00BE43FD"/>
    <w:rsid w:val="00BE4F53"/>
    <w:rsid w:val="00BE529C"/>
    <w:rsid w:val="00BE61B5"/>
    <w:rsid w:val="00BE7A37"/>
    <w:rsid w:val="00BF04BD"/>
    <w:rsid w:val="00BF08AB"/>
    <w:rsid w:val="00BF09E4"/>
    <w:rsid w:val="00BF0A46"/>
    <w:rsid w:val="00BF1AA8"/>
    <w:rsid w:val="00BF221C"/>
    <w:rsid w:val="00BF2399"/>
    <w:rsid w:val="00BF2FFD"/>
    <w:rsid w:val="00BF30D4"/>
    <w:rsid w:val="00BF36CE"/>
    <w:rsid w:val="00BF4FCF"/>
    <w:rsid w:val="00BF6CD2"/>
    <w:rsid w:val="00BF6DA9"/>
    <w:rsid w:val="00BF79DC"/>
    <w:rsid w:val="00BF7CD3"/>
    <w:rsid w:val="00C0002B"/>
    <w:rsid w:val="00C005A2"/>
    <w:rsid w:val="00C01A69"/>
    <w:rsid w:val="00C02596"/>
    <w:rsid w:val="00C03203"/>
    <w:rsid w:val="00C03208"/>
    <w:rsid w:val="00C047AD"/>
    <w:rsid w:val="00C04C74"/>
    <w:rsid w:val="00C05339"/>
    <w:rsid w:val="00C05A84"/>
    <w:rsid w:val="00C05A9B"/>
    <w:rsid w:val="00C064D0"/>
    <w:rsid w:val="00C06C81"/>
    <w:rsid w:val="00C07D9A"/>
    <w:rsid w:val="00C113D6"/>
    <w:rsid w:val="00C11A46"/>
    <w:rsid w:val="00C124B1"/>
    <w:rsid w:val="00C12653"/>
    <w:rsid w:val="00C12C18"/>
    <w:rsid w:val="00C12DAD"/>
    <w:rsid w:val="00C12DD5"/>
    <w:rsid w:val="00C1394D"/>
    <w:rsid w:val="00C13D6D"/>
    <w:rsid w:val="00C14518"/>
    <w:rsid w:val="00C145CE"/>
    <w:rsid w:val="00C1656C"/>
    <w:rsid w:val="00C17017"/>
    <w:rsid w:val="00C17958"/>
    <w:rsid w:val="00C20157"/>
    <w:rsid w:val="00C20568"/>
    <w:rsid w:val="00C21016"/>
    <w:rsid w:val="00C21807"/>
    <w:rsid w:val="00C21AED"/>
    <w:rsid w:val="00C22A91"/>
    <w:rsid w:val="00C23117"/>
    <w:rsid w:val="00C2316E"/>
    <w:rsid w:val="00C23428"/>
    <w:rsid w:val="00C24678"/>
    <w:rsid w:val="00C247BE"/>
    <w:rsid w:val="00C2499B"/>
    <w:rsid w:val="00C25374"/>
    <w:rsid w:val="00C25A86"/>
    <w:rsid w:val="00C25EE9"/>
    <w:rsid w:val="00C2632B"/>
    <w:rsid w:val="00C26972"/>
    <w:rsid w:val="00C275E3"/>
    <w:rsid w:val="00C27A38"/>
    <w:rsid w:val="00C3017C"/>
    <w:rsid w:val="00C309E4"/>
    <w:rsid w:val="00C30A16"/>
    <w:rsid w:val="00C30F06"/>
    <w:rsid w:val="00C3108B"/>
    <w:rsid w:val="00C314E6"/>
    <w:rsid w:val="00C3164D"/>
    <w:rsid w:val="00C32A4E"/>
    <w:rsid w:val="00C3303A"/>
    <w:rsid w:val="00C33400"/>
    <w:rsid w:val="00C337F0"/>
    <w:rsid w:val="00C33EB6"/>
    <w:rsid w:val="00C348AF"/>
    <w:rsid w:val="00C35651"/>
    <w:rsid w:val="00C3566E"/>
    <w:rsid w:val="00C35C01"/>
    <w:rsid w:val="00C36D2E"/>
    <w:rsid w:val="00C4045E"/>
    <w:rsid w:val="00C414B4"/>
    <w:rsid w:val="00C41B08"/>
    <w:rsid w:val="00C41FA2"/>
    <w:rsid w:val="00C4377A"/>
    <w:rsid w:val="00C44AF1"/>
    <w:rsid w:val="00C44BE8"/>
    <w:rsid w:val="00C44C2C"/>
    <w:rsid w:val="00C45B4F"/>
    <w:rsid w:val="00C50044"/>
    <w:rsid w:val="00C50835"/>
    <w:rsid w:val="00C51106"/>
    <w:rsid w:val="00C51C75"/>
    <w:rsid w:val="00C53E13"/>
    <w:rsid w:val="00C5427E"/>
    <w:rsid w:val="00C54390"/>
    <w:rsid w:val="00C54514"/>
    <w:rsid w:val="00C553A3"/>
    <w:rsid w:val="00C558CE"/>
    <w:rsid w:val="00C56225"/>
    <w:rsid w:val="00C56236"/>
    <w:rsid w:val="00C574D4"/>
    <w:rsid w:val="00C57C5C"/>
    <w:rsid w:val="00C57EC4"/>
    <w:rsid w:val="00C607F8"/>
    <w:rsid w:val="00C60A33"/>
    <w:rsid w:val="00C60B6E"/>
    <w:rsid w:val="00C60F20"/>
    <w:rsid w:val="00C614CD"/>
    <w:rsid w:val="00C61CDA"/>
    <w:rsid w:val="00C63D25"/>
    <w:rsid w:val="00C654AE"/>
    <w:rsid w:val="00C65FF0"/>
    <w:rsid w:val="00C66749"/>
    <w:rsid w:val="00C67952"/>
    <w:rsid w:val="00C67B32"/>
    <w:rsid w:val="00C70188"/>
    <w:rsid w:val="00C72528"/>
    <w:rsid w:val="00C728B6"/>
    <w:rsid w:val="00C73F44"/>
    <w:rsid w:val="00C7430A"/>
    <w:rsid w:val="00C74709"/>
    <w:rsid w:val="00C74BD6"/>
    <w:rsid w:val="00C7514B"/>
    <w:rsid w:val="00C75224"/>
    <w:rsid w:val="00C77032"/>
    <w:rsid w:val="00C8000B"/>
    <w:rsid w:val="00C80AF0"/>
    <w:rsid w:val="00C80D9C"/>
    <w:rsid w:val="00C81A51"/>
    <w:rsid w:val="00C82430"/>
    <w:rsid w:val="00C8329B"/>
    <w:rsid w:val="00C83F2F"/>
    <w:rsid w:val="00C8447F"/>
    <w:rsid w:val="00C848BE"/>
    <w:rsid w:val="00C84FDC"/>
    <w:rsid w:val="00C869F9"/>
    <w:rsid w:val="00C90258"/>
    <w:rsid w:val="00C90545"/>
    <w:rsid w:val="00C90A22"/>
    <w:rsid w:val="00C91CDB"/>
    <w:rsid w:val="00C92297"/>
    <w:rsid w:val="00C9240F"/>
    <w:rsid w:val="00C92D2A"/>
    <w:rsid w:val="00C93CDC"/>
    <w:rsid w:val="00C95073"/>
    <w:rsid w:val="00C950EE"/>
    <w:rsid w:val="00C9595E"/>
    <w:rsid w:val="00C96105"/>
    <w:rsid w:val="00C96306"/>
    <w:rsid w:val="00CA14B3"/>
    <w:rsid w:val="00CA16E1"/>
    <w:rsid w:val="00CA20A5"/>
    <w:rsid w:val="00CA2A3E"/>
    <w:rsid w:val="00CA3825"/>
    <w:rsid w:val="00CA4B28"/>
    <w:rsid w:val="00CA4C18"/>
    <w:rsid w:val="00CA5608"/>
    <w:rsid w:val="00CA6440"/>
    <w:rsid w:val="00CA6960"/>
    <w:rsid w:val="00CA6A0F"/>
    <w:rsid w:val="00CA6D8F"/>
    <w:rsid w:val="00CA7F8E"/>
    <w:rsid w:val="00CB09BE"/>
    <w:rsid w:val="00CB171C"/>
    <w:rsid w:val="00CB1A28"/>
    <w:rsid w:val="00CB2D40"/>
    <w:rsid w:val="00CB30B1"/>
    <w:rsid w:val="00CB3B66"/>
    <w:rsid w:val="00CB3FAF"/>
    <w:rsid w:val="00CB4BF3"/>
    <w:rsid w:val="00CB5785"/>
    <w:rsid w:val="00CB595F"/>
    <w:rsid w:val="00CB60B3"/>
    <w:rsid w:val="00CB6B8A"/>
    <w:rsid w:val="00CB6C9E"/>
    <w:rsid w:val="00CB6EC6"/>
    <w:rsid w:val="00CB7197"/>
    <w:rsid w:val="00CB749C"/>
    <w:rsid w:val="00CB7847"/>
    <w:rsid w:val="00CB7ADF"/>
    <w:rsid w:val="00CB7C14"/>
    <w:rsid w:val="00CB7E46"/>
    <w:rsid w:val="00CC0027"/>
    <w:rsid w:val="00CC3EC7"/>
    <w:rsid w:val="00CC3F88"/>
    <w:rsid w:val="00CC40E0"/>
    <w:rsid w:val="00CC470F"/>
    <w:rsid w:val="00CC5231"/>
    <w:rsid w:val="00CC5933"/>
    <w:rsid w:val="00CC59A6"/>
    <w:rsid w:val="00CC7DD2"/>
    <w:rsid w:val="00CD16CB"/>
    <w:rsid w:val="00CD1A63"/>
    <w:rsid w:val="00CD1C6C"/>
    <w:rsid w:val="00CD1D9B"/>
    <w:rsid w:val="00CD2783"/>
    <w:rsid w:val="00CD35A6"/>
    <w:rsid w:val="00CD388F"/>
    <w:rsid w:val="00CD43F1"/>
    <w:rsid w:val="00CD4580"/>
    <w:rsid w:val="00CD467F"/>
    <w:rsid w:val="00CD469E"/>
    <w:rsid w:val="00CD54C1"/>
    <w:rsid w:val="00CD5578"/>
    <w:rsid w:val="00CD6413"/>
    <w:rsid w:val="00CD6DAD"/>
    <w:rsid w:val="00CD7B02"/>
    <w:rsid w:val="00CD7D13"/>
    <w:rsid w:val="00CE0F23"/>
    <w:rsid w:val="00CE16C7"/>
    <w:rsid w:val="00CE2687"/>
    <w:rsid w:val="00CE3F8F"/>
    <w:rsid w:val="00CE40FE"/>
    <w:rsid w:val="00CE4BC6"/>
    <w:rsid w:val="00CE5812"/>
    <w:rsid w:val="00CE5F87"/>
    <w:rsid w:val="00CE6188"/>
    <w:rsid w:val="00CE71F0"/>
    <w:rsid w:val="00CE7756"/>
    <w:rsid w:val="00CF0100"/>
    <w:rsid w:val="00CF0332"/>
    <w:rsid w:val="00CF085A"/>
    <w:rsid w:val="00CF0A41"/>
    <w:rsid w:val="00CF0A8B"/>
    <w:rsid w:val="00CF1CEA"/>
    <w:rsid w:val="00CF24CD"/>
    <w:rsid w:val="00CF2F1D"/>
    <w:rsid w:val="00CF390A"/>
    <w:rsid w:val="00CF3A0F"/>
    <w:rsid w:val="00CF4661"/>
    <w:rsid w:val="00CF52CC"/>
    <w:rsid w:val="00CF586A"/>
    <w:rsid w:val="00CF5BFF"/>
    <w:rsid w:val="00CF5F3D"/>
    <w:rsid w:val="00CF609D"/>
    <w:rsid w:val="00CF6327"/>
    <w:rsid w:val="00CF693D"/>
    <w:rsid w:val="00CF6AA2"/>
    <w:rsid w:val="00CF6CD6"/>
    <w:rsid w:val="00CF74A7"/>
    <w:rsid w:val="00CF7C72"/>
    <w:rsid w:val="00D002AC"/>
    <w:rsid w:val="00D0050D"/>
    <w:rsid w:val="00D00691"/>
    <w:rsid w:val="00D019A3"/>
    <w:rsid w:val="00D01A27"/>
    <w:rsid w:val="00D03A1C"/>
    <w:rsid w:val="00D03FD8"/>
    <w:rsid w:val="00D041AC"/>
    <w:rsid w:val="00D0445C"/>
    <w:rsid w:val="00D04920"/>
    <w:rsid w:val="00D049F4"/>
    <w:rsid w:val="00D05EA6"/>
    <w:rsid w:val="00D06863"/>
    <w:rsid w:val="00D07311"/>
    <w:rsid w:val="00D07456"/>
    <w:rsid w:val="00D07634"/>
    <w:rsid w:val="00D10685"/>
    <w:rsid w:val="00D10C8B"/>
    <w:rsid w:val="00D1129C"/>
    <w:rsid w:val="00D113C0"/>
    <w:rsid w:val="00D11B11"/>
    <w:rsid w:val="00D12B5E"/>
    <w:rsid w:val="00D13332"/>
    <w:rsid w:val="00D14303"/>
    <w:rsid w:val="00D14B1D"/>
    <w:rsid w:val="00D1640E"/>
    <w:rsid w:val="00D164A9"/>
    <w:rsid w:val="00D16AE6"/>
    <w:rsid w:val="00D179C5"/>
    <w:rsid w:val="00D20031"/>
    <w:rsid w:val="00D21192"/>
    <w:rsid w:val="00D211F5"/>
    <w:rsid w:val="00D21AAD"/>
    <w:rsid w:val="00D23154"/>
    <w:rsid w:val="00D24184"/>
    <w:rsid w:val="00D2464B"/>
    <w:rsid w:val="00D2518C"/>
    <w:rsid w:val="00D255C8"/>
    <w:rsid w:val="00D25E3C"/>
    <w:rsid w:val="00D261BB"/>
    <w:rsid w:val="00D26538"/>
    <w:rsid w:val="00D266E7"/>
    <w:rsid w:val="00D26798"/>
    <w:rsid w:val="00D26976"/>
    <w:rsid w:val="00D26D08"/>
    <w:rsid w:val="00D273D4"/>
    <w:rsid w:val="00D2768E"/>
    <w:rsid w:val="00D27D2D"/>
    <w:rsid w:val="00D30236"/>
    <w:rsid w:val="00D31145"/>
    <w:rsid w:val="00D31676"/>
    <w:rsid w:val="00D322A9"/>
    <w:rsid w:val="00D3233B"/>
    <w:rsid w:val="00D32931"/>
    <w:rsid w:val="00D33121"/>
    <w:rsid w:val="00D3404F"/>
    <w:rsid w:val="00D3440B"/>
    <w:rsid w:val="00D3513A"/>
    <w:rsid w:val="00D352A0"/>
    <w:rsid w:val="00D36D70"/>
    <w:rsid w:val="00D36E9A"/>
    <w:rsid w:val="00D370DF"/>
    <w:rsid w:val="00D371F8"/>
    <w:rsid w:val="00D37216"/>
    <w:rsid w:val="00D37D35"/>
    <w:rsid w:val="00D40D8F"/>
    <w:rsid w:val="00D4135D"/>
    <w:rsid w:val="00D43198"/>
    <w:rsid w:val="00D43B1B"/>
    <w:rsid w:val="00D44D6E"/>
    <w:rsid w:val="00D44E44"/>
    <w:rsid w:val="00D46E36"/>
    <w:rsid w:val="00D46F61"/>
    <w:rsid w:val="00D47145"/>
    <w:rsid w:val="00D50182"/>
    <w:rsid w:val="00D50573"/>
    <w:rsid w:val="00D50A69"/>
    <w:rsid w:val="00D50F02"/>
    <w:rsid w:val="00D5305A"/>
    <w:rsid w:val="00D5440E"/>
    <w:rsid w:val="00D54530"/>
    <w:rsid w:val="00D5458A"/>
    <w:rsid w:val="00D54DEE"/>
    <w:rsid w:val="00D55816"/>
    <w:rsid w:val="00D558DB"/>
    <w:rsid w:val="00D55E7B"/>
    <w:rsid w:val="00D562C7"/>
    <w:rsid w:val="00D56721"/>
    <w:rsid w:val="00D56E33"/>
    <w:rsid w:val="00D57C83"/>
    <w:rsid w:val="00D57F4F"/>
    <w:rsid w:val="00D6044A"/>
    <w:rsid w:val="00D60BF3"/>
    <w:rsid w:val="00D615DE"/>
    <w:rsid w:val="00D61C46"/>
    <w:rsid w:val="00D61EA4"/>
    <w:rsid w:val="00D61FCE"/>
    <w:rsid w:val="00D622A2"/>
    <w:rsid w:val="00D64B67"/>
    <w:rsid w:val="00D657CA"/>
    <w:rsid w:val="00D67705"/>
    <w:rsid w:val="00D67DA7"/>
    <w:rsid w:val="00D70771"/>
    <w:rsid w:val="00D71A3A"/>
    <w:rsid w:val="00D71B9A"/>
    <w:rsid w:val="00D7274D"/>
    <w:rsid w:val="00D72B6D"/>
    <w:rsid w:val="00D739BC"/>
    <w:rsid w:val="00D73E72"/>
    <w:rsid w:val="00D73F1C"/>
    <w:rsid w:val="00D740D9"/>
    <w:rsid w:val="00D749A9"/>
    <w:rsid w:val="00D753CD"/>
    <w:rsid w:val="00D75E32"/>
    <w:rsid w:val="00D76A7E"/>
    <w:rsid w:val="00D776E0"/>
    <w:rsid w:val="00D77E0E"/>
    <w:rsid w:val="00D77E50"/>
    <w:rsid w:val="00D80649"/>
    <w:rsid w:val="00D80A55"/>
    <w:rsid w:val="00D80EAF"/>
    <w:rsid w:val="00D81A22"/>
    <w:rsid w:val="00D81AAF"/>
    <w:rsid w:val="00D8205D"/>
    <w:rsid w:val="00D83B16"/>
    <w:rsid w:val="00D842C5"/>
    <w:rsid w:val="00D843C0"/>
    <w:rsid w:val="00D84595"/>
    <w:rsid w:val="00D8558D"/>
    <w:rsid w:val="00D85C84"/>
    <w:rsid w:val="00D85DE1"/>
    <w:rsid w:val="00D87066"/>
    <w:rsid w:val="00D8774D"/>
    <w:rsid w:val="00D924E6"/>
    <w:rsid w:val="00D926B1"/>
    <w:rsid w:val="00D93A11"/>
    <w:rsid w:val="00D94998"/>
    <w:rsid w:val="00D9510C"/>
    <w:rsid w:val="00D962E8"/>
    <w:rsid w:val="00D96C3B"/>
    <w:rsid w:val="00D96EFC"/>
    <w:rsid w:val="00D97877"/>
    <w:rsid w:val="00DA07D8"/>
    <w:rsid w:val="00DA0C23"/>
    <w:rsid w:val="00DA0C59"/>
    <w:rsid w:val="00DA1150"/>
    <w:rsid w:val="00DA12AC"/>
    <w:rsid w:val="00DA1927"/>
    <w:rsid w:val="00DA19C4"/>
    <w:rsid w:val="00DA19F8"/>
    <w:rsid w:val="00DA1B95"/>
    <w:rsid w:val="00DA1E1F"/>
    <w:rsid w:val="00DA2267"/>
    <w:rsid w:val="00DA22A4"/>
    <w:rsid w:val="00DA268C"/>
    <w:rsid w:val="00DA2A5B"/>
    <w:rsid w:val="00DA35FC"/>
    <w:rsid w:val="00DA3AF8"/>
    <w:rsid w:val="00DA3C22"/>
    <w:rsid w:val="00DA4019"/>
    <w:rsid w:val="00DA4417"/>
    <w:rsid w:val="00DA4596"/>
    <w:rsid w:val="00DA48DF"/>
    <w:rsid w:val="00DA5717"/>
    <w:rsid w:val="00DA57CC"/>
    <w:rsid w:val="00DA5D80"/>
    <w:rsid w:val="00DA69EB"/>
    <w:rsid w:val="00DA6AE4"/>
    <w:rsid w:val="00DA7BB0"/>
    <w:rsid w:val="00DA7EC4"/>
    <w:rsid w:val="00DB0628"/>
    <w:rsid w:val="00DB1C8E"/>
    <w:rsid w:val="00DB1CE1"/>
    <w:rsid w:val="00DB2DF5"/>
    <w:rsid w:val="00DB3059"/>
    <w:rsid w:val="00DB3272"/>
    <w:rsid w:val="00DB3648"/>
    <w:rsid w:val="00DB36DB"/>
    <w:rsid w:val="00DB3BF4"/>
    <w:rsid w:val="00DB3C6C"/>
    <w:rsid w:val="00DB5AA5"/>
    <w:rsid w:val="00DB5E19"/>
    <w:rsid w:val="00DB602D"/>
    <w:rsid w:val="00DB69FA"/>
    <w:rsid w:val="00DB71E9"/>
    <w:rsid w:val="00DB7E6B"/>
    <w:rsid w:val="00DC233B"/>
    <w:rsid w:val="00DC298A"/>
    <w:rsid w:val="00DC3013"/>
    <w:rsid w:val="00DC4B84"/>
    <w:rsid w:val="00DC6003"/>
    <w:rsid w:val="00DC7809"/>
    <w:rsid w:val="00DC7D8E"/>
    <w:rsid w:val="00DD0037"/>
    <w:rsid w:val="00DD113E"/>
    <w:rsid w:val="00DD149D"/>
    <w:rsid w:val="00DD1517"/>
    <w:rsid w:val="00DD2259"/>
    <w:rsid w:val="00DD2DCF"/>
    <w:rsid w:val="00DD3631"/>
    <w:rsid w:val="00DD3633"/>
    <w:rsid w:val="00DD5F94"/>
    <w:rsid w:val="00DE008B"/>
    <w:rsid w:val="00DE153F"/>
    <w:rsid w:val="00DE1553"/>
    <w:rsid w:val="00DE238A"/>
    <w:rsid w:val="00DE41AE"/>
    <w:rsid w:val="00DE45E8"/>
    <w:rsid w:val="00DE4855"/>
    <w:rsid w:val="00DE4F24"/>
    <w:rsid w:val="00DE59FF"/>
    <w:rsid w:val="00DE5AC1"/>
    <w:rsid w:val="00DE649B"/>
    <w:rsid w:val="00DE6AF2"/>
    <w:rsid w:val="00DE6F4E"/>
    <w:rsid w:val="00DE6F6B"/>
    <w:rsid w:val="00DE7BA9"/>
    <w:rsid w:val="00DE7E45"/>
    <w:rsid w:val="00DF0C48"/>
    <w:rsid w:val="00DF1E8A"/>
    <w:rsid w:val="00DF31C6"/>
    <w:rsid w:val="00DF38E5"/>
    <w:rsid w:val="00DF3D00"/>
    <w:rsid w:val="00DF3F72"/>
    <w:rsid w:val="00DF4446"/>
    <w:rsid w:val="00DF4482"/>
    <w:rsid w:val="00DF4D61"/>
    <w:rsid w:val="00DF508B"/>
    <w:rsid w:val="00DF530A"/>
    <w:rsid w:val="00DF54FC"/>
    <w:rsid w:val="00DF55B8"/>
    <w:rsid w:val="00DF692B"/>
    <w:rsid w:val="00DF6CEB"/>
    <w:rsid w:val="00DF76F1"/>
    <w:rsid w:val="00DF7837"/>
    <w:rsid w:val="00DF7E48"/>
    <w:rsid w:val="00E00A5E"/>
    <w:rsid w:val="00E00ACC"/>
    <w:rsid w:val="00E012B0"/>
    <w:rsid w:val="00E01865"/>
    <w:rsid w:val="00E018F4"/>
    <w:rsid w:val="00E01A43"/>
    <w:rsid w:val="00E022D2"/>
    <w:rsid w:val="00E023A7"/>
    <w:rsid w:val="00E02CD3"/>
    <w:rsid w:val="00E03221"/>
    <w:rsid w:val="00E03BA3"/>
    <w:rsid w:val="00E03F8D"/>
    <w:rsid w:val="00E04983"/>
    <w:rsid w:val="00E0498D"/>
    <w:rsid w:val="00E04D3B"/>
    <w:rsid w:val="00E0545D"/>
    <w:rsid w:val="00E06960"/>
    <w:rsid w:val="00E0775B"/>
    <w:rsid w:val="00E07FD8"/>
    <w:rsid w:val="00E12590"/>
    <w:rsid w:val="00E12B08"/>
    <w:rsid w:val="00E12EFE"/>
    <w:rsid w:val="00E14291"/>
    <w:rsid w:val="00E143E7"/>
    <w:rsid w:val="00E14519"/>
    <w:rsid w:val="00E145B2"/>
    <w:rsid w:val="00E1471D"/>
    <w:rsid w:val="00E148A1"/>
    <w:rsid w:val="00E16788"/>
    <w:rsid w:val="00E16B86"/>
    <w:rsid w:val="00E16FEA"/>
    <w:rsid w:val="00E17780"/>
    <w:rsid w:val="00E1781A"/>
    <w:rsid w:val="00E17CDC"/>
    <w:rsid w:val="00E220CD"/>
    <w:rsid w:val="00E220FA"/>
    <w:rsid w:val="00E224BE"/>
    <w:rsid w:val="00E22E17"/>
    <w:rsid w:val="00E2388B"/>
    <w:rsid w:val="00E23C1F"/>
    <w:rsid w:val="00E24B7E"/>
    <w:rsid w:val="00E2550D"/>
    <w:rsid w:val="00E2595E"/>
    <w:rsid w:val="00E259EA"/>
    <w:rsid w:val="00E2652B"/>
    <w:rsid w:val="00E265A7"/>
    <w:rsid w:val="00E26B64"/>
    <w:rsid w:val="00E272C2"/>
    <w:rsid w:val="00E2786B"/>
    <w:rsid w:val="00E279B6"/>
    <w:rsid w:val="00E27CEE"/>
    <w:rsid w:val="00E27D58"/>
    <w:rsid w:val="00E3167E"/>
    <w:rsid w:val="00E31A89"/>
    <w:rsid w:val="00E32C1D"/>
    <w:rsid w:val="00E32C45"/>
    <w:rsid w:val="00E33549"/>
    <w:rsid w:val="00E335C6"/>
    <w:rsid w:val="00E335F7"/>
    <w:rsid w:val="00E34134"/>
    <w:rsid w:val="00E34283"/>
    <w:rsid w:val="00E34B5C"/>
    <w:rsid w:val="00E37BE6"/>
    <w:rsid w:val="00E40954"/>
    <w:rsid w:val="00E4145D"/>
    <w:rsid w:val="00E428F2"/>
    <w:rsid w:val="00E4353F"/>
    <w:rsid w:val="00E43608"/>
    <w:rsid w:val="00E43B2F"/>
    <w:rsid w:val="00E445B4"/>
    <w:rsid w:val="00E451DA"/>
    <w:rsid w:val="00E454F4"/>
    <w:rsid w:val="00E4610A"/>
    <w:rsid w:val="00E4704C"/>
    <w:rsid w:val="00E47D18"/>
    <w:rsid w:val="00E50A4D"/>
    <w:rsid w:val="00E50E17"/>
    <w:rsid w:val="00E54300"/>
    <w:rsid w:val="00E5438E"/>
    <w:rsid w:val="00E54910"/>
    <w:rsid w:val="00E54A55"/>
    <w:rsid w:val="00E55522"/>
    <w:rsid w:val="00E55603"/>
    <w:rsid w:val="00E55A6C"/>
    <w:rsid w:val="00E56C68"/>
    <w:rsid w:val="00E56C9A"/>
    <w:rsid w:val="00E56FE4"/>
    <w:rsid w:val="00E57044"/>
    <w:rsid w:val="00E6050D"/>
    <w:rsid w:val="00E60AE8"/>
    <w:rsid w:val="00E60D20"/>
    <w:rsid w:val="00E621B1"/>
    <w:rsid w:val="00E62DA5"/>
    <w:rsid w:val="00E63137"/>
    <w:rsid w:val="00E633C5"/>
    <w:rsid w:val="00E64A59"/>
    <w:rsid w:val="00E64C1A"/>
    <w:rsid w:val="00E65C6F"/>
    <w:rsid w:val="00E6715F"/>
    <w:rsid w:val="00E67B6B"/>
    <w:rsid w:val="00E67DAB"/>
    <w:rsid w:val="00E67F41"/>
    <w:rsid w:val="00E71170"/>
    <w:rsid w:val="00E71BDB"/>
    <w:rsid w:val="00E71EBE"/>
    <w:rsid w:val="00E73455"/>
    <w:rsid w:val="00E73595"/>
    <w:rsid w:val="00E73687"/>
    <w:rsid w:val="00E75334"/>
    <w:rsid w:val="00E75C29"/>
    <w:rsid w:val="00E75C41"/>
    <w:rsid w:val="00E7657F"/>
    <w:rsid w:val="00E76A4D"/>
    <w:rsid w:val="00E7754B"/>
    <w:rsid w:val="00E80425"/>
    <w:rsid w:val="00E804AC"/>
    <w:rsid w:val="00E811A0"/>
    <w:rsid w:val="00E8142F"/>
    <w:rsid w:val="00E82318"/>
    <w:rsid w:val="00E829AF"/>
    <w:rsid w:val="00E834DB"/>
    <w:rsid w:val="00E84315"/>
    <w:rsid w:val="00E8463B"/>
    <w:rsid w:val="00E85CCF"/>
    <w:rsid w:val="00E85DB0"/>
    <w:rsid w:val="00E86307"/>
    <w:rsid w:val="00E8658A"/>
    <w:rsid w:val="00E867FC"/>
    <w:rsid w:val="00E906B9"/>
    <w:rsid w:val="00E9113A"/>
    <w:rsid w:val="00E91343"/>
    <w:rsid w:val="00E9166F"/>
    <w:rsid w:val="00E91EF1"/>
    <w:rsid w:val="00E9269D"/>
    <w:rsid w:val="00E926FB"/>
    <w:rsid w:val="00E929C6"/>
    <w:rsid w:val="00E92D1F"/>
    <w:rsid w:val="00E94815"/>
    <w:rsid w:val="00E9641F"/>
    <w:rsid w:val="00E97684"/>
    <w:rsid w:val="00EA253A"/>
    <w:rsid w:val="00EA279D"/>
    <w:rsid w:val="00EA478A"/>
    <w:rsid w:val="00EA5869"/>
    <w:rsid w:val="00EA61B6"/>
    <w:rsid w:val="00EA668F"/>
    <w:rsid w:val="00EA6A12"/>
    <w:rsid w:val="00EA75A8"/>
    <w:rsid w:val="00EA7BBD"/>
    <w:rsid w:val="00EA7E66"/>
    <w:rsid w:val="00EB1ECA"/>
    <w:rsid w:val="00EB22F0"/>
    <w:rsid w:val="00EB3BD0"/>
    <w:rsid w:val="00EB4A00"/>
    <w:rsid w:val="00EB5194"/>
    <w:rsid w:val="00EB56DA"/>
    <w:rsid w:val="00EB5ACC"/>
    <w:rsid w:val="00EB6D9F"/>
    <w:rsid w:val="00EB6EDA"/>
    <w:rsid w:val="00EB74E5"/>
    <w:rsid w:val="00EB7C8D"/>
    <w:rsid w:val="00EC0358"/>
    <w:rsid w:val="00EC197B"/>
    <w:rsid w:val="00EC1FAC"/>
    <w:rsid w:val="00EC23D2"/>
    <w:rsid w:val="00EC2790"/>
    <w:rsid w:val="00EC28BC"/>
    <w:rsid w:val="00EC3506"/>
    <w:rsid w:val="00EC3E1A"/>
    <w:rsid w:val="00EC41DE"/>
    <w:rsid w:val="00EC4F13"/>
    <w:rsid w:val="00EC56CC"/>
    <w:rsid w:val="00EC5C4D"/>
    <w:rsid w:val="00EC6C79"/>
    <w:rsid w:val="00EC70C3"/>
    <w:rsid w:val="00EC7984"/>
    <w:rsid w:val="00ED0BB8"/>
    <w:rsid w:val="00ED12DA"/>
    <w:rsid w:val="00ED1986"/>
    <w:rsid w:val="00ED398F"/>
    <w:rsid w:val="00ED3D3F"/>
    <w:rsid w:val="00ED4A6A"/>
    <w:rsid w:val="00ED5704"/>
    <w:rsid w:val="00ED5C71"/>
    <w:rsid w:val="00ED77C7"/>
    <w:rsid w:val="00ED7A5C"/>
    <w:rsid w:val="00ED7D96"/>
    <w:rsid w:val="00ED7EDB"/>
    <w:rsid w:val="00ED7F62"/>
    <w:rsid w:val="00ED7FA2"/>
    <w:rsid w:val="00EE012D"/>
    <w:rsid w:val="00EE038F"/>
    <w:rsid w:val="00EE075A"/>
    <w:rsid w:val="00EE0BB3"/>
    <w:rsid w:val="00EE1BE8"/>
    <w:rsid w:val="00EE1E1A"/>
    <w:rsid w:val="00EE1F58"/>
    <w:rsid w:val="00EE3EFF"/>
    <w:rsid w:val="00EE4711"/>
    <w:rsid w:val="00EE4C5B"/>
    <w:rsid w:val="00EE51ED"/>
    <w:rsid w:val="00EE5AE1"/>
    <w:rsid w:val="00EE5E59"/>
    <w:rsid w:val="00EE610D"/>
    <w:rsid w:val="00EE64CB"/>
    <w:rsid w:val="00EE70D6"/>
    <w:rsid w:val="00EE7BE6"/>
    <w:rsid w:val="00EF05DE"/>
    <w:rsid w:val="00EF0BA5"/>
    <w:rsid w:val="00EF0BD6"/>
    <w:rsid w:val="00EF161B"/>
    <w:rsid w:val="00EF1F54"/>
    <w:rsid w:val="00EF2170"/>
    <w:rsid w:val="00EF2667"/>
    <w:rsid w:val="00EF27A7"/>
    <w:rsid w:val="00EF27BE"/>
    <w:rsid w:val="00EF3669"/>
    <w:rsid w:val="00EF3A9E"/>
    <w:rsid w:val="00EF4518"/>
    <w:rsid w:val="00EF4A23"/>
    <w:rsid w:val="00EF5D92"/>
    <w:rsid w:val="00EF69D1"/>
    <w:rsid w:val="00F00C5A"/>
    <w:rsid w:val="00F01024"/>
    <w:rsid w:val="00F013D6"/>
    <w:rsid w:val="00F02659"/>
    <w:rsid w:val="00F02806"/>
    <w:rsid w:val="00F03D88"/>
    <w:rsid w:val="00F044B7"/>
    <w:rsid w:val="00F04B57"/>
    <w:rsid w:val="00F04CBC"/>
    <w:rsid w:val="00F06543"/>
    <w:rsid w:val="00F0673F"/>
    <w:rsid w:val="00F068F7"/>
    <w:rsid w:val="00F07606"/>
    <w:rsid w:val="00F105D1"/>
    <w:rsid w:val="00F11407"/>
    <w:rsid w:val="00F1143D"/>
    <w:rsid w:val="00F115B8"/>
    <w:rsid w:val="00F11DD3"/>
    <w:rsid w:val="00F120FB"/>
    <w:rsid w:val="00F12299"/>
    <w:rsid w:val="00F123B0"/>
    <w:rsid w:val="00F12947"/>
    <w:rsid w:val="00F12D8E"/>
    <w:rsid w:val="00F14BFC"/>
    <w:rsid w:val="00F20546"/>
    <w:rsid w:val="00F2056E"/>
    <w:rsid w:val="00F20D9C"/>
    <w:rsid w:val="00F22876"/>
    <w:rsid w:val="00F23251"/>
    <w:rsid w:val="00F239D5"/>
    <w:rsid w:val="00F243C9"/>
    <w:rsid w:val="00F244D5"/>
    <w:rsid w:val="00F26288"/>
    <w:rsid w:val="00F265C7"/>
    <w:rsid w:val="00F27248"/>
    <w:rsid w:val="00F27749"/>
    <w:rsid w:val="00F27C16"/>
    <w:rsid w:val="00F27E00"/>
    <w:rsid w:val="00F3069B"/>
    <w:rsid w:val="00F30917"/>
    <w:rsid w:val="00F316E6"/>
    <w:rsid w:val="00F3205C"/>
    <w:rsid w:val="00F3242E"/>
    <w:rsid w:val="00F32859"/>
    <w:rsid w:val="00F32CC5"/>
    <w:rsid w:val="00F32D8D"/>
    <w:rsid w:val="00F35B60"/>
    <w:rsid w:val="00F35C18"/>
    <w:rsid w:val="00F363AB"/>
    <w:rsid w:val="00F36462"/>
    <w:rsid w:val="00F368B2"/>
    <w:rsid w:val="00F37070"/>
    <w:rsid w:val="00F37B1E"/>
    <w:rsid w:val="00F37B94"/>
    <w:rsid w:val="00F40731"/>
    <w:rsid w:val="00F4137D"/>
    <w:rsid w:val="00F41E7F"/>
    <w:rsid w:val="00F4228D"/>
    <w:rsid w:val="00F42478"/>
    <w:rsid w:val="00F42528"/>
    <w:rsid w:val="00F42C92"/>
    <w:rsid w:val="00F42CE6"/>
    <w:rsid w:val="00F42E09"/>
    <w:rsid w:val="00F43E24"/>
    <w:rsid w:val="00F4450A"/>
    <w:rsid w:val="00F44DF8"/>
    <w:rsid w:val="00F45552"/>
    <w:rsid w:val="00F45A3A"/>
    <w:rsid w:val="00F47BC0"/>
    <w:rsid w:val="00F50FC9"/>
    <w:rsid w:val="00F5212E"/>
    <w:rsid w:val="00F52749"/>
    <w:rsid w:val="00F529FB"/>
    <w:rsid w:val="00F532EE"/>
    <w:rsid w:val="00F538A3"/>
    <w:rsid w:val="00F53A31"/>
    <w:rsid w:val="00F55130"/>
    <w:rsid w:val="00F55B5A"/>
    <w:rsid w:val="00F55F07"/>
    <w:rsid w:val="00F56323"/>
    <w:rsid w:val="00F569E7"/>
    <w:rsid w:val="00F57624"/>
    <w:rsid w:val="00F57BDD"/>
    <w:rsid w:val="00F60131"/>
    <w:rsid w:val="00F60BB4"/>
    <w:rsid w:val="00F62439"/>
    <w:rsid w:val="00F62F0F"/>
    <w:rsid w:val="00F63944"/>
    <w:rsid w:val="00F640C2"/>
    <w:rsid w:val="00F64207"/>
    <w:rsid w:val="00F64398"/>
    <w:rsid w:val="00F64D74"/>
    <w:rsid w:val="00F6543A"/>
    <w:rsid w:val="00F6581C"/>
    <w:rsid w:val="00F65A6A"/>
    <w:rsid w:val="00F665FB"/>
    <w:rsid w:val="00F6669B"/>
    <w:rsid w:val="00F67219"/>
    <w:rsid w:val="00F713B9"/>
    <w:rsid w:val="00F71A6E"/>
    <w:rsid w:val="00F72234"/>
    <w:rsid w:val="00F72DDF"/>
    <w:rsid w:val="00F73785"/>
    <w:rsid w:val="00F73B59"/>
    <w:rsid w:val="00F73C4A"/>
    <w:rsid w:val="00F73F6C"/>
    <w:rsid w:val="00F749A8"/>
    <w:rsid w:val="00F74B7A"/>
    <w:rsid w:val="00F757C9"/>
    <w:rsid w:val="00F75A23"/>
    <w:rsid w:val="00F75F5C"/>
    <w:rsid w:val="00F76176"/>
    <w:rsid w:val="00F76B4A"/>
    <w:rsid w:val="00F7701E"/>
    <w:rsid w:val="00F77028"/>
    <w:rsid w:val="00F77F01"/>
    <w:rsid w:val="00F802DC"/>
    <w:rsid w:val="00F803CB"/>
    <w:rsid w:val="00F8049E"/>
    <w:rsid w:val="00F80657"/>
    <w:rsid w:val="00F81478"/>
    <w:rsid w:val="00F81704"/>
    <w:rsid w:val="00F828FA"/>
    <w:rsid w:val="00F829CA"/>
    <w:rsid w:val="00F82B37"/>
    <w:rsid w:val="00F82FDE"/>
    <w:rsid w:val="00F83CBD"/>
    <w:rsid w:val="00F842A1"/>
    <w:rsid w:val="00F8492E"/>
    <w:rsid w:val="00F849D5"/>
    <w:rsid w:val="00F84B80"/>
    <w:rsid w:val="00F84E2B"/>
    <w:rsid w:val="00F855BB"/>
    <w:rsid w:val="00F85740"/>
    <w:rsid w:val="00F858B6"/>
    <w:rsid w:val="00F864D1"/>
    <w:rsid w:val="00F86E87"/>
    <w:rsid w:val="00F87D3D"/>
    <w:rsid w:val="00F90694"/>
    <w:rsid w:val="00F90F6A"/>
    <w:rsid w:val="00F91221"/>
    <w:rsid w:val="00F91C02"/>
    <w:rsid w:val="00F91E12"/>
    <w:rsid w:val="00F925E5"/>
    <w:rsid w:val="00F92F43"/>
    <w:rsid w:val="00F93005"/>
    <w:rsid w:val="00F93207"/>
    <w:rsid w:val="00F939CD"/>
    <w:rsid w:val="00F963CA"/>
    <w:rsid w:val="00F966C1"/>
    <w:rsid w:val="00F96CC1"/>
    <w:rsid w:val="00F9750A"/>
    <w:rsid w:val="00F97D0E"/>
    <w:rsid w:val="00FA0000"/>
    <w:rsid w:val="00FA1AE5"/>
    <w:rsid w:val="00FA1C7F"/>
    <w:rsid w:val="00FA1F70"/>
    <w:rsid w:val="00FA5972"/>
    <w:rsid w:val="00FA5E23"/>
    <w:rsid w:val="00FA5E33"/>
    <w:rsid w:val="00FA5F08"/>
    <w:rsid w:val="00FA7706"/>
    <w:rsid w:val="00FA7800"/>
    <w:rsid w:val="00FB05B2"/>
    <w:rsid w:val="00FB05C7"/>
    <w:rsid w:val="00FB0D14"/>
    <w:rsid w:val="00FB1323"/>
    <w:rsid w:val="00FB1DDE"/>
    <w:rsid w:val="00FB25D9"/>
    <w:rsid w:val="00FB36EC"/>
    <w:rsid w:val="00FB3AC1"/>
    <w:rsid w:val="00FB3F53"/>
    <w:rsid w:val="00FB42DA"/>
    <w:rsid w:val="00FB43EF"/>
    <w:rsid w:val="00FB47A4"/>
    <w:rsid w:val="00FB484B"/>
    <w:rsid w:val="00FB5040"/>
    <w:rsid w:val="00FB5B2A"/>
    <w:rsid w:val="00FB7207"/>
    <w:rsid w:val="00FB7A9A"/>
    <w:rsid w:val="00FB7BE0"/>
    <w:rsid w:val="00FC0365"/>
    <w:rsid w:val="00FC0560"/>
    <w:rsid w:val="00FC05D0"/>
    <w:rsid w:val="00FC291E"/>
    <w:rsid w:val="00FC3F9E"/>
    <w:rsid w:val="00FC4E23"/>
    <w:rsid w:val="00FC5750"/>
    <w:rsid w:val="00FC5AE8"/>
    <w:rsid w:val="00FC7560"/>
    <w:rsid w:val="00FC765B"/>
    <w:rsid w:val="00FC77C2"/>
    <w:rsid w:val="00FC7D31"/>
    <w:rsid w:val="00FD0046"/>
    <w:rsid w:val="00FD0754"/>
    <w:rsid w:val="00FD145F"/>
    <w:rsid w:val="00FD153A"/>
    <w:rsid w:val="00FD1E2F"/>
    <w:rsid w:val="00FD1ECE"/>
    <w:rsid w:val="00FD251F"/>
    <w:rsid w:val="00FD272F"/>
    <w:rsid w:val="00FD463F"/>
    <w:rsid w:val="00FD50DD"/>
    <w:rsid w:val="00FD5DA9"/>
    <w:rsid w:val="00FD679B"/>
    <w:rsid w:val="00FD6828"/>
    <w:rsid w:val="00FD6AA9"/>
    <w:rsid w:val="00FD70D2"/>
    <w:rsid w:val="00FD76FB"/>
    <w:rsid w:val="00FE1246"/>
    <w:rsid w:val="00FE183C"/>
    <w:rsid w:val="00FE1CD1"/>
    <w:rsid w:val="00FE2639"/>
    <w:rsid w:val="00FE26BC"/>
    <w:rsid w:val="00FE2E03"/>
    <w:rsid w:val="00FE2F0E"/>
    <w:rsid w:val="00FE3555"/>
    <w:rsid w:val="00FE41B8"/>
    <w:rsid w:val="00FE4A0E"/>
    <w:rsid w:val="00FE4A65"/>
    <w:rsid w:val="00FE4E98"/>
    <w:rsid w:val="00FE575E"/>
    <w:rsid w:val="00FE713B"/>
    <w:rsid w:val="00FE73C8"/>
    <w:rsid w:val="00FE7A05"/>
    <w:rsid w:val="00FF03B9"/>
    <w:rsid w:val="00FF077B"/>
    <w:rsid w:val="00FF0C9D"/>
    <w:rsid w:val="00FF1FF6"/>
    <w:rsid w:val="00FF38B2"/>
    <w:rsid w:val="00FF4630"/>
    <w:rsid w:val="00FF48B3"/>
    <w:rsid w:val="00FF626A"/>
    <w:rsid w:val="00FF712C"/>
    <w:rsid w:val="00FF77C5"/>
    <w:rsid w:val="00FF7C0D"/>
    <w:rsid w:val="00FF7CF2"/>
    <w:rsid w:val="0F4748C5"/>
    <w:rsid w:val="1183B01E"/>
    <w:rsid w:val="1E5AFF8B"/>
    <w:rsid w:val="1FD599A1"/>
    <w:rsid w:val="27E2C555"/>
    <w:rsid w:val="3292CCF4"/>
    <w:rsid w:val="344B62B1"/>
    <w:rsid w:val="3A3507F8"/>
    <w:rsid w:val="3FABEE41"/>
    <w:rsid w:val="5BB92030"/>
    <w:rsid w:val="5CB52867"/>
    <w:rsid w:val="5F661FD3"/>
    <w:rsid w:val="63ACC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C394"/>
  <w15:chartTrackingRefBased/>
  <w15:docId w15:val="{92357678-1846-4CF2-9208-7B7E174C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0131"/>
  </w:style>
  <w:style w:type="paragraph" w:styleId="Pealkiri1">
    <w:name w:val="heading 1"/>
    <w:basedOn w:val="Normaallaad"/>
    <w:next w:val="Normaallaad"/>
    <w:link w:val="Pealkiri1Mrk"/>
    <w:uiPriority w:val="9"/>
    <w:qFormat/>
    <w:rsid w:val="003F51C9"/>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4C71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E022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6D1AC1"/>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6D1AC1"/>
    <w:rPr>
      <w:sz w:val="20"/>
      <w:szCs w:val="20"/>
    </w:rPr>
  </w:style>
  <w:style w:type="character" w:styleId="Hperlink">
    <w:name w:val="Hyperlink"/>
    <w:basedOn w:val="Liguvaikefont"/>
    <w:uiPriority w:val="99"/>
    <w:unhideWhenUsed/>
    <w:rsid w:val="006D1AC1"/>
    <w:rPr>
      <w:color w:val="0000FF"/>
      <w:u w:val="singl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6D1AC1"/>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6D1AC1"/>
    <w:pPr>
      <w:spacing w:line="240" w:lineRule="exact"/>
      <w:jc w:val="both"/>
    </w:pPr>
    <w:rPr>
      <w:vertAlign w:val="superscript"/>
    </w:rPr>
  </w:style>
  <w:style w:type="paragraph" w:styleId="Pis">
    <w:name w:val="header"/>
    <w:basedOn w:val="Normaallaad"/>
    <w:link w:val="PisMrk"/>
    <w:uiPriority w:val="99"/>
    <w:unhideWhenUsed/>
    <w:rsid w:val="006D1AC1"/>
    <w:pPr>
      <w:tabs>
        <w:tab w:val="center" w:pos="4536"/>
        <w:tab w:val="right" w:pos="9072"/>
      </w:tabs>
      <w:spacing w:after="0" w:line="240" w:lineRule="auto"/>
    </w:pPr>
  </w:style>
  <w:style w:type="character" w:customStyle="1" w:styleId="PisMrk">
    <w:name w:val="Päis Märk"/>
    <w:basedOn w:val="Liguvaikefont"/>
    <w:link w:val="Pis"/>
    <w:uiPriority w:val="99"/>
    <w:rsid w:val="006D1AC1"/>
  </w:style>
  <w:style w:type="paragraph" w:styleId="Jalus">
    <w:name w:val="footer"/>
    <w:basedOn w:val="Normaallaad"/>
    <w:link w:val="JalusMrk"/>
    <w:uiPriority w:val="99"/>
    <w:unhideWhenUsed/>
    <w:rsid w:val="006D1AC1"/>
    <w:pPr>
      <w:tabs>
        <w:tab w:val="center" w:pos="4536"/>
        <w:tab w:val="right" w:pos="9072"/>
      </w:tabs>
      <w:spacing w:after="0" w:line="240" w:lineRule="auto"/>
    </w:pPr>
  </w:style>
  <w:style w:type="character" w:customStyle="1" w:styleId="JalusMrk">
    <w:name w:val="Jalus Märk"/>
    <w:basedOn w:val="Liguvaikefont"/>
    <w:link w:val="Jalus"/>
    <w:uiPriority w:val="99"/>
    <w:rsid w:val="006D1AC1"/>
  </w:style>
  <w:style w:type="paragraph" w:styleId="Loendilik">
    <w:name w:val="List Paragraph"/>
    <w:aliases w:val="Mummuga loetelu"/>
    <w:basedOn w:val="Normaallaad"/>
    <w:link w:val="LoendilikMrk"/>
    <w:uiPriority w:val="34"/>
    <w:qFormat/>
    <w:rsid w:val="00E5438E"/>
    <w:pPr>
      <w:ind w:left="720"/>
      <w:contextualSpacing/>
    </w:pPr>
  </w:style>
  <w:style w:type="character" w:customStyle="1" w:styleId="LoendilikMrk">
    <w:name w:val="Loendi lõik Märk"/>
    <w:aliases w:val="Mummuga loetelu Märk"/>
    <w:basedOn w:val="Liguvaikefont"/>
    <w:link w:val="Loendilik"/>
    <w:uiPriority w:val="34"/>
    <w:locked/>
    <w:rsid w:val="00E5438E"/>
  </w:style>
  <w:style w:type="character" w:customStyle="1" w:styleId="Pealkiri3Mrk">
    <w:name w:val="Pealkiri 3 Märk"/>
    <w:basedOn w:val="Liguvaikefont"/>
    <w:link w:val="Pealkiri3"/>
    <w:uiPriority w:val="9"/>
    <w:rsid w:val="00E022D2"/>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E022D2"/>
    <w:rPr>
      <w:b/>
      <w:bCs/>
    </w:rPr>
  </w:style>
  <w:style w:type="paragraph" w:styleId="Jutumullitekst">
    <w:name w:val="Balloon Text"/>
    <w:basedOn w:val="Normaallaad"/>
    <w:link w:val="JutumullitekstMrk"/>
    <w:uiPriority w:val="99"/>
    <w:semiHidden/>
    <w:unhideWhenUsed/>
    <w:rsid w:val="00370C1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70C14"/>
    <w:rPr>
      <w:rFonts w:ascii="Segoe UI" w:hAnsi="Segoe UI" w:cs="Segoe UI"/>
      <w:sz w:val="18"/>
      <w:szCs w:val="18"/>
    </w:rPr>
  </w:style>
  <w:style w:type="character" w:styleId="Kommentaariviide">
    <w:name w:val="annotation reference"/>
    <w:basedOn w:val="Liguvaikefont"/>
    <w:uiPriority w:val="99"/>
    <w:qFormat/>
    <w:rsid w:val="00046CB1"/>
    <w:rPr>
      <w:rFonts w:cs="Times New Roman"/>
      <w:sz w:val="16"/>
      <w:szCs w:val="16"/>
    </w:rPr>
  </w:style>
  <w:style w:type="paragraph" w:styleId="Kommentaaritekst">
    <w:name w:val="annotation text"/>
    <w:basedOn w:val="Normaallaad"/>
    <w:link w:val="KommentaaritekstMrk1"/>
    <w:uiPriority w:val="99"/>
    <w:qFormat/>
    <w:rsid w:val="00046CB1"/>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KommentaaritekstMrk">
    <w:name w:val="Kommentaari tekst Märk"/>
    <w:basedOn w:val="Liguvaikefont"/>
    <w:uiPriority w:val="99"/>
    <w:semiHidden/>
    <w:rsid w:val="00046CB1"/>
    <w:rPr>
      <w:sz w:val="20"/>
      <w:szCs w:val="20"/>
    </w:rPr>
  </w:style>
  <w:style w:type="character" w:customStyle="1" w:styleId="KommentaaritekstMrk1">
    <w:name w:val="Kommentaari tekst Märk1"/>
    <w:basedOn w:val="Liguvaikefont"/>
    <w:link w:val="Kommentaaritekst"/>
    <w:uiPriority w:val="99"/>
    <w:rsid w:val="00046CB1"/>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2E3FE2"/>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2E3FE2"/>
    <w:rPr>
      <w:rFonts w:ascii="Times New Roman" w:eastAsia="Times New Roman" w:hAnsi="Times New Roman" w:cs="Times New Roman"/>
      <w:b/>
      <w:bCs/>
      <w:sz w:val="20"/>
      <w:szCs w:val="20"/>
      <w:lang w:eastAsia="ar-SA"/>
    </w:rPr>
  </w:style>
  <w:style w:type="paragraph" w:styleId="Kehatekst">
    <w:name w:val="Body Text"/>
    <w:basedOn w:val="Normaallaad"/>
    <w:link w:val="KehatekstMrk"/>
    <w:uiPriority w:val="1"/>
    <w:qFormat/>
    <w:rsid w:val="006B4AA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1"/>
    <w:rsid w:val="006B4AAC"/>
    <w:rPr>
      <w:rFonts w:ascii="Times New Roman" w:eastAsia="Times New Roman" w:hAnsi="Times New Roman" w:cs="Times New Roman"/>
      <w:sz w:val="24"/>
      <w:szCs w:val="24"/>
    </w:rPr>
  </w:style>
  <w:style w:type="character" w:customStyle="1" w:styleId="Lahendamatamainimine1">
    <w:name w:val="Lahendamata mainimine1"/>
    <w:basedOn w:val="Liguvaikefont"/>
    <w:uiPriority w:val="99"/>
    <w:semiHidden/>
    <w:unhideWhenUsed/>
    <w:rsid w:val="00004F51"/>
    <w:rPr>
      <w:color w:val="605E5C"/>
      <w:shd w:val="clear" w:color="auto" w:fill="E1DFDD"/>
    </w:rPr>
  </w:style>
  <w:style w:type="table" w:styleId="Kontuurtabel">
    <w:name w:val="Table Grid"/>
    <w:basedOn w:val="Normaaltabel"/>
    <w:uiPriority w:val="59"/>
    <w:rsid w:val="0059555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B538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502C4C"/>
    <w:rPr>
      <w:color w:val="605E5C"/>
      <w:shd w:val="clear" w:color="auto" w:fill="E1DFDD"/>
    </w:rPr>
  </w:style>
  <w:style w:type="paragraph" w:styleId="Redaktsioon">
    <w:name w:val="Revision"/>
    <w:hidden/>
    <w:uiPriority w:val="99"/>
    <w:semiHidden/>
    <w:rsid w:val="00E67B6B"/>
    <w:pPr>
      <w:spacing w:after="0" w:line="240" w:lineRule="auto"/>
    </w:pPr>
  </w:style>
  <w:style w:type="character" w:customStyle="1" w:styleId="Pealkiri1Mrk">
    <w:name w:val="Pealkiri 1 Märk"/>
    <w:basedOn w:val="Liguvaikefont"/>
    <w:link w:val="Pealkiri1"/>
    <w:uiPriority w:val="9"/>
    <w:rsid w:val="003F51C9"/>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allaad"/>
    <w:rsid w:val="004A4168"/>
    <w:pPr>
      <w:spacing w:before="100" w:beforeAutospacing="1" w:after="100" w:afterAutospacing="1" w:line="240" w:lineRule="auto"/>
    </w:pPr>
    <w:rPr>
      <w:rFonts w:ascii="Calibri" w:hAnsi="Calibri" w:cs="Calibri"/>
      <w:lang w:eastAsia="et-EE"/>
    </w:rPr>
  </w:style>
  <w:style w:type="character" w:customStyle="1" w:styleId="cf01">
    <w:name w:val="cf01"/>
    <w:basedOn w:val="Liguvaikefont"/>
    <w:rsid w:val="00990584"/>
    <w:rPr>
      <w:rFonts w:ascii="Segoe UI" w:hAnsi="Segoe UI" w:cs="Segoe UI" w:hint="default"/>
      <w:sz w:val="18"/>
      <w:szCs w:val="18"/>
    </w:rPr>
  </w:style>
  <w:style w:type="paragraph" w:customStyle="1" w:styleId="pf0">
    <w:name w:val="pf0"/>
    <w:basedOn w:val="Normaallaad"/>
    <w:rsid w:val="007150A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21">
    <w:name w:val="cf21"/>
    <w:basedOn w:val="Liguvaikefont"/>
    <w:rsid w:val="00E03F8D"/>
    <w:rPr>
      <w:rFonts w:ascii="Segoe UI" w:hAnsi="Segoe UI" w:cs="Segoe UI" w:hint="default"/>
      <w:b/>
      <w:bCs/>
      <w:sz w:val="18"/>
      <w:szCs w:val="18"/>
    </w:rPr>
  </w:style>
  <w:style w:type="paragraph" w:styleId="Vahedeta">
    <w:name w:val="No Spacing"/>
    <w:uiPriority w:val="1"/>
    <w:qFormat/>
    <w:rsid w:val="00504FDD"/>
    <w:pPr>
      <w:spacing w:after="0" w:line="240" w:lineRule="auto"/>
    </w:pPr>
  </w:style>
  <w:style w:type="character" w:customStyle="1" w:styleId="ui-provider">
    <w:name w:val="ui-provider"/>
    <w:basedOn w:val="Liguvaikefont"/>
    <w:rsid w:val="00D622A2"/>
  </w:style>
  <w:style w:type="character" w:styleId="Klastatudhperlink">
    <w:name w:val="FollowedHyperlink"/>
    <w:basedOn w:val="Liguvaikefont"/>
    <w:uiPriority w:val="99"/>
    <w:semiHidden/>
    <w:unhideWhenUsed/>
    <w:rsid w:val="00B35F17"/>
    <w:rPr>
      <w:color w:val="954F72" w:themeColor="followedHyperlink"/>
      <w:u w:val="single"/>
    </w:rPr>
  </w:style>
  <w:style w:type="character" w:customStyle="1" w:styleId="Pealkiri2Mrk">
    <w:name w:val="Pealkiri 2 Märk"/>
    <w:basedOn w:val="Liguvaikefont"/>
    <w:link w:val="Pealkiri2"/>
    <w:uiPriority w:val="9"/>
    <w:semiHidden/>
    <w:rsid w:val="004C71B1"/>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Liguvaikefont"/>
    <w:rsid w:val="008E25C5"/>
  </w:style>
  <w:style w:type="character" w:customStyle="1" w:styleId="eop">
    <w:name w:val="eop"/>
    <w:basedOn w:val="Liguvaikefont"/>
    <w:rsid w:val="008E2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1923">
      <w:bodyDiv w:val="1"/>
      <w:marLeft w:val="0"/>
      <w:marRight w:val="0"/>
      <w:marTop w:val="0"/>
      <w:marBottom w:val="0"/>
      <w:divBdr>
        <w:top w:val="none" w:sz="0" w:space="0" w:color="auto"/>
        <w:left w:val="none" w:sz="0" w:space="0" w:color="auto"/>
        <w:bottom w:val="none" w:sz="0" w:space="0" w:color="auto"/>
        <w:right w:val="none" w:sz="0" w:space="0" w:color="auto"/>
      </w:divBdr>
    </w:div>
    <w:div w:id="195194335">
      <w:bodyDiv w:val="1"/>
      <w:marLeft w:val="0"/>
      <w:marRight w:val="0"/>
      <w:marTop w:val="0"/>
      <w:marBottom w:val="0"/>
      <w:divBdr>
        <w:top w:val="none" w:sz="0" w:space="0" w:color="auto"/>
        <w:left w:val="none" w:sz="0" w:space="0" w:color="auto"/>
        <w:bottom w:val="none" w:sz="0" w:space="0" w:color="auto"/>
        <w:right w:val="none" w:sz="0" w:space="0" w:color="auto"/>
      </w:divBdr>
      <w:divsChild>
        <w:div w:id="1019283430">
          <w:marLeft w:val="0"/>
          <w:marRight w:val="0"/>
          <w:marTop w:val="0"/>
          <w:marBottom w:val="0"/>
          <w:divBdr>
            <w:top w:val="single" w:sz="2" w:space="0" w:color="E3E3E3"/>
            <w:left w:val="single" w:sz="2" w:space="0" w:color="E3E3E3"/>
            <w:bottom w:val="single" w:sz="2" w:space="0" w:color="E3E3E3"/>
            <w:right w:val="single" w:sz="2" w:space="0" w:color="E3E3E3"/>
          </w:divBdr>
          <w:divsChild>
            <w:div w:id="1465074137">
              <w:marLeft w:val="0"/>
              <w:marRight w:val="0"/>
              <w:marTop w:val="0"/>
              <w:marBottom w:val="0"/>
              <w:divBdr>
                <w:top w:val="single" w:sz="2" w:space="0" w:color="E3E3E3"/>
                <w:left w:val="single" w:sz="2" w:space="0" w:color="E3E3E3"/>
                <w:bottom w:val="single" w:sz="2" w:space="0" w:color="E3E3E3"/>
                <w:right w:val="single" w:sz="2" w:space="0" w:color="E3E3E3"/>
              </w:divBdr>
              <w:divsChild>
                <w:div w:id="1961955615">
                  <w:marLeft w:val="0"/>
                  <w:marRight w:val="0"/>
                  <w:marTop w:val="0"/>
                  <w:marBottom w:val="0"/>
                  <w:divBdr>
                    <w:top w:val="single" w:sz="2" w:space="0" w:color="E3E3E3"/>
                    <w:left w:val="single" w:sz="2" w:space="0" w:color="E3E3E3"/>
                    <w:bottom w:val="single" w:sz="2" w:space="0" w:color="E3E3E3"/>
                    <w:right w:val="single" w:sz="2" w:space="0" w:color="E3E3E3"/>
                  </w:divBdr>
                  <w:divsChild>
                    <w:div w:id="777213881">
                      <w:marLeft w:val="0"/>
                      <w:marRight w:val="0"/>
                      <w:marTop w:val="0"/>
                      <w:marBottom w:val="0"/>
                      <w:divBdr>
                        <w:top w:val="single" w:sz="2" w:space="0" w:color="E3E3E3"/>
                        <w:left w:val="single" w:sz="2" w:space="0" w:color="E3E3E3"/>
                        <w:bottom w:val="single" w:sz="2" w:space="0" w:color="E3E3E3"/>
                        <w:right w:val="single" w:sz="2" w:space="0" w:color="E3E3E3"/>
                      </w:divBdr>
                      <w:divsChild>
                        <w:div w:id="237635132">
                          <w:marLeft w:val="0"/>
                          <w:marRight w:val="0"/>
                          <w:marTop w:val="0"/>
                          <w:marBottom w:val="0"/>
                          <w:divBdr>
                            <w:top w:val="single" w:sz="2" w:space="0" w:color="E3E3E3"/>
                            <w:left w:val="single" w:sz="2" w:space="0" w:color="E3E3E3"/>
                            <w:bottom w:val="single" w:sz="2" w:space="0" w:color="E3E3E3"/>
                            <w:right w:val="single" w:sz="2" w:space="0" w:color="E3E3E3"/>
                          </w:divBdr>
                          <w:divsChild>
                            <w:div w:id="2019889023">
                              <w:marLeft w:val="0"/>
                              <w:marRight w:val="0"/>
                              <w:marTop w:val="0"/>
                              <w:marBottom w:val="0"/>
                              <w:divBdr>
                                <w:top w:val="single" w:sz="2" w:space="0" w:color="E3E3E3"/>
                                <w:left w:val="single" w:sz="2" w:space="0" w:color="E3E3E3"/>
                                <w:bottom w:val="single" w:sz="2" w:space="0" w:color="E3E3E3"/>
                                <w:right w:val="single" w:sz="2" w:space="0" w:color="E3E3E3"/>
                              </w:divBdr>
                              <w:divsChild>
                                <w:div w:id="990209838">
                                  <w:marLeft w:val="0"/>
                                  <w:marRight w:val="0"/>
                                  <w:marTop w:val="100"/>
                                  <w:marBottom w:val="100"/>
                                  <w:divBdr>
                                    <w:top w:val="single" w:sz="2" w:space="0" w:color="E3E3E3"/>
                                    <w:left w:val="single" w:sz="2" w:space="0" w:color="E3E3E3"/>
                                    <w:bottom w:val="single" w:sz="2" w:space="0" w:color="E3E3E3"/>
                                    <w:right w:val="single" w:sz="2" w:space="0" w:color="E3E3E3"/>
                                  </w:divBdr>
                                  <w:divsChild>
                                    <w:div w:id="529729728">
                                      <w:marLeft w:val="0"/>
                                      <w:marRight w:val="0"/>
                                      <w:marTop w:val="0"/>
                                      <w:marBottom w:val="0"/>
                                      <w:divBdr>
                                        <w:top w:val="single" w:sz="2" w:space="0" w:color="E3E3E3"/>
                                        <w:left w:val="single" w:sz="2" w:space="0" w:color="E3E3E3"/>
                                        <w:bottom w:val="single" w:sz="2" w:space="0" w:color="E3E3E3"/>
                                        <w:right w:val="single" w:sz="2" w:space="0" w:color="E3E3E3"/>
                                      </w:divBdr>
                                      <w:divsChild>
                                        <w:div w:id="1957254764">
                                          <w:marLeft w:val="0"/>
                                          <w:marRight w:val="0"/>
                                          <w:marTop w:val="0"/>
                                          <w:marBottom w:val="0"/>
                                          <w:divBdr>
                                            <w:top w:val="single" w:sz="2" w:space="0" w:color="E3E3E3"/>
                                            <w:left w:val="single" w:sz="2" w:space="0" w:color="E3E3E3"/>
                                            <w:bottom w:val="single" w:sz="2" w:space="0" w:color="E3E3E3"/>
                                            <w:right w:val="single" w:sz="2" w:space="0" w:color="E3E3E3"/>
                                          </w:divBdr>
                                          <w:divsChild>
                                            <w:div w:id="1994675279">
                                              <w:marLeft w:val="0"/>
                                              <w:marRight w:val="0"/>
                                              <w:marTop w:val="0"/>
                                              <w:marBottom w:val="0"/>
                                              <w:divBdr>
                                                <w:top w:val="single" w:sz="2" w:space="0" w:color="E3E3E3"/>
                                                <w:left w:val="single" w:sz="2" w:space="0" w:color="E3E3E3"/>
                                                <w:bottom w:val="single" w:sz="2" w:space="0" w:color="E3E3E3"/>
                                                <w:right w:val="single" w:sz="2" w:space="0" w:color="E3E3E3"/>
                                              </w:divBdr>
                                              <w:divsChild>
                                                <w:div w:id="755857186">
                                                  <w:marLeft w:val="0"/>
                                                  <w:marRight w:val="0"/>
                                                  <w:marTop w:val="0"/>
                                                  <w:marBottom w:val="0"/>
                                                  <w:divBdr>
                                                    <w:top w:val="single" w:sz="2" w:space="0" w:color="E3E3E3"/>
                                                    <w:left w:val="single" w:sz="2" w:space="0" w:color="E3E3E3"/>
                                                    <w:bottom w:val="single" w:sz="2" w:space="0" w:color="E3E3E3"/>
                                                    <w:right w:val="single" w:sz="2" w:space="0" w:color="E3E3E3"/>
                                                  </w:divBdr>
                                                  <w:divsChild>
                                                    <w:div w:id="379867026">
                                                      <w:marLeft w:val="0"/>
                                                      <w:marRight w:val="0"/>
                                                      <w:marTop w:val="0"/>
                                                      <w:marBottom w:val="0"/>
                                                      <w:divBdr>
                                                        <w:top w:val="single" w:sz="2" w:space="0" w:color="E3E3E3"/>
                                                        <w:left w:val="single" w:sz="2" w:space="0" w:color="E3E3E3"/>
                                                        <w:bottom w:val="single" w:sz="2" w:space="0" w:color="E3E3E3"/>
                                                        <w:right w:val="single" w:sz="2" w:space="0" w:color="E3E3E3"/>
                                                      </w:divBdr>
                                                      <w:divsChild>
                                                        <w:div w:id="579947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993316">
          <w:marLeft w:val="0"/>
          <w:marRight w:val="0"/>
          <w:marTop w:val="0"/>
          <w:marBottom w:val="0"/>
          <w:divBdr>
            <w:top w:val="none" w:sz="0" w:space="0" w:color="auto"/>
            <w:left w:val="none" w:sz="0" w:space="0" w:color="auto"/>
            <w:bottom w:val="none" w:sz="0" w:space="0" w:color="auto"/>
            <w:right w:val="none" w:sz="0" w:space="0" w:color="auto"/>
          </w:divBdr>
        </w:div>
      </w:divsChild>
    </w:div>
    <w:div w:id="217861939">
      <w:bodyDiv w:val="1"/>
      <w:marLeft w:val="0"/>
      <w:marRight w:val="0"/>
      <w:marTop w:val="0"/>
      <w:marBottom w:val="0"/>
      <w:divBdr>
        <w:top w:val="none" w:sz="0" w:space="0" w:color="auto"/>
        <w:left w:val="none" w:sz="0" w:space="0" w:color="auto"/>
        <w:bottom w:val="none" w:sz="0" w:space="0" w:color="auto"/>
        <w:right w:val="none" w:sz="0" w:space="0" w:color="auto"/>
      </w:divBdr>
    </w:div>
    <w:div w:id="231283896">
      <w:bodyDiv w:val="1"/>
      <w:marLeft w:val="0"/>
      <w:marRight w:val="0"/>
      <w:marTop w:val="0"/>
      <w:marBottom w:val="0"/>
      <w:divBdr>
        <w:top w:val="none" w:sz="0" w:space="0" w:color="auto"/>
        <w:left w:val="none" w:sz="0" w:space="0" w:color="auto"/>
        <w:bottom w:val="none" w:sz="0" w:space="0" w:color="auto"/>
        <w:right w:val="none" w:sz="0" w:space="0" w:color="auto"/>
      </w:divBdr>
    </w:div>
    <w:div w:id="233853962">
      <w:bodyDiv w:val="1"/>
      <w:marLeft w:val="0"/>
      <w:marRight w:val="0"/>
      <w:marTop w:val="0"/>
      <w:marBottom w:val="0"/>
      <w:divBdr>
        <w:top w:val="none" w:sz="0" w:space="0" w:color="auto"/>
        <w:left w:val="none" w:sz="0" w:space="0" w:color="auto"/>
        <w:bottom w:val="none" w:sz="0" w:space="0" w:color="auto"/>
        <w:right w:val="none" w:sz="0" w:space="0" w:color="auto"/>
      </w:divBdr>
    </w:div>
    <w:div w:id="235865268">
      <w:bodyDiv w:val="1"/>
      <w:marLeft w:val="0"/>
      <w:marRight w:val="0"/>
      <w:marTop w:val="0"/>
      <w:marBottom w:val="0"/>
      <w:divBdr>
        <w:top w:val="none" w:sz="0" w:space="0" w:color="auto"/>
        <w:left w:val="none" w:sz="0" w:space="0" w:color="auto"/>
        <w:bottom w:val="none" w:sz="0" w:space="0" w:color="auto"/>
        <w:right w:val="none" w:sz="0" w:space="0" w:color="auto"/>
      </w:divBdr>
    </w:div>
    <w:div w:id="295450824">
      <w:bodyDiv w:val="1"/>
      <w:marLeft w:val="0"/>
      <w:marRight w:val="0"/>
      <w:marTop w:val="0"/>
      <w:marBottom w:val="0"/>
      <w:divBdr>
        <w:top w:val="none" w:sz="0" w:space="0" w:color="auto"/>
        <w:left w:val="none" w:sz="0" w:space="0" w:color="auto"/>
        <w:bottom w:val="none" w:sz="0" w:space="0" w:color="auto"/>
        <w:right w:val="none" w:sz="0" w:space="0" w:color="auto"/>
      </w:divBdr>
    </w:div>
    <w:div w:id="302320499">
      <w:bodyDiv w:val="1"/>
      <w:marLeft w:val="0"/>
      <w:marRight w:val="0"/>
      <w:marTop w:val="0"/>
      <w:marBottom w:val="0"/>
      <w:divBdr>
        <w:top w:val="none" w:sz="0" w:space="0" w:color="auto"/>
        <w:left w:val="none" w:sz="0" w:space="0" w:color="auto"/>
        <w:bottom w:val="none" w:sz="0" w:space="0" w:color="auto"/>
        <w:right w:val="none" w:sz="0" w:space="0" w:color="auto"/>
      </w:divBdr>
    </w:div>
    <w:div w:id="306208682">
      <w:bodyDiv w:val="1"/>
      <w:marLeft w:val="0"/>
      <w:marRight w:val="0"/>
      <w:marTop w:val="0"/>
      <w:marBottom w:val="0"/>
      <w:divBdr>
        <w:top w:val="none" w:sz="0" w:space="0" w:color="auto"/>
        <w:left w:val="none" w:sz="0" w:space="0" w:color="auto"/>
        <w:bottom w:val="none" w:sz="0" w:space="0" w:color="auto"/>
        <w:right w:val="none" w:sz="0" w:space="0" w:color="auto"/>
      </w:divBdr>
    </w:div>
    <w:div w:id="370422093">
      <w:bodyDiv w:val="1"/>
      <w:marLeft w:val="0"/>
      <w:marRight w:val="0"/>
      <w:marTop w:val="0"/>
      <w:marBottom w:val="0"/>
      <w:divBdr>
        <w:top w:val="none" w:sz="0" w:space="0" w:color="auto"/>
        <w:left w:val="none" w:sz="0" w:space="0" w:color="auto"/>
        <w:bottom w:val="none" w:sz="0" w:space="0" w:color="auto"/>
        <w:right w:val="none" w:sz="0" w:space="0" w:color="auto"/>
      </w:divBdr>
    </w:div>
    <w:div w:id="385110362">
      <w:bodyDiv w:val="1"/>
      <w:marLeft w:val="0"/>
      <w:marRight w:val="0"/>
      <w:marTop w:val="0"/>
      <w:marBottom w:val="0"/>
      <w:divBdr>
        <w:top w:val="none" w:sz="0" w:space="0" w:color="auto"/>
        <w:left w:val="none" w:sz="0" w:space="0" w:color="auto"/>
        <w:bottom w:val="none" w:sz="0" w:space="0" w:color="auto"/>
        <w:right w:val="none" w:sz="0" w:space="0" w:color="auto"/>
      </w:divBdr>
    </w:div>
    <w:div w:id="385302584">
      <w:bodyDiv w:val="1"/>
      <w:marLeft w:val="0"/>
      <w:marRight w:val="0"/>
      <w:marTop w:val="0"/>
      <w:marBottom w:val="0"/>
      <w:divBdr>
        <w:top w:val="none" w:sz="0" w:space="0" w:color="auto"/>
        <w:left w:val="none" w:sz="0" w:space="0" w:color="auto"/>
        <w:bottom w:val="none" w:sz="0" w:space="0" w:color="auto"/>
        <w:right w:val="none" w:sz="0" w:space="0" w:color="auto"/>
      </w:divBdr>
    </w:div>
    <w:div w:id="415051900">
      <w:bodyDiv w:val="1"/>
      <w:marLeft w:val="0"/>
      <w:marRight w:val="0"/>
      <w:marTop w:val="0"/>
      <w:marBottom w:val="0"/>
      <w:divBdr>
        <w:top w:val="none" w:sz="0" w:space="0" w:color="auto"/>
        <w:left w:val="none" w:sz="0" w:space="0" w:color="auto"/>
        <w:bottom w:val="none" w:sz="0" w:space="0" w:color="auto"/>
        <w:right w:val="none" w:sz="0" w:space="0" w:color="auto"/>
      </w:divBdr>
    </w:div>
    <w:div w:id="437796010">
      <w:bodyDiv w:val="1"/>
      <w:marLeft w:val="0"/>
      <w:marRight w:val="0"/>
      <w:marTop w:val="0"/>
      <w:marBottom w:val="0"/>
      <w:divBdr>
        <w:top w:val="none" w:sz="0" w:space="0" w:color="auto"/>
        <w:left w:val="none" w:sz="0" w:space="0" w:color="auto"/>
        <w:bottom w:val="none" w:sz="0" w:space="0" w:color="auto"/>
        <w:right w:val="none" w:sz="0" w:space="0" w:color="auto"/>
      </w:divBdr>
    </w:div>
    <w:div w:id="453257520">
      <w:bodyDiv w:val="1"/>
      <w:marLeft w:val="0"/>
      <w:marRight w:val="0"/>
      <w:marTop w:val="0"/>
      <w:marBottom w:val="0"/>
      <w:divBdr>
        <w:top w:val="none" w:sz="0" w:space="0" w:color="auto"/>
        <w:left w:val="none" w:sz="0" w:space="0" w:color="auto"/>
        <w:bottom w:val="none" w:sz="0" w:space="0" w:color="auto"/>
        <w:right w:val="none" w:sz="0" w:space="0" w:color="auto"/>
      </w:divBdr>
    </w:div>
    <w:div w:id="475756934">
      <w:bodyDiv w:val="1"/>
      <w:marLeft w:val="0"/>
      <w:marRight w:val="0"/>
      <w:marTop w:val="0"/>
      <w:marBottom w:val="0"/>
      <w:divBdr>
        <w:top w:val="none" w:sz="0" w:space="0" w:color="auto"/>
        <w:left w:val="none" w:sz="0" w:space="0" w:color="auto"/>
        <w:bottom w:val="none" w:sz="0" w:space="0" w:color="auto"/>
        <w:right w:val="none" w:sz="0" w:space="0" w:color="auto"/>
      </w:divBdr>
    </w:div>
    <w:div w:id="486943315">
      <w:bodyDiv w:val="1"/>
      <w:marLeft w:val="0"/>
      <w:marRight w:val="0"/>
      <w:marTop w:val="0"/>
      <w:marBottom w:val="0"/>
      <w:divBdr>
        <w:top w:val="none" w:sz="0" w:space="0" w:color="auto"/>
        <w:left w:val="none" w:sz="0" w:space="0" w:color="auto"/>
        <w:bottom w:val="none" w:sz="0" w:space="0" w:color="auto"/>
        <w:right w:val="none" w:sz="0" w:space="0" w:color="auto"/>
      </w:divBdr>
    </w:div>
    <w:div w:id="496265073">
      <w:bodyDiv w:val="1"/>
      <w:marLeft w:val="0"/>
      <w:marRight w:val="0"/>
      <w:marTop w:val="0"/>
      <w:marBottom w:val="0"/>
      <w:divBdr>
        <w:top w:val="none" w:sz="0" w:space="0" w:color="auto"/>
        <w:left w:val="none" w:sz="0" w:space="0" w:color="auto"/>
        <w:bottom w:val="none" w:sz="0" w:space="0" w:color="auto"/>
        <w:right w:val="none" w:sz="0" w:space="0" w:color="auto"/>
      </w:divBdr>
    </w:div>
    <w:div w:id="508717235">
      <w:bodyDiv w:val="1"/>
      <w:marLeft w:val="0"/>
      <w:marRight w:val="0"/>
      <w:marTop w:val="0"/>
      <w:marBottom w:val="0"/>
      <w:divBdr>
        <w:top w:val="none" w:sz="0" w:space="0" w:color="auto"/>
        <w:left w:val="none" w:sz="0" w:space="0" w:color="auto"/>
        <w:bottom w:val="none" w:sz="0" w:space="0" w:color="auto"/>
        <w:right w:val="none" w:sz="0" w:space="0" w:color="auto"/>
      </w:divBdr>
    </w:div>
    <w:div w:id="595943875">
      <w:bodyDiv w:val="1"/>
      <w:marLeft w:val="0"/>
      <w:marRight w:val="0"/>
      <w:marTop w:val="0"/>
      <w:marBottom w:val="0"/>
      <w:divBdr>
        <w:top w:val="none" w:sz="0" w:space="0" w:color="auto"/>
        <w:left w:val="none" w:sz="0" w:space="0" w:color="auto"/>
        <w:bottom w:val="none" w:sz="0" w:space="0" w:color="auto"/>
        <w:right w:val="none" w:sz="0" w:space="0" w:color="auto"/>
      </w:divBdr>
    </w:div>
    <w:div w:id="686638623">
      <w:bodyDiv w:val="1"/>
      <w:marLeft w:val="0"/>
      <w:marRight w:val="0"/>
      <w:marTop w:val="0"/>
      <w:marBottom w:val="0"/>
      <w:divBdr>
        <w:top w:val="none" w:sz="0" w:space="0" w:color="auto"/>
        <w:left w:val="none" w:sz="0" w:space="0" w:color="auto"/>
        <w:bottom w:val="none" w:sz="0" w:space="0" w:color="auto"/>
        <w:right w:val="none" w:sz="0" w:space="0" w:color="auto"/>
      </w:divBdr>
    </w:div>
    <w:div w:id="714162719">
      <w:bodyDiv w:val="1"/>
      <w:marLeft w:val="0"/>
      <w:marRight w:val="0"/>
      <w:marTop w:val="0"/>
      <w:marBottom w:val="0"/>
      <w:divBdr>
        <w:top w:val="none" w:sz="0" w:space="0" w:color="auto"/>
        <w:left w:val="none" w:sz="0" w:space="0" w:color="auto"/>
        <w:bottom w:val="none" w:sz="0" w:space="0" w:color="auto"/>
        <w:right w:val="none" w:sz="0" w:space="0" w:color="auto"/>
      </w:divBdr>
    </w:div>
    <w:div w:id="731390268">
      <w:bodyDiv w:val="1"/>
      <w:marLeft w:val="0"/>
      <w:marRight w:val="0"/>
      <w:marTop w:val="0"/>
      <w:marBottom w:val="0"/>
      <w:divBdr>
        <w:top w:val="none" w:sz="0" w:space="0" w:color="auto"/>
        <w:left w:val="none" w:sz="0" w:space="0" w:color="auto"/>
        <w:bottom w:val="none" w:sz="0" w:space="0" w:color="auto"/>
        <w:right w:val="none" w:sz="0" w:space="0" w:color="auto"/>
      </w:divBdr>
    </w:div>
    <w:div w:id="871723192">
      <w:bodyDiv w:val="1"/>
      <w:marLeft w:val="0"/>
      <w:marRight w:val="0"/>
      <w:marTop w:val="0"/>
      <w:marBottom w:val="0"/>
      <w:divBdr>
        <w:top w:val="none" w:sz="0" w:space="0" w:color="auto"/>
        <w:left w:val="none" w:sz="0" w:space="0" w:color="auto"/>
        <w:bottom w:val="none" w:sz="0" w:space="0" w:color="auto"/>
        <w:right w:val="none" w:sz="0" w:space="0" w:color="auto"/>
      </w:divBdr>
    </w:div>
    <w:div w:id="884369217">
      <w:bodyDiv w:val="1"/>
      <w:marLeft w:val="0"/>
      <w:marRight w:val="0"/>
      <w:marTop w:val="0"/>
      <w:marBottom w:val="0"/>
      <w:divBdr>
        <w:top w:val="none" w:sz="0" w:space="0" w:color="auto"/>
        <w:left w:val="none" w:sz="0" w:space="0" w:color="auto"/>
        <w:bottom w:val="none" w:sz="0" w:space="0" w:color="auto"/>
        <w:right w:val="none" w:sz="0" w:space="0" w:color="auto"/>
      </w:divBdr>
    </w:div>
    <w:div w:id="899097650">
      <w:bodyDiv w:val="1"/>
      <w:marLeft w:val="0"/>
      <w:marRight w:val="0"/>
      <w:marTop w:val="0"/>
      <w:marBottom w:val="0"/>
      <w:divBdr>
        <w:top w:val="none" w:sz="0" w:space="0" w:color="auto"/>
        <w:left w:val="none" w:sz="0" w:space="0" w:color="auto"/>
        <w:bottom w:val="none" w:sz="0" w:space="0" w:color="auto"/>
        <w:right w:val="none" w:sz="0" w:space="0" w:color="auto"/>
      </w:divBdr>
    </w:div>
    <w:div w:id="937248121">
      <w:bodyDiv w:val="1"/>
      <w:marLeft w:val="0"/>
      <w:marRight w:val="0"/>
      <w:marTop w:val="0"/>
      <w:marBottom w:val="0"/>
      <w:divBdr>
        <w:top w:val="none" w:sz="0" w:space="0" w:color="auto"/>
        <w:left w:val="none" w:sz="0" w:space="0" w:color="auto"/>
        <w:bottom w:val="none" w:sz="0" w:space="0" w:color="auto"/>
        <w:right w:val="none" w:sz="0" w:space="0" w:color="auto"/>
      </w:divBdr>
    </w:div>
    <w:div w:id="960301728">
      <w:bodyDiv w:val="1"/>
      <w:marLeft w:val="0"/>
      <w:marRight w:val="0"/>
      <w:marTop w:val="0"/>
      <w:marBottom w:val="0"/>
      <w:divBdr>
        <w:top w:val="none" w:sz="0" w:space="0" w:color="auto"/>
        <w:left w:val="none" w:sz="0" w:space="0" w:color="auto"/>
        <w:bottom w:val="none" w:sz="0" w:space="0" w:color="auto"/>
        <w:right w:val="none" w:sz="0" w:space="0" w:color="auto"/>
      </w:divBdr>
    </w:div>
    <w:div w:id="961496911">
      <w:bodyDiv w:val="1"/>
      <w:marLeft w:val="0"/>
      <w:marRight w:val="0"/>
      <w:marTop w:val="0"/>
      <w:marBottom w:val="0"/>
      <w:divBdr>
        <w:top w:val="none" w:sz="0" w:space="0" w:color="auto"/>
        <w:left w:val="none" w:sz="0" w:space="0" w:color="auto"/>
        <w:bottom w:val="none" w:sz="0" w:space="0" w:color="auto"/>
        <w:right w:val="none" w:sz="0" w:space="0" w:color="auto"/>
      </w:divBdr>
    </w:div>
    <w:div w:id="1001154821">
      <w:bodyDiv w:val="1"/>
      <w:marLeft w:val="0"/>
      <w:marRight w:val="0"/>
      <w:marTop w:val="0"/>
      <w:marBottom w:val="0"/>
      <w:divBdr>
        <w:top w:val="none" w:sz="0" w:space="0" w:color="auto"/>
        <w:left w:val="none" w:sz="0" w:space="0" w:color="auto"/>
        <w:bottom w:val="none" w:sz="0" w:space="0" w:color="auto"/>
        <w:right w:val="none" w:sz="0" w:space="0" w:color="auto"/>
      </w:divBdr>
    </w:div>
    <w:div w:id="1071847557">
      <w:bodyDiv w:val="1"/>
      <w:marLeft w:val="0"/>
      <w:marRight w:val="0"/>
      <w:marTop w:val="0"/>
      <w:marBottom w:val="0"/>
      <w:divBdr>
        <w:top w:val="none" w:sz="0" w:space="0" w:color="auto"/>
        <w:left w:val="none" w:sz="0" w:space="0" w:color="auto"/>
        <w:bottom w:val="none" w:sz="0" w:space="0" w:color="auto"/>
        <w:right w:val="none" w:sz="0" w:space="0" w:color="auto"/>
      </w:divBdr>
    </w:div>
    <w:div w:id="1109356247">
      <w:bodyDiv w:val="1"/>
      <w:marLeft w:val="0"/>
      <w:marRight w:val="0"/>
      <w:marTop w:val="0"/>
      <w:marBottom w:val="0"/>
      <w:divBdr>
        <w:top w:val="none" w:sz="0" w:space="0" w:color="auto"/>
        <w:left w:val="none" w:sz="0" w:space="0" w:color="auto"/>
        <w:bottom w:val="none" w:sz="0" w:space="0" w:color="auto"/>
        <w:right w:val="none" w:sz="0" w:space="0" w:color="auto"/>
      </w:divBdr>
    </w:div>
    <w:div w:id="1119490294">
      <w:bodyDiv w:val="1"/>
      <w:marLeft w:val="0"/>
      <w:marRight w:val="0"/>
      <w:marTop w:val="0"/>
      <w:marBottom w:val="0"/>
      <w:divBdr>
        <w:top w:val="none" w:sz="0" w:space="0" w:color="auto"/>
        <w:left w:val="none" w:sz="0" w:space="0" w:color="auto"/>
        <w:bottom w:val="none" w:sz="0" w:space="0" w:color="auto"/>
        <w:right w:val="none" w:sz="0" w:space="0" w:color="auto"/>
      </w:divBdr>
    </w:div>
    <w:div w:id="1137840957">
      <w:bodyDiv w:val="1"/>
      <w:marLeft w:val="0"/>
      <w:marRight w:val="0"/>
      <w:marTop w:val="0"/>
      <w:marBottom w:val="0"/>
      <w:divBdr>
        <w:top w:val="none" w:sz="0" w:space="0" w:color="auto"/>
        <w:left w:val="none" w:sz="0" w:space="0" w:color="auto"/>
        <w:bottom w:val="none" w:sz="0" w:space="0" w:color="auto"/>
        <w:right w:val="none" w:sz="0" w:space="0" w:color="auto"/>
      </w:divBdr>
    </w:div>
    <w:div w:id="1167480144">
      <w:bodyDiv w:val="1"/>
      <w:marLeft w:val="0"/>
      <w:marRight w:val="0"/>
      <w:marTop w:val="0"/>
      <w:marBottom w:val="0"/>
      <w:divBdr>
        <w:top w:val="none" w:sz="0" w:space="0" w:color="auto"/>
        <w:left w:val="none" w:sz="0" w:space="0" w:color="auto"/>
        <w:bottom w:val="none" w:sz="0" w:space="0" w:color="auto"/>
        <w:right w:val="none" w:sz="0" w:space="0" w:color="auto"/>
      </w:divBdr>
    </w:div>
    <w:div w:id="1214469070">
      <w:bodyDiv w:val="1"/>
      <w:marLeft w:val="0"/>
      <w:marRight w:val="0"/>
      <w:marTop w:val="0"/>
      <w:marBottom w:val="0"/>
      <w:divBdr>
        <w:top w:val="none" w:sz="0" w:space="0" w:color="auto"/>
        <w:left w:val="none" w:sz="0" w:space="0" w:color="auto"/>
        <w:bottom w:val="none" w:sz="0" w:space="0" w:color="auto"/>
        <w:right w:val="none" w:sz="0" w:space="0" w:color="auto"/>
      </w:divBdr>
    </w:div>
    <w:div w:id="1216964423">
      <w:bodyDiv w:val="1"/>
      <w:marLeft w:val="0"/>
      <w:marRight w:val="0"/>
      <w:marTop w:val="0"/>
      <w:marBottom w:val="0"/>
      <w:divBdr>
        <w:top w:val="none" w:sz="0" w:space="0" w:color="auto"/>
        <w:left w:val="none" w:sz="0" w:space="0" w:color="auto"/>
        <w:bottom w:val="none" w:sz="0" w:space="0" w:color="auto"/>
        <w:right w:val="none" w:sz="0" w:space="0" w:color="auto"/>
      </w:divBdr>
    </w:div>
    <w:div w:id="1274752310">
      <w:bodyDiv w:val="1"/>
      <w:marLeft w:val="0"/>
      <w:marRight w:val="0"/>
      <w:marTop w:val="0"/>
      <w:marBottom w:val="0"/>
      <w:divBdr>
        <w:top w:val="none" w:sz="0" w:space="0" w:color="auto"/>
        <w:left w:val="none" w:sz="0" w:space="0" w:color="auto"/>
        <w:bottom w:val="none" w:sz="0" w:space="0" w:color="auto"/>
        <w:right w:val="none" w:sz="0" w:space="0" w:color="auto"/>
      </w:divBdr>
    </w:div>
    <w:div w:id="1305308559">
      <w:bodyDiv w:val="1"/>
      <w:marLeft w:val="0"/>
      <w:marRight w:val="0"/>
      <w:marTop w:val="0"/>
      <w:marBottom w:val="0"/>
      <w:divBdr>
        <w:top w:val="none" w:sz="0" w:space="0" w:color="auto"/>
        <w:left w:val="none" w:sz="0" w:space="0" w:color="auto"/>
        <w:bottom w:val="none" w:sz="0" w:space="0" w:color="auto"/>
        <w:right w:val="none" w:sz="0" w:space="0" w:color="auto"/>
      </w:divBdr>
    </w:div>
    <w:div w:id="1336495125">
      <w:bodyDiv w:val="1"/>
      <w:marLeft w:val="0"/>
      <w:marRight w:val="0"/>
      <w:marTop w:val="0"/>
      <w:marBottom w:val="0"/>
      <w:divBdr>
        <w:top w:val="none" w:sz="0" w:space="0" w:color="auto"/>
        <w:left w:val="none" w:sz="0" w:space="0" w:color="auto"/>
        <w:bottom w:val="none" w:sz="0" w:space="0" w:color="auto"/>
        <w:right w:val="none" w:sz="0" w:space="0" w:color="auto"/>
      </w:divBdr>
    </w:div>
    <w:div w:id="1353921425">
      <w:bodyDiv w:val="1"/>
      <w:marLeft w:val="0"/>
      <w:marRight w:val="0"/>
      <w:marTop w:val="0"/>
      <w:marBottom w:val="0"/>
      <w:divBdr>
        <w:top w:val="none" w:sz="0" w:space="0" w:color="auto"/>
        <w:left w:val="none" w:sz="0" w:space="0" w:color="auto"/>
        <w:bottom w:val="none" w:sz="0" w:space="0" w:color="auto"/>
        <w:right w:val="none" w:sz="0" w:space="0" w:color="auto"/>
      </w:divBdr>
    </w:div>
    <w:div w:id="1393040964">
      <w:bodyDiv w:val="1"/>
      <w:marLeft w:val="0"/>
      <w:marRight w:val="0"/>
      <w:marTop w:val="0"/>
      <w:marBottom w:val="0"/>
      <w:divBdr>
        <w:top w:val="none" w:sz="0" w:space="0" w:color="auto"/>
        <w:left w:val="none" w:sz="0" w:space="0" w:color="auto"/>
        <w:bottom w:val="none" w:sz="0" w:space="0" w:color="auto"/>
        <w:right w:val="none" w:sz="0" w:space="0" w:color="auto"/>
      </w:divBdr>
    </w:div>
    <w:div w:id="1493401063">
      <w:bodyDiv w:val="1"/>
      <w:marLeft w:val="0"/>
      <w:marRight w:val="0"/>
      <w:marTop w:val="0"/>
      <w:marBottom w:val="0"/>
      <w:divBdr>
        <w:top w:val="none" w:sz="0" w:space="0" w:color="auto"/>
        <w:left w:val="none" w:sz="0" w:space="0" w:color="auto"/>
        <w:bottom w:val="none" w:sz="0" w:space="0" w:color="auto"/>
        <w:right w:val="none" w:sz="0" w:space="0" w:color="auto"/>
      </w:divBdr>
    </w:div>
    <w:div w:id="1562670771">
      <w:bodyDiv w:val="1"/>
      <w:marLeft w:val="0"/>
      <w:marRight w:val="0"/>
      <w:marTop w:val="0"/>
      <w:marBottom w:val="0"/>
      <w:divBdr>
        <w:top w:val="none" w:sz="0" w:space="0" w:color="auto"/>
        <w:left w:val="none" w:sz="0" w:space="0" w:color="auto"/>
        <w:bottom w:val="none" w:sz="0" w:space="0" w:color="auto"/>
        <w:right w:val="none" w:sz="0" w:space="0" w:color="auto"/>
      </w:divBdr>
    </w:div>
    <w:div w:id="1563322750">
      <w:bodyDiv w:val="1"/>
      <w:marLeft w:val="0"/>
      <w:marRight w:val="0"/>
      <w:marTop w:val="0"/>
      <w:marBottom w:val="0"/>
      <w:divBdr>
        <w:top w:val="none" w:sz="0" w:space="0" w:color="auto"/>
        <w:left w:val="none" w:sz="0" w:space="0" w:color="auto"/>
        <w:bottom w:val="none" w:sz="0" w:space="0" w:color="auto"/>
        <w:right w:val="none" w:sz="0" w:space="0" w:color="auto"/>
      </w:divBdr>
    </w:div>
    <w:div w:id="1570964085">
      <w:bodyDiv w:val="1"/>
      <w:marLeft w:val="0"/>
      <w:marRight w:val="0"/>
      <w:marTop w:val="0"/>
      <w:marBottom w:val="0"/>
      <w:divBdr>
        <w:top w:val="none" w:sz="0" w:space="0" w:color="auto"/>
        <w:left w:val="none" w:sz="0" w:space="0" w:color="auto"/>
        <w:bottom w:val="none" w:sz="0" w:space="0" w:color="auto"/>
        <w:right w:val="none" w:sz="0" w:space="0" w:color="auto"/>
      </w:divBdr>
    </w:div>
    <w:div w:id="1580019272">
      <w:bodyDiv w:val="1"/>
      <w:marLeft w:val="0"/>
      <w:marRight w:val="0"/>
      <w:marTop w:val="0"/>
      <w:marBottom w:val="0"/>
      <w:divBdr>
        <w:top w:val="none" w:sz="0" w:space="0" w:color="auto"/>
        <w:left w:val="none" w:sz="0" w:space="0" w:color="auto"/>
        <w:bottom w:val="none" w:sz="0" w:space="0" w:color="auto"/>
        <w:right w:val="none" w:sz="0" w:space="0" w:color="auto"/>
      </w:divBdr>
    </w:div>
    <w:div w:id="1742755799">
      <w:bodyDiv w:val="1"/>
      <w:marLeft w:val="0"/>
      <w:marRight w:val="0"/>
      <w:marTop w:val="0"/>
      <w:marBottom w:val="0"/>
      <w:divBdr>
        <w:top w:val="none" w:sz="0" w:space="0" w:color="auto"/>
        <w:left w:val="none" w:sz="0" w:space="0" w:color="auto"/>
        <w:bottom w:val="none" w:sz="0" w:space="0" w:color="auto"/>
        <w:right w:val="none" w:sz="0" w:space="0" w:color="auto"/>
      </w:divBdr>
    </w:div>
    <w:div w:id="1754472510">
      <w:bodyDiv w:val="1"/>
      <w:marLeft w:val="0"/>
      <w:marRight w:val="0"/>
      <w:marTop w:val="0"/>
      <w:marBottom w:val="0"/>
      <w:divBdr>
        <w:top w:val="none" w:sz="0" w:space="0" w:color="auto"/>
        <w:left w:val="none" w:sz="0" w:space="0" w:color="auto"/>
        <w:bottom w:val="none" w:sz="0" w:space="0" w:color="auto"/>
        <w:right w:val="none" w:sz="0" w:space="0" w:color="auto"/>
      </w:divBdr>
    </w:div>
    <w:div w:id="1765301938">
      <w:bodyDiv w:val="1"/>
      <w:marLeft w:val="0"/>
      <w:marRight w:val="0"/>
      <w:marTop w:val="0"/>
      <w:marBottom w:val="0"/>
      <w:divBdr>
        <w:top w:val="none" w:sz="0" w:space="0" w:color="auto"/>
        <w:left w:val="none" w:sz="0" w:space="0" w:color="auto"/>
        <w:bottom w:val="none" w:sz="0" w:space="0" w:color="auto"/>
        <w:right w:val="none" w:sz="0" w:space="0" w:color="auto"/>
      </w:divBdr>
    </w:div>
    <w:div w:id="1779256163">
      <w:bodyDiv w:val="1"/>
      <w:marLeft w:val="0"/>
      <w:marRight w:val="0"/>
      <w:marTop w:val="0"/>
      <w:marBottom w:val="0"/>
      <w:divBdr>
        <w:top w:val="none" w:sz="0" w:space="0" w:color="auto"/>
        <w:left w:val="none" w:sz="0" w:space="0" w:color="auto"/>
        <w:bottom w:val="none" w:sz="0" w:space="0" w:color="auto"/>
        <w:right w:val="none" w:sz="0" w:space="0" w:color="auto"/>
      </w:divBdr>
    </w:div>
    <w:div w:id="1814253588">
      <w:bodyDiv w:val="1"/>
      <w:marLeft w:val="0"/>
      <w:marRight w:val="0"/>
      <w:marTop w:val="0"/>
      <w:marBottom w:val="0"/>
      <w:divBdr>
        <w:top w:val="none" w:sz="0" w:space="0" w:color="auto"/>
        <w:left w:val="none" w:sz="0" w:space="0" w:color="auto"/>
        <w:bottom w:val="none" w:sz="0" w:space="0" w:color="auto"/>
        <w:right w:val="none" w:sz="0" w:space="0" w:color="auto"/>
      </w:divBdr>
    </w:div>
    <w:div w:id="1817067125">
      <w:bodyDiv w:val="1"/>
      <w:marLeft w:val="0"/>
      <w:marRight w:val="0"/>
      <w:marTop w:val="0"/>
      <w:marBottom w:val="0"/>
      <w:divBdr>
        <w:top w:val="none" w:sz="0" w:space="0" w:color="auto"/>
        <w:left w:val="none" w:sz="0" w:space="0" w:color="auto"/>
        <w:bottom w:val="none" w:sz="0" w:space="0" w:color="auto"/>
        <w:right w:val="none" w:sz="0" w:space="0" w:color="auto"/>
      </w:divBdr>
    </w:div>
    <w:div w:id="1833721331">
      <w:bodyDiv w:val="1"/>
      <w:marLeft w:val="0"/>
      <w:marRight w:val="0"/>
      <w:marTop w:val="0"/>
      <w:marBottom w:val="0"/>
      <w:divBdr>
        <w:top w:val="none" w:sz="0" w:space="0" w:color="auto"/>
        <w:left w:val="none" w:sz="0" w:space="0" w:color="auto"/>
        <w:bottom w:val="none" w:sz="0" w:space="0" w:color="auto"/>
        <w:right w:val="none" w:sz="0" w:space="0" w:color="auto"/>
      </w:divBdr>
    </w:div>
    <w:div w:id="1849370778">
      <w:bodyDiv w:val="1"/>
      <w:marLeft w:val="0"/>
      <w:marRight w:val="0"/>
      <w:marTop w:val="0"/>
      <w:marBottom w:val="0"/>
      <w:divBdr>
        <w:top w:val="none" w:sz="0" w:space="0" w:color="auto"/>
        <w:left w:val="none" w:sz="0" w:space="0" w:color="auto"/>
        <w:bottom w:val="none" w:sz="0" w:space="0" w:color="auto"/>
        <w:right w:val="none" w:sz="0" w:space="0" w:color="auto"/>
      </w:divBdr>
    </w:div>
    <w:div w:id="1942837127">
      <w:bodyDiv w:val="1"/>
      <w:marLeft w:val="0"/>
      <w:marRight w:val="0"/>
      <w:marTop w:val="0"/>
      <w:marBottom w:val="0"/>
      <w:divBdr>
        <w:top w:val="none" w:sz="0" w:space="0" w:color="auto"/>
        <w:left w:val="none" w:sz="0" w:space="0" w:color="auto"/>
        <w:bottom w:val="none" w:sz="0" w:space="0" w:color="auto"/>
        <w:right w:val="none" w:sz="0" w:space="0" w:color="auto"/>
      </w:divBdr>
    </w:div>
    <w:div w:id="1993173173">
      <w:bodyDiv w:val="1"/>
      <w:marLeft w:val="0"/>
      <w:marRight w:val="0"/>
      <w:marTop w:val="0"/>
      <w:marBottom w:val="0"/>
      <w:divBdr>
        <w:top w:val="none" w:sz="0" w:space="0" w:color="auto"/>
        <w:left w:val="none" w:sz="0" w:space="0" w:color="auto"/>
        <w:bottom w:val="none" w:sz="0" w:space="0" w:color="auto"/>
        <w:right w:val="none" w:sz="0" w:space="0" w:color="auto"/>
      </w:divBdr>
    </w:div>
    <w:div w:id="1998922833">
      <w:bodyDiv w:val="1"/>
      <w:marLeft w:val="0"/>
      <w:marRight w:val="0"/>
      <w:marTop w:val="0"/>
      <w:marBottom w:val="0"/>
      <w:divBdr>
        <w:top w:val="none" w:sz="0" w:space="0" w:color="auto"/>
        <w:left w:val="none" w:sz="0" w:space="0" w:color="auto"/>
        <w:bottom w:val="none" w:sz="0" w:space="0" w:color="auto"/>
        <w:right w:val="none" w:sz="0" w:space="0" w:color="auto"/>
      </w:divBdr>
    </w:div>
    <w:div w:id="2053964106">
      <w:bodyDiv w:val="1"/>
      <w:marLeft w:val="0"/>
      <w:marRight w:val="0"/>
      <w:marTop w:val="0"/>
      <w:marBottom w:val="0"/>
      <w:divBdr>
        <w:top w:val="none" w:sz="0" w:space="0" w:color="auto"/>
        <w:left w:val="none" w:sz="0" w:space="0" w:color="auto"/>
        <w:bottom w:val="none" w:sz="0" w:space="0" w:color="auto"/>
        <w:right w:val="none" w:sz="0" w:space="0" w:color="auto"/>
      </w:divBdr>
    </w:div>
    <w:div w:id="2054885690">
      <w:bodyDiv w:val="1"/>
      <w:marLeft w:val="0"/>
      <w:marRight w:val="0"/>
      <w:marTop w:val="0"/>
      <w:marBottom w:val="0"/>
      <w:divBdr>
        <w:top w:val="none" w:sz="0" w:space="0" w:color="auto"/>
        <w:left w:val="none" w:sz="0" w:space="0" w:color="auto"/>
        <w:bottom w:val="none" w:sz="0" w:space="0" w:color="auto"/>
        <w:right w:val="none" w:sz="0" w:space="0" w:color="auto"/>
      </w:divBdr>
    </w:div>
    <w:div w:id="2091803645">
      <w:bodyDiv w:val="1"/>
      <w:marLeft w:val="0"/>
      <w:marRight w:val="0"/>
      <w:marTop w:val="0"/>
      <w:marBottom w:val="0"/>
      <w:divBdr>
        <w:top w:val="none" w:sz="0" w:space="0" w:color="auto"/>
        <w:left w:val="none" w:sz="0" w:space="0" w:color="auto"/>
        <w:bottom w:val="none" w:sz="0" w:space="0" w:color="auto"/>
        <w:right w:val="none" w:sz="0" w:space="0" w:color="auto"/>
      </w:divBdr>
    </w:div>
    <w:div w:id="20924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oigusloome-arendamine/hea-oigusloome-ja-normitehnika/honte-kasiraama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terviseportaal.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eelnoud.valitsus.ee/main/mount/docList/dd269519-88c9-4e09-9bfd-310f34eab45b" TargetMode="External"/><Relationship Id="rId13" Type="http://schemas.openxmlformats.org/officeDocument/2006/relationships/hyperlink" Target="https://www.riigiteataja.ee/akt/110042025004?leiaKehtiv" TargetMode="External"/><Relationship Id="rId18" Type="http://schemas.openxmlformats.org/officeDocument/2006/relationships/hyperlink" Target="https://eur-lex.europa.eu/legal-content/ET/TXT/?uri=CELEX%3A02004L0037-20240408" TargetMode="External"/><Relationship Id="rId26" Type="http://schemas.openxmlformats.org/officeDocument/2006/relationships/hyperlink" Target="https://mkm.ee/sites/default/files/documents/2023-07/T%C3%B6%C3%B6tervishoiuteenuse%202020%20uuringu%20l%C3%B5pparuanne%20%282%29.pdf" TargetMode="External"/><Relationship Id="rId3" Type="http://schemas.openxmlformats.org/officeDocument/2006/relationships/hyperlink" Target="https://eur-lex.europa.eu/legal-content/ET/TXT/HTML/?uri=CELEX:32016R0679" TargetMode="External"/><Relationship Id="rId21" Type="http://schemas.openxmlformats.org/officeDocument/2006/relationships/hyperlink" Target="https://andmed.stat.ee/et/stat/sotsiaalelu__tooturg__palgatootajad__aastastatistika/TT262" TargetMode="External"/><Relationship Id="rId7" Type="http://schemas.openxmlformats.org/officeDocument/2006/relationships/hyperlink" Target="https://eelnoud.valitsus.ee/main/mount/docList/dd269519-88c9-4e09-9bfd-310f34eab45b" TargetMode="External"/><Relationship Id="rId12" Type="http://schemas.openxmlformats.org/officeDocument/2006/relationships/hyperlink" Target="https://www.riigiteataja.ee/akt/111122024008?leiaKehtiv" TargetMode="External"/><Relationship Id="rId17" Type="http://schemas.openxmlformats.org/officeDocument/2006/relationships/hyperlink" Target="https://sm.ee/sites/default/files/documents/2025-02/Esmatasandi%20tervishoiu%20arengukava%202035.pdf" TargetMode="External"/><Relationship Id="rId25" Type="http://schemas.openxmlformats.org/officeDocument/2006/relationships/hyperlink" Target="https://andmed.stat.ee/et/stat/majandus__majandusuksused__uldandmed/ER006" TargetMode="External"/><Relationship Id="rId2" Type="http://schemas.openxmlformats.org/officeDocument/2006/relationships/hyperlink" Target="https://sm.ee/sites/default/files/documents/2025-02/Esmatasandi%20tervishoiu%20arengukava%202035.pdf" TargetMode="External"/><Relationship Id="rId16" Type="http://schemas.openxmlformats.org/officeDocument/2006/relationships/hyperlink" Target="https://koodivaramu.eesti.ee/tehik/teabekeskus/dokumentatsioon/-/blob/master/%C3%A4rianal%C3%BC%C3%BCsid/S%C3%BCndmusp%C3%B5hise%20andmevahetuse%20dokumenteerimise%20anal%C3%BC%C3%BCs%202025.pdf" TargetMode="External"/><Relationship Id="rId20" Type="http://schemas.openxmlformats.org/officeDocument/2006/relationships/hyperlink" Target="https://www.riigiteataja.ee/akt/102042024015?leiaKehtiv" TargetMode="External"/><Relationship Id="rId29" Type="http://schemas.openxmlformats.org/officeDocument/2006/relationships/hyperlink" Target="https://www.riigiteataja.ee/akt/117122022026" TargetMode="External"/><Relationship Id="rId1" Type="http://schemas.openxmlformats.org/officeDocument/2006/relationships/hyperlink" Target="https://www.sm.ee/sites/default/files/documents/2025-01/Inimkeskse%20tervishoiu%20programm%202025-2028.pdf" TargetMode="External"/><Relationship Id="rId6" Type="http://schemas.openxmlformats.org/officeDocument/2006/relationships/hyperlink" Target="https://eelnoud.valitsus.ee/main/mount/docList/dd269519-88c9-4e09-9bfd-310f34eab45b" TargetMode="External"/><Relationship Id="rId11" Type="http://schemas.openxmlformats.org/officeDocument/2006/relationships/hyperlink" Target="https://sm.ee/sites/default/files/documents/2025-02/Esmatasandi%20tervishoiu%20arengukava%202035.pdf" TargetMode="External"/><Relationship Id="rId24" Type="http://schemas.openxmlformats.org/officeDocument/2006/relationships/hyperlink" Target="https://koodivaramu.eesti.ee/tehik/teabekeskus/dokumentatsioon/-/blob/master/%C3%A4rianal%C3%BC%C3%BCsid/Terviset%C3%B5endite_%C3%A4rianal%C3%BC%C3%BCs_2024.pdf" TargetMode="External"/><Relationship Id="rId5" Type="http://schemas.openxmlformats.org/officeDocument/2006/relationships/hyperlink" Target="https://teabekeskus.tehik.ee/et/sundmuspohine-andmevahetus/" TargetMode="External"/><Relationship Id="rId15" Type="http://schemas.openxmlformats.org/officeDocument/2006/relationships/hyperlink" Target="https://www.tehik.ee/uue-polvkonna-tervise-infosusteem-uptis" TargetMode="External"/><Relationship Id="rId23" Type="http://schemas.openxmlformats.org/officeDocument/2006/relationships/hyperlink" Target="https://mkm.ee/sites/default/files/documents/2023-07/T%C3%B6%C3%B6tervishoiuteenuse%202020%20uuringu%20l%C3%B5pparuanne%20%282%29.pdf" TargetMode="External"/><Relationship Id="rId28" Type="http://schemas.openxmlformats.org/officeDocument/2006/relationships/hyperlink" Target="https://eur-lex.europa.eu/legal-content/ET/TXT/HTML/?uri=CELEX:32016R0679" TargetMode="External"/><Relationship Id="rId10" Type="http://schemas.openxmlformats.org/officeDocument/2006/relationships/hyperlink" Target="https://www.sm.ee/sites/default/files/documents/2025-01/Inimkeskse%20tervishoiu%20programm%202025-2028.pdf" TargetMode="External"/><Relationship Id="rId19" Type="http://schemas.openxmlformats.org/officeDocument/2006/relationships/hyperlink" Target="https://eur-lex.europa.eu/legal-content/ET/TXT/?uri=CELEX%3A02000L0054-20200624" TargetMode="External"/><Relationship Id="rId31" Type="http://schemas.openxmlformats.org/officeDocument/2006/relationships/hyperlink" Target="https://www.riigiteataja.ee/akt/102042024015?leiaKehtiv" TargetMode="External"/><Relationship Id="rId4" Type="http://schemas.openxmlformats.org/officeDocument/2006/relationships/hyperlink" Target="https://eelnoud.valitsus.ee/main/mount/docList/dd269519-88c9-4e09-9bfd-310f34eab45b" TargetMode="External"/><Relationship Id="rId9" Type="http://schemas.openxmlformats.org/officeDocument/2006/relationships/hyperlink" Target="https://koodivaramu.eesti.ee/tehik/teabekeskus/dokumentatsioon/-/blob/master/%C3%A4rianal%C3%BC%C3%BCsid/Terviset%C3%B5endite_%C3%A4rianal%C3%BC%C3%BCs_2024.pdf" TargetMode="External"/><Relationship Id="rId14" Type="http://schemas.openxmlformats.org/officeDocument/2006/relationships/hyperlink" Target="https://www.riigiteataja.ee/akt/114012025004?leiaKehtiv" TargetMode="External"/><Relationship Id="rId22" Type="http://schemas.openxmlformats.org/officeDocument/2006/relationships/hyperlink" Target="https://andmed.stat.ee/et/stat/sotsiaalelu__tooelukvaliteet__tootervishoid/TKU50" TargetMode="External"/><Relationship Id="rId27" Type="http://schemas.openxmlformats.org/officeDocument/2006/relationships/hyperlink" Target="https://www.ti.ee/sites/default/files/documents/2025-04/T%C3%B6%C3%B6inspektsiooni%20aastaraamat%202024_0.pdf" TargetMode="External"/><Relationship Id="rId30" Type="http://schemas.openxmlformats.org/officeDocument/2006/relationships/hyperlink" Target="https://www.riigiteataja.ee/akt/103102023004?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CB2FB-5627-498B-ADAA-C09D41A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602426-8695-4E83-88BA-B26C0AE62040}">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A9170D17-9EC5-426B-BEBD-CE208ADA79D6}">
  <ds:schemaRefs>
    <ds:schemaRef ds:uri="http://schemas.microsoft.com/sharepoint/v3/contenttype/forms"/>
  </ds:schemaRefs>
</ds:datastoreItem>
</file>

<file path=customXml/itemProps4.xml><?xml version="1.0" encoding="utf-8"?>
<ds:datastoreItem xmlns:ds="http://schemas.openxmlformats.org/officeDocument/2006/customXml" ds:itemID="{4E58D0F0-37B5-427C-AE61-426D67361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9358</Words>
  <Characters>54280</Characters>
  <Application>Microsoft Office Word</Application>
  <DocSecurity>0</DocSecurity>
  <Lines>452</Lines>
  <Paragraphs>127</Paragraphs>
  <ScaleCrop>false</ScaleCrop>
  <Company>Haridus- ja Teadusministeerium</Company>
  <LinksUpToDate>false</LinksUpToDate>
  <CharactersWithSpaces>63511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Annaliisa Toom</dc:creator>
  <dc:description/>
  <cp:lastModifiedBy>Katariina Kärsten - JUSTDIGI</cp:lastModifiedBy>
  <cp:revision>1619</cp:revision>
  <cp:lastPrinted>2024-04-23T15:22:00Z</cp:lastPrinted>
  <dcterms:created xsi:type="dcterms:W3CDTF">2025-04-23T08:26:00Z</dcterms:created>
  <dcterms:modified xsi:type="dcterms:W3CDTF">2026-01-27T16:54:00Z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2025-04-23T08:26:08Z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e21da27a-01ae-4255-adf7-a5d1b318f7fd</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y fmtid="{D5CDD505-2E9C-101B-9397-08002B2CF9AE}" pid="12" name="docLang">
    <vt:lpwstr>et</vt:lpwstr>
  </property>
</Properties>
</file>